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43325" w14:textId="555F10C7" w:rsidR="00860F30" w:rsidRPr="00865980" w:rsidRDefault="009204B2" w:rsidP="009204B2">
      <w:pPr>
        <w:tabs>
          <w:tab w:val="center" w:pos="4703"/>
          <w:tab w:val="left" w:pos="8160"/>
        </w:tabs>
        <w:spacing w:line="300" w:lineRule="exact"/>
        <w:jc w:val="center"/>
        <w:rPr>
          <w:rFonts w:ascii="Calibri" w:hAnsi="Calibri"/>
          <w:b/>
          <w:noProof/>
          <w:color w:val="C00000"/>
          <w:sz w:val="32"/>
          <w:szCs w:val="32"/>
          <w:lang w:val="fr-FR" w:eastAsia="fr-FR"/>
        </w:rPr>
      </w:pPr>
      <w:r w:rsidRPr="00865980">
        <w:rPr>
          <w:rFonts w:ascii="Calibri" w:hAnsi="Calibri"/>
          <w:b/>
          <w:noProof/>
          <w:color w:val="C00000"/>
          <w:sz w:val="32"/>
          <w:szCs w:val="32"/>
          <w:lang w:val="fr-FR" w:eastAsia="fr-FR"/>
        </w:rPr>
        <w:t>Rapport de l’</w:t>
      </w:r>
      <w:r w:rsidR="00267E1A" w:rsidRPr="00865980">
        <w:rPr>
          <w:rFonts w:ascii="Calibri" w:hAnsi="Calibri"/>
          <w:b/>
          <w:noProof/>
          <w:color w:val="C00000"/>
          <w:sz w:val="32"/>
          <w:szCs w:val="32"/>
          <w:lang w:val="fr-FR" w:eastAsia="fr-FR"/>
        </w:rPr>
        <w:t>Etude de F</w:t>
      </w:r>
      <w:r w:rsidR="00034ED6" w:rsidRPr="00865980">
        <w:rPr>
          <w:rFonts w:ascii="Calibri" w:hAnsi="Calibri"/>
          <w:b/>
          <w:noProof/>
          <w:color w:val="C00000"/>
          <w:sz w:val="32"/>
          <w:szCs w:val="32"/>
          <w:lang w:val="fr-FR" w:eastAsia="fr-FR"/>
        </w:rPr>
        <w:t xml:space="preserve">aisabilité </w:t>
      </w:r>
      <w:r w:rsidR="00267E1A" w:rsidRPr="00865980">
        <w:rPr>
          <w:rFonts w:ascii="Calibri" w:hAnsi="Calibri"/>
          <w:b/>
          <w:noProof/>
          <w:color w:val="C00000"/>
          <w:sz w:val="32"/>
          <w:szCs w:val="32"/>
          <w:lang w:val="fr-FR" w:eastAsia="fr-FR"/>
        </w:rPr>
        <w:t>– Les Interventions Monetaires</w:t>
      </w:r>
      <w:r w:rsidRPr="00865980">
        <w:rPr>
          <w:rFonts w:ascii="Calibri" w:hAnsi="Calibri"/>
          <w:b/>
          <w:noProof/>
          <w:color w:val="C00000"/>
          <w:sz w:val="32"/>
          <w:szCs w:val="32"/>
          <w:lang w:val="fr-FR" w:eastAsia="fr-FR"/>
        </w:rPr>
        <w:t> : Secteur Abri</w:t>
      </w:r>
      <w:r w:rsidR="00EF6198">
        <w:rPr>
          <w:rStyle w:val="FootnoteReference"/>
          <w:rFonts w:ascii="Calibri" w:hAnsi="Calibri"/>
          <w:b/>
          <w:noProof/>
          <w:color w:val="C00000"/>
          <w:sz w:val="32"/>
          <w:szCs w:val="32"/>
          <w:lang w:val="fr-FR" w:eastAsia="fr-FR"/>
        </w:rPr>
        <w:footnoteReference w:id="1"/>
      </w:r>
    </w:p>
    <w:p w14:paraId="018113BC" w14:textId="77777777" w:rsidR="009204B2" w:rsidRPr="009204B2" w:rsidRDefault="009204B2" w:rsidP="009204B2">
      <w:pPr>
        <w:tabs>
          <w:tab w:val="center" w:pos="4703"/>
          <w:tab w:val="left" w:pos="8160"/>
        </w:tabs>
        <w:spacing w:line="300" w:lineRule="exact"/>
        <w:jc w:val="center"/>
        <w:rPr>
          <w:rFonts w:ascii="Calibri" w:hAnsi="Calibri"/>
          <w:b/>
          <w:noProof/>
          <w:sz w:val="32"/>
          <w:szCs w:val="32"/>
          <w:lang w:val="fr-FR" w:eastAsia="fr-FR"/>
        </w:rPr>
      </w:pPr>
    </w:p>
    <w:p w14:paraId="06CD32E6" w14:textId="5791C9AD" w:rsidR="0009144C" w:rsidRPr="00267E1A" w:rsidRDefault="007E2871" w:rsidP="009204B2">
      <w:pPr>
        <w:spacing w:line="300" w:lineRule="exact"/>
        <w:jc w:val="center"/>
        <w:rPr>
          <w:rFonts w:ascii="Calibri" w:hAnsi="Calibri"/>
          <w:b/>
          <w:noProof/>
          <w:lang w:val="fr-FR" w:eastAsia="fr-FR"/>
        </w:rPr>
      </w:pPr>
      <w:r w:rsidRPr="00267E1A">
        <w:rPr>
          <w:rFonts w:ascii="Calibri" w:hAnsi="Calibri"/>
          <w:b/>
          <w:noProof/>
          <w:lang w:val="fr-FR" w:eastAsia="fr-FR"/>
        </w:rPr>
        <w:t>Zone geographique de l’etude</w:t>
      </w:r>
      <w:r w:rsidR="00025211" w:rsidRPr="00267E1A">
        <w:rPr>
          <w:rFonts w:ascii="Calibri" w:hAnsi="Calibri"/>
          <w:b/>
          <w:noProof/>
          <w:lang w:val="fr-FR" w:eastAsia="fr-FR"/>
        </w:rPr>
        <w:t> :</w:t>
      </w:r>
    </w:p>
    <w:p w14:paraId="5FD189A0" w14:textId="12D38ABF" w:rsidR="00212A2B" w:rsidRDefault="00212A2B" w:rsidP="009204B2">
      <w:pPr>
        <w:spacing w:line="300" w:lineRule="exact"/>
        <w:jc w:val="center"/>
        <w:rPr>
          <w:rFonts w:ascii="Calibri" w:hAnsi="Calibri"/>
          <w:b/>
          <w:noProof/>
          <w:lang w:val="fr-FR" w:eastAsia="fr-FR"/>
        </w:rPr>
      </w:pPr>
      <w:r>
        <w:rPr>
          <w:rFonts w:ascii="Calibri" w:hAnsi="Calibri"/>
          <w:b/>
          <w:noProof/>
          <w:lang w:val="fr-FR" w:eastAsia="fr-FR"/>
        </w:rPr>
        <w:t xml:space="preserve">Dates de l’Etude : </w:t>
      </w:r>
    </w:p>
    <w:p w14:paraId="4D5A87B7" w14:textId="0F1ED4B7" w:rsidR="0009144C" w:rsidRDefault="00025211" w:rsidP="009204B2">
      <w:pPr>
        <w:spacing w:line="300" w:lineRule="exact"/>
        <w:jc w:val="center"/>
        <w:rPr>
          <w:rFonts w:ascii="Calibri" w:hAnsi="Calibri"/>
          <w:b/>
          <w:noProof/>
          <w:lang w:val="fr-FR" w:eastAsia="fr-FR"/>
        </w:rPr>
      </w:pPr>
      <w:r w:rsidRPr="00267E1A">
        <w:rPr>
          <w:rFonts w:ascii="Calibri" w:hAnsi="Calibri"/>
          <w:b/>
          <w:noProof/>
          <w:lang w:val="fr-FR" w:eastAsia="fr-FR"/>
        </w:rPr>
        <w:t>Date</w:t>
      </w:r>
      <w:r w:rsidR="00267E1A">
        <w:rPr>
          <w:rFonts w:ascii="Calibri" w:hAnsi="Calibri"/>
          <w:b/>
          <w:noProof/>
          <w:lang w:val="fr-FR" w:eastAsia="fr-FR"/>
        </w:rPr>
        <w:t xml:space="preserve"> du Rapport</w:t>
      </w:r>
      <w:r w:rsidRPr="00267E1A">
        <w:rPr>
          <w:rFonts w:ascii="Calibri" w:hAnsi="Calibri"/>
          <w:b/>
          <w:noProof/>
          <w:lang w:val="fr-FR" w:eastAsia="fr-FR"/>
        </w:rPr>
        <w:t> :</w:t>
      </w:r>
    </w:p>
    <w:p w14:paraId="6C0AD791" w14:textId="0483F3EC" w:rsidR="007B381D" w:rsidRPr="00267E1A" w:rsidRDefault="007B381D" w:rsidP="009204B2">
      <w:pPr>
        <w:spacing w:line="300" w:lineRule="exact"/>
        <w:jc w:val="center"/>
        <w:rPr>
          <w:rFonts w:ascii="Calibri" w:hAnsi="Calibri" w:cs="Arial"/>
          <w:b/>
          <w:sz w:val="22"/>
          <w:lang w:val="fr-FR"/>
        </w:rPr>
      </w:pPr>
      <w:r>
        <w:rPr>
          <w:rFonts w:ascii="Calibri" w:hAnsi="Calibri"/>
          <w:b/>
          <w:noProof/>
          <w:lang w:val="fr-FR" w:eastAsia="fr-FR"/>
        </w:rPr>
        <w:t xml:space="preserve">Nom et Fonction de l’Auteur du Rapport : </w:t>
      </w:r>
    </w:p>
    <w:p w14:paraId="72DF8295" w14:textId="77777777" w:rsidR="0009144C" w:rsidRPr="00285BCB" w:rsidRDefault="0009144C" w:rsidP="0009144C">
      <w:pPr>
        <w:pBdr>
          <w:bottom w:val="single" w:sz="4" w:space="1" w:color="auto"/>
        </w:pBdr>
        <w:spacing w:line="300" w:lineRule="exact"/>
        <w:jc w:val="center"/>
        <w:rPr>
          <w:rFonts w:ascii="Calibri" w:hAnsi="Calibri" w:cs="Arial"/>
          <w:b/>
          <w:sz w:val="22"/>
          <w:lang w:val="fr-FR"/>
        </w:rPr>
      </w:pPr>
    </w:p>
    <w:p w14:paraId="330F8FE6" w14:textId="77777777" w:rsidR="0009144C" w:rsidRPr="00285BCB" w:rsidRDefault="0009144C" w:rsidP="0009144C">
      <w:pPr>
        <w:spacing w:line="300" w:lineRule="exact"/>
        <w:rPr>
          <w:rFonts w:ascii="Calibri" w:hAnsi="Calibri"/>
          <w:b/>
          <w:sz w:val="22"/>
          <w:lang w:val="fr-FR"/>
        </w:rPr>
      </w:pPr>
    </w:p>
    <w:p w14:paraId="08C6FE03" w14:textId="2C857367" w:rsidR="00C9685C" w:rsidRPr="00865980" w:rsidRDefault="00C9685C" w:rsidP="0029110A">
      <w:pPr>
        <w:pStyle w:val="ListParagraph"/>
        <w:numPr>
          <w:ilvl w:val="0"/>
          <w:numId w:val="4"/>
        </w:numPr>
        <w:ind w:left="284" w:hanging="284"/>
        <w:rPr>
          <w:rFonts w:ascii="Calibri" w:hAnsi="Calibri"/>
          <w:b/>
          <w:color w:val="C00000"/>
          <w:sz w:val="32"/>
          <w:szCs w:val="32"/>
          <w:lang w:val="fr-FR"/>
        </w:rPr>
      </w:pPr>
      <w:r w:rsidRPr="00865980">
        <w:rPr>
          <w:rFonts w:ascii="Calibri" w:hAnsi="Calibri"/>
          <w:b/>
          <w:color w:val="C00000"/>
          <w:sz w:val="32"/>
          <w:szCs w:val="32"/>
          <w:lang w:val="fr-FR"/>
        </w:rPr>
        <w:t>Introduction</w:t>
      </w:r>
    </w:p>
    <w:p w14:paraId="14401EA1" w14:textId="77777777" w:rsidR="00034ED6" w:rsidRPr="00865980" w:rsidRDefault="00034ED6" w:rsidP="0029110A">
      <w:pPr>
        <w:pStyle w:val="ListParagraph"/>
        <w:numPr>
          <w:ilvl w:val="0"/>
          <w:numId w:val="1"/>
        </w:numPr>
        <w:spacing w:before="240" w:after="120"/>
        <w:ind w:left="284" w:hanging="284"/>
        <w:contextualSpacing w:val="0"/>
        <w:rPr>
          <w:rFonts w:ascii="Calibri" w:hAnsi="Calibri"/>
          <w:b/>
          <w:sz w:val="26"/>
          <w:szCs w:val="26"/>
          <w:lang w:val="fr-FR"/>
        </w:rPr>
      </w:pPr>
      <w:r w:rsidRPr="00865980">
        <w:rPr>
          <w:rFonts w:ascii="Calibri" w:hAnsi="Calibri"/>
          <w:b/>
          <w:sz w:val="26"/>
          <w:szCs w:val="26"/>
          <w:lang w:val="fr-FR"/>
        </w:rPr>
        <w:t>Contexte</w:t>
      </w:r>
    </w:p>
    <w:p w14:paraId="20CEC0F4" w14:textId="40ECD1E7" w:rsidR="009204B2" w:rsidRDefault="00B95295" w:rsidP="009204B2">
      <w:pPr>
        <w:pStyle w:val="ListParagraph"/>
        <w:spacing w:before="240" w:after="120"/>
        <w:ind w:left="284"/>
        <w:contextualSpacing w:val="0"/>
        <w:rPr>
          <w:rFonts w:ascii="Calibri" w:hAnsi="Calibri"/>
          <w:i/>
          <w:sz w:val="22"/>
          <w:szCs w:val="20"/>
          <w:lang w:val="fr-FR"/>
        </w:rPr>
      </w:pPr>
      <w:r>
        <w:rPr>
          <w:rFonts w:ascii="Calibri" w:hAnsi="Calibri"/>
          <w:i/>
          <w:sz w:val="22"/>
          <w:szCs w:val="20"/>
          <w:lang w:val="fr-FR"/>
        </w:rPr>
        <w:t>Ajoute</w:t>
      </w:r>
      <w:r w:rsidR="006021E1">
        <w:rPr>
          <w:rFonts w:ascii="Calibri" w:hAnsi="Calibri"/>
          <w:i/>
          <w:sz w:val="22"/>
          <w:szCs w:val="20"/>
          <w:lang w:val="fr-FR"/>
        </w:rPr>
        <w:t xml:space="preserve">r ici les informations collectées </w:t>
      </w:r>
      <w:r w:rsidR="009204B2">
        <w:rPr>
          <w:rFonts w:ascii="Calibri" w:hAnsi="Calibri"/>
          <w:i/>
          <w:sz w:val="22"/>
          <w:szCs w:val="20"/>
          <w:lang w:val="fr-FR"/>
        </w:rPr>
        <w:t>sur le contexte, la situation humanitaire de la zone,  les raisons pour une intervention en abri.</w:t>
      </w:r>
    </w:p>
    <w:p w14:paraId="2D3C20C3" w14:textId="4E2FD742" w:rsidR="00034ED6" w:rsidRPr="00865980" w:rsidRDefault="00865980" w:rsidP="0029110A">
      <w:pPr>
        <w:pStyle w:val="ListParagraph"/>
        <w:numPr>
          <w:ilvl w:val="0"/>
          <w:numId w:val="1"/>
        </w:numPr>
        <w:spacing w:before="240" w:after="120"/>
        <w:ind w:left="284"/>
        <w:contextualSpacing w:val="0"/>
        <w:rPr>
          <w:rFonts w:ascii="Calibri" w:hAnsi="Calibri"/>
          <w:b/>
          <w:sz w:val="26"/>
          <w:szCs w:val="26"/>
          <w:lang w:val="fr-FR"/>
        </w:rPr>
      </w:pPr>
      <w:r w:rsidRPr="00865980">
        <w:rPr>
          <w:rFonts w:ascii="Calibri" w:hAnsi="Calibri"/>
          <w:b/>
          <w:sz w:val="26"/>
          <w:szCs w:val="26"/>
          <w:lang w:val="fr-FR"/>
        </w:rPr>
        <w:t>Objectifs </w:t>
      </w:r>
    </w:p>
    <w:p w14:paraId="124A6027" w14:textId="46D37233" w:rsidR="00025211" w:rsidRDefault="00034ED6" w:rsidP="00034ED6">
      <w:pPr>
        <w:spacing w:after="120"/>
        <w:jc w:val="both"/>
        <w:rPr>
          <w:rFonts w:ascii="Calibri" w:hAnsi="Calibri"/>
          <w:sz w:val="22"/>
          <w:szCs w:val="22"/>
          <w:lang w:val="fr-FR"/>
        </w:rPr>
      </w:pPr>
      <w:r w:rsidRPr="00285BCB">
        <w:rPr>
          <w:rFonts w:ascii="Calibri" w:hAnsi="Calibri"/>
          <w:sz w:val="22"/>
          <w:szCs w:val="22"/>
          <w:lang w:val="fr-FR"/>
        </w:rPr>
        <w:t xml:space="preserve">L’objectif global de l’étude de faisabilité est de déterminer la faisabilité, la pertinence, les risques et bénéfices, et le coût d’utilisation des </w:t>
      </w:r>
      <w:r w:rsidR="00267E1A">
        <w:rPr>
          <w:rFonts w:ascii="Calibri" w:hAnsi="Calibri"/>
          <w:sz w:val="22"/>
          <w:szCs w:val="22"/>
          <w:lang w:val="fr-FR"/>
        </w:rPr>
        <w:t>différentes modalités</w:t>
      </w:r>
      <w:r w:rsidRPr="00285BCB">
        <w:rPr>
          <w:rFonts w:ascii="Calibri" w:hAnsi="Calibri"/>
          <w:sz w:val="22"/>
          <w:szCs w:val="22"/>
          <w:lang w:val="fr-FR"/>
        </w:rPr>
        <w:t xml:space="preserve"> </w:t>
      </w:r>
      <w:r w:rsidR="00025211">
        <w:rPr>
          <w:rFonts w:ascii="Calibri" w:hAnsi="Calibri"/>
          <w:sz w:val="22"/>
          <w:szCs w:val="22"/>
          <w:lang w:val="fr-FR"/>
        </w:rPr>
        <w:t>dans le c</w:t>
      </w:r>
      <w:r w:rsidR="00267E1A">
        <w:rPr>
          <w:rFonts w:ascii="Calibri" w:hAnsi="Calibri"/>
          <w:sz w:val="22"/>
          <w:szCs w:val="22"/>
          <w:lang w:val="fr-FR"/>
        </w:rPr>
        <w:t>adre de l’assistance humanitaire</w:t>
      </w:r>
      <w:r w:rsidR="00B95295">
        <w:rPr>
          <w:rFonts w:ascii="Calibri" w:hAnsi="Calibri"/>
          <w:sz w:val="22"/>
          <w:szCs w:val="22"/>
          <w:lang w:val="fr-FR"/>
        </w:rPr>
        <w:t> ; ainsi que</w:t>
      </w:r>
      <w:r w:rsidR="00267E1A">
        <w:rPr>
          <w:rFonts w:ascii="Calibri" w:hAnsi="Calibri"/>
          <w:sz w:val="22"/>
          <w:szCs w:val="22"/>
          <w:lang w:val="fr-FR"/>
        </w:rPr>
        <w:t xml:space="preserve"> la modalité et mécanisme les plus appropri</w:t>
      </w:r>
      <w:r w:rsidR="00B95295">
        <w:rPr>
          <w:rFonts w:ascii="Calibri" w:hAnsi="Calibri"/>
          <w:sz w:val="22"/>
          <w:szCs w:val="22"/>
          <w:lang w:val="fr-FR"/>
        </w:rPr>
        <w:t>és</w:t>
      </w:r>
      <w:r w:rsidR="00267E1A">
        <w:rPr>
          <w:rFonts w:ascii="Calibri" w:hAnsi="Calibri"/>
          <w:sz w:val="22"/>
          <w:szCs w:val="22"/>
          <w:lang w:val="fr-FR"/>
        </w:rPr>
        <w:t xml:space="preserve"> pour livrer l’assistance humanitaire à la population cibl</w:t>
      </w:r>
      <w:r w:rsidR="00B95295">
        <w:rPr>
          <w:rFonts w:ascii="Calibri" w:hAnsi="Calibri"/>
          <w:sz w:val="22"/>
          <w:szCs w:val="22"/>
          <w:lang w:val="fr-FR"/>
        </w:rPr>
        <w:t>ée</w:t>
      </w:r>
      <w:r w:rsidR="00025211">
        <w:rPr>
          <w:rFonts w:ascii="Calibri" w:hAnsi="Calibri"/>
          <w:sz w:val="22"/>
          <w:szCs w:val="22"/>
          <w:lang w:val="fr-FR"/>
        </w:rPr>
        <w:t>.</w:t>
      </w:r>
    </w:p>
    <w:p w14:paraId="7BB1FFC4" w14:textId="77777777" w:rsidR="00034ED6" w:rsidRPr="00285BCB" w:rsidRDefault="00034ED6" w:rsidP="002E08F5">
      <w:pPr>
        <w:jc w:val="both"/>
        <w:rPr>
          <w:rFonts w:ascii="Calibri" w:hAnsi="Calibri"/>
          <w:sz w:val="22"/>
          <w:szCs w:val="22"/>
          <w:lang w:val="fr-FR"/>
        </w:rPr>
      </w:pPr>
      <w:r w:rsidRPr="00285BCB">
        <w:rPr>
          <w:rFonts w:ascii="Calibri" w:hAnsi="Calibri"/>
          <w:sz w:val="22"/>
          <w:szCs w:val="22"/>
          <w:lang w:val="fr-FR"/>
        </w:rPr>
        <w:t>Plus précisément, l’étude de faisabilité évaluera de manière contextuelle les éléments suivants :</w:t>
      </w:r>
    </w:p>
    <w:p w14:paraId="76ADF2D1" w14:textId="41B42CB7" w:rsidR="00034ED6" w:rsidRDefault="00B95295" w:rsidP="0029110A">
      <w:pPr>
        <w:pStyle w:val="ListParagraph"/>
        <w:numPr>
          <w:ilvl w:val="0"/>
          <w:numId w:val="9"/>
        </w:numPr>
        <w:contextualSpacing w:val="0"/>
        <w:jc w:val="both"/>
        <w:rPr>
          <w:rFonts w:ascii="Calibri" w:hAnsi="Calibri"/>
          <w:sz w:val="22"/>
          <w:szCs w:val="22"/>
          <w:lang w:val="fr-FR"/>
        </w:rPr>
      </w:pPr>
      <w:r>
        <w:rPr>
          <w:rFonts w:ascii="Calibri" w:hAnsi="Calibri"/>
          <w:sz w:val="22"/>
          <w:szCs w:val="22"/>
          <w:lang w:val="fr-FR"/>
        </w:rPr>
        <w:t>L</w:t>
      </w:r>
      <w:r w:rsidR="00034ED6" w:rsidRPr="00285BCB">
        <w:rPr>
          <w:rFonts w:ascii="Calibri" w:hAnsi="Calibri"/>
          <w:sz w:val="22"/>
          <w:szCs w:val="22"/>
          <w:lang w:val="fr-FR"/>
        </w:rPr>
        <w:t xml:space="preserve">a </w:t>
      </w:r>
      <w:r w:rsidR="00034ED6" w:rsidRPr="00285BCB">
        <w:rPr>
          <w:rFonts w:ascii="Calibri" w:hAnsi="Calibri"/>
          <w:b/>
          <w:sz w:val="22"/>
          <w:szCs w:val="22"/>
          <w:lang w:val="fr-FR"/>
        </w:rPr>
        <w:t>capacité du marché</w:t>
      </w:r>
      <w:r w:rsidR="00EC1D75">
        <w:rPr>
          <w:rFonts w:ascii="Calibri" w:hAnsi="Calibri"/>
          <w:b/>
          <w:sz w:val="22"/>
          <w:szCs w:val="22"/>
          <w:lang w:val="fr-FR"/>
        </w:rPr>
        <w:t xml:space="preserve"> et du marché du travail</w:t>
      </w:r>
      <w:r w:rsidR="00034ED6" w:rsidRPr="00285BCB">
        <w:rPr>
          <w:rFonts w:ascii="Calibri" w:hAnsi="Calibri"/>
          <w:sz w:val="22"/>
          <w:szCs w:val="22"/>
          <w:lang w:val="fr-FR"/>
        </w:rPr>
        <w:t xml:space="preserve"> à répondre à une demande localisée </w:t>
      </w:r>
      <w:r>
        <w:rPr>
          <w:rFonts w:ascii="Calibri" w:hAnsi="Calibri"/>
          <w:sz w:val="22"/>
          <w:szCs w:val="22"/>
          <w:lang w:val="fr-FR"/>
        </w:rPr>
        <w:t>des</w:t>
      </w:r>
      <w:r w:rsidR="00025211">
        <w:rPr>
          <w:rFonts w:ascii="Calibri" w:hAnsi="Calibri"/>
          <w:sz w:val="22"/>
          <w:szCs w:val="22"/>
          <w:lang w:val="fr-FR"/>
        </w:rPr>
        <w:t xml:space="preserve"> biens et services de base</w:t>
      </w:r>
      <w:r>
        <w:rPr>
          <w:rFonts w:ascii="Calibri" w:hAnsi="Calibri"/>
          <w:sz w:val="22"/>
          <w:szCs w:val="22"/>
          <w:lang w:val="fr-FR"/>
        </w:rPr>
        <w:t> ;</w:t>
      </w:r>
    </w:p>
    <w:p w14:paraId="5A1F3253" w14:textId="3824520E" w:rsidR="00EC1D75" w:rsidRPr="00285BCB" w:rsidRDefault="00B95295" w:rsidP="0029110A">
      <w:pPr>
        <w:pStyle w:val="ListParagraph"/>
        <w:numPr>
          <w:ilvl w:val="0"/>
          <w:numId w:val="9"/>
        </w:numPr>
        <w:contextualSpacing w:val="0"/>
        <w:jc w:val="both"/>
        <w:rPr>
          <w:rFonts w:ascii="Calibri" w:hAnsi="Calibri"/>
          <w:sz w:val="22"/>
          <w:szCs w:val="22"/>
          <w:lang w:val="fr-FR"/>
        </w:rPr>
      </w:pPr>
      <w:r>
        <w:rPr>
          <w:rFonts w:ascii="Calibri" w:hAnsi="Calibri"/>
          <w:b/>
          <w:sz w:val="22"/>
          <w:szCs w:val="22"/>
          <w:lang w:val="fr-FR"/>
        </w:rPr>
        <w:t>L</w:t>
      </w:r>
      <w:r w:rsidR="00EC1D75" w:rsidRPr="00EC1D75">
        <w:rPr>
          <w:rFonts w:ascii="Calibri" w:hAnsi="Calibri"/>
          <w:b/>
          <w:sz w:val="22"/>
          <w:szCs w:val="22"/>
          <w:lang w:val="fr-FR"/>
        </w:rPr>
        <w:t>’impact potentiel sur l’environnement</w:t>
      </w:r>
      <w:r w:rsidR="00EC1D75">
        <w:rPr>
          <w:rFonts w:ascii="Calibri" w:hAnsi="Calibri"/>
          <w:sz w:val="22"/>
          <w:szCs w:val="22"/>
          <w:lang w:val="fr-FR"/>
        </w:rPr>
        <w:t xml:space="preserve"> d’une intervention en abri ; </w:t>
      </w:r>
    </w:p>
    <w:p w14:paraId="0A493C6E" w14:textId="3A34064C" w:rsidR="00034ED6" w:rsidRPr="00285BCB" w:rsidRDefault="00B95295" w:rsidP="0029110A">
      <w:pPr>
        <w:pStyle w:val="ListParagraph"/>
        <w:numPr>
          <w:ilvl w:val="0"/>
          <w:numId w:val="9"/>
        </w:numPr>
        <w:contextualSpacing w:val="0"/>
        <w:jc w:val="both"/>
        <w:rPr>
          <w:rFonts w:ascii="Calibri" w:hAnsi="Calibri"/>
          <w:sz w:val="22"/>
          <w:szCs w:val="22"/>
          <w:lang w:val="fr-FR"/>
        </w:rPr>
      </w:pPr>
      <w:r>
        <w:rPr>
          <w:rFonts w:ascii="Calibri" w:hAnsi="Calibri"/>
          <w:sz w:val="22"/>
          <w:szCs w:val="22"/>
          <w:lang w:val="fr-FR"/>
        </w:rPr>
        <w:t>L</w:t>
      </w:r>
      <w:r w:rsidR="00034ED6" w:rsidRPr="00285BCB">
        <w:rPr>
          <w:rFonts w:ascii="Calibri" w:hAnsi="Calibri"/>
          <w:sz w:val="22"/>
          <w:szCs w:val="22"/>
          <w:lang w:val="fr-FR"/>
        </w:rPr>
        <w:t xml:space="preserve">es </w:t>
      </w:r>
      <w:r w:rsidR="00034ED6" w:rsidRPr="00285BCB">
        <w:rPr>
          <w:rFonts w:ascii="Calibri" w:hAnsi="Calibri"/>
          <w:b/>
          <w:sz w:val="22"/>
          <w:szCs w:val="22"/>
          <w:lang w:val="fr-FR"/>
        </w:rPr>
        <w:t xml:space="preserve">préférences et la capacité </w:t>
      </w:r>
      <w:r w:rsidR="00025211" w:rsidRPr="00285BCB">
        <w:rPr>
          <w:rFonts w:ascii="Calibri" w:hAnsi="Calibri"/>
          <w:b/>
          <w:sz w:val="22"/>
          <w:szCs w:val="22"/>
          <w:lang w:val="fr-FR"/>
        </w:rPr>
        <w:t xml:space="preserve">des </w:t>
      </w:r>
      <w:r w:rsidR="00025211">
        <w:rPr>
          <w:rFonts w:ascii="Calibri" w:hAnsi="Calibri"/>
          <w:b/>
          <w:sz w:val="22"/>
          <w:szCs w:val="22"/>
          <w:lang w:val="fr-FR"/>
        </w:rPr>
        <w:t xml:space="preserve">populations </w:t>
      </w:r>
      <w:r w:rsidR="00034ED6" w:rsidRPr="00285BCB">
        <w:rPr>
          <w:rFonts w:ascii="Calibri" w:hAnsi="Calibri"/>
          <w:sz w:val="22"/>
          <w:szCs w:val="22"/>
          <w:lang w:val="fr-FR"/>
        </w:rPr>
        <w:t>à accéder à ce</w:t>
      </w:r>
      <w:r>
        <w:rPr>
          <w:rFonts w:ascii="Calibri" w:hAnsi="Calibri"/>
          <w:sz w:val="22"/>
          <w:szCs w:val="22"/>
          <w:lang w:val="fr-FR"/>
        </w:rPr>
        <w:t>s</w:t>
      </w:r>
      <w:r w:rsidR="00034ED6" w:rsidRPr="00285BCB">
        <w:rPr>
          <w:rFonts w:ascii="Calibri" w:hAnsi="Calibri"/>
          <w:sz w:val="22"/>
          <w:szCs w:val="22"/>
          <w:lang w:val="fr-FR"/>
        </w:rPr>
        <w:t xml:space="preserve"> marché</w:t>
      </w:r>
      <w:r>
        <w:rPr>
          <w:rFonts w:ascii="Calibri" w:hAnsi="Calibri"/>
          <w:sz w:val="22"/>
          <w:szCs w:val="22"/>
          <w:lang w:val="fr-FR"/>
        </w:rPr>
        <w:t>s</w:t>
      </w:r>
      <w:r w:rsidR="00034ED6" w:rsidRPr="00285BCB">
        <w:rPr>
          <w:rFonts w:ascii="Calibri" w:hAnsi="Calibri"/>
          <w:sz w:val="22"/>
          <w:szCs w:val="22"/>
          <w:lang w:val="fr-FR"/>
        </w:rPr>
        <w:t xml:space="preserve"> pour </w:t>
      </w:r>
      <w:r w:rsidR="00025211">
        <w:rPr>
          <w:rFonts w:ascii="Calibri" w:hAnsi="Calibri"/>
          <w:sz w:val="22"/>
          <w:szCs w:val="22"/>
          <w:lang w:val="fr-FR"/>
        </w:rPr>
        <w:t>faire leurs achats</w:t>
      </w:r>
      <w:r>
        <w:rPr>
          <w:rFonts w:ascii="Calibri" w:hAnsi="Calibri"/>
          <w:sz w:val="22"/>
          <w:szCs w:val="22"/>
          <w:lang w:val="fr-FR"/>
        </w:rPr>
        <w:t> ;</w:t>
      </w:r>
      <w:r w:rsidR="00034ED6" w:rsidRPr="00285BCB">
        <w:rPr>
          <w:rFonts w:ascii="Calibri" w:hAnsi="Calibri"/>
          <w:sz w:val="22"/>
          <w:szCs w:val="22"/>
          <w:lang w:val="fr-FR"/>
        </w:rPr>
        <w:t xml:space="preserve"> </w:t>
      </w:r>
    </w:p>
    <w:p w14:paraId="36A00F38" w14:textId="78E261C8" w:rsidR="00034ED6" w:rsidRPr="00285BCB" w:rsidRDefault="00B95295" w:rsidP="0029110A">
      <w:pPr>
        <w:pStyle w:val="ListParagraph"/>
        <w:numPr>
          <w:ilvl w:val="0"/>
          <w:numId w:val="9"/>
        </w:numPr>
        <w:contextualSpacing w:val="0"/>
        <w:jc w:val="both"/>
        <w:rPr>
          <w:rFonts w:ascii="Calibri" w:hAnsi="Calibri"/>
          <w:sz w:val="22"/>
          <w:szCs w:val="22"/>
          <w:lang w:val="fr-FR"/>
        </w:rPr>
      </w:pPr>
      <w:r>
        <w:rPr>
          <w:rFonts w:ascii="Calibri" w:hAnsi="Calibri"/>
          <w:sz w:val="22"/>
          <w:szCs w:val="22"/>
          <w:lang w:val="fr-FR"/>
        </w:rPr>
        <w:t>L</w:t>
      </w:r>
      <w:r w:rsidR="00034ED6" w:rsidRPr="00285BCB">
        <w:rPr>
          <w:rFonts w:ascii="Calibri" w:hAnsi="Calibri"/>
          <w:sz w:val="22"/>
          <w:szCs w:val="22"/>
          <w:lang w:val="fr-FR"/>
        </w:rPr>
        <w:t xml:space="preserve">es </w:t>
      </w:r>
      <w:r w:rsidR="00034ED6" w:rsidRPr="00285BCB">
        <w:rPr>
          <w:rFonts w:ascii="Calibri" w:hAnsi="Calibri"/>
          <w:b/>
          <w:sz w:val="22"/>
          <w:szCs w:val="22"/>
          <w:lang w:val="fr-FR"/>
        </w:rPr>
        <w:t>risques et bénéfices en matière de protection</w:t>
      </w:r>
      <w:r w:rsidR="00034ED6" w:rsidRPr="00285BCB">
        <w:rPr>
          <w:rFonts w:ascii="Calibri" w:hAnsi="Calibri"/>
          <w:sz w:val="22"/>
          <w:szCs w:val="22"/>
          <w:lang w:val="fr-FR"/>
        </w:rPr>
        <w:t xml:space="preserve"> pour les </w:t>
      </w:r>
      <w:r w:rsidR="00371C4C">
        <w:rPr>
          <w:rFonts w:ascii="Calibri" w:hAnsi="Calibri"/>
          <w:sz w:val="22"/>
          <w:szCs w:val="22"/>
          <w:lang w:val="fr-FR"/>
        </w:rPr>
        <w:t>populations ciblées</w:t>
      </w:r>
      <w:r w:rsidR="00034ED6" w:rsidRPr="00285BCB">
        <w:rPr>
          <w:rFonts w:ascii="Calibri" w:hAnsi="Calibri"/>
          <w:sz w:val="22"/>
          <w:szCs w:val="22"/>
          <w:lang w:val="fr-FR"/>
        </w:rPr>
        <w:t xml:space="preserve"> et les populations </w:t>
      </w:r>
      <w:r w:rsidR="00025211">
        <w:rPr>
          <w:rFonts w:ascii="Calibri" w:hAnsi="Calibri"/>
          <w:sz w:val="22"/>
          <w:szCs w:val="22"/>
          <w:lang w:val="fr-FR"/>
        </w:rPr>
        <w:t>hôtes</w:t>
      </w:r>
      <w:r>
        <w:rPr>
          <w:rFonts w:ascii="Calibri" w:hAnsi="Calibri"/>
          <w:sz w:val="22"/>
          <w:szCs w:val="22"/>
          <w:lang w:val="fr-FR"/>
        </w:rPr>
        <w:t> ;</w:t>
      </w:r>
    </w:p>
    <w:p w14:paraId="3574A738" w14:textId="1FCE1D22" w:rsidR="00034ED6" w:rsidRPr="00285BCB" w:rsidRDefault="00B95295" w:rsidP="0029110A">
      <w:pPr>
        <w:pStyle w:val="ListParagraph"/>
        <w:numPr>
          <w:ilvl w:val="0"/>
          <w:numId w:val="9"/>
        </w:numPr>
        <w:contextualSpacing w:val="0"/>
        <w:rPr>
          <w:rFonts w:ascii="Calibri" w:hAnsi="Calibri"/>
          <w:sz w:val="22"/>
          <w:szCs w:val="22"/>
          <w:lang w:val="fr-FR"/>
        </w:rPr>
      </w:pPr>
      <w:r>
        <w:rPr>
          <w:rFonts w:ascii="Calibri" w:hAnsi="Calibri"/>
          <w:sz w:val="22"/>
          <w:szCs w:val="22"/>
          <w:lang w:val="fr-FR"/>
        </w:rPr>
        <w:t>L</w:t>
      </w:r>
      <w:r w:rsidR="00034ED6" w:rsidRPr="00285BCB">
        <w:rPr>
          <w:rFonts w:ascii="Calibri" w:hAnsi="Calibri"/>
          <w:sz w:val="22"/>
          <w:szCs w:val="22"/>
          <w:lang w:val="fr-FR"/>
        </w:rPr>
        <w:t xml:space="preserve">es </w:t>
      </w:r>
      <w:r w:rsidR="00034ED6" w:rsidRPr="00285BCB">
        <w:rPr>
          <w:rFonts w:ascii="Calibri" w:hAnsi="Calibri"/>
          <w:b/>
          <w:sz w:val="22"/>
          <w:szCs w:val="22"/>
          <w:lang w:val="fr-FR"/>
        </w:rPr>
        <w:t>options de distribution disponibles</w:t>
      </w:r>
      <w:r w:rsidR="00034ED6" w:rsidRPr="00285BCB">
        <w:rPr>
          <w:rFonts w:ascii="Calibri" w:hAnsi="Calibri"/>
          <w:sz w:val="22"/>
          <w:szCs w:val="22"/>
          <w:lang w:val="fr-FR"/>
        </w:rPr>
        <w:t xml:space="preserve"> localement et leurs a</w:t>
      </w:r>
      <w:r w:rsidR="00371C4C">
        <w:rPr>
          <w:rFonts w:ascii="Calibri" w:hAnsi="Calibri"/>
          <w:sz w:val="22"/>
          <w:szCs w:val="22"/>
          <w:lang w:val="fr-FR"/>
        </w:rPr>
        <w:t>vantages et risques respectifs</w:t>
      </w:r>
      <w:r w:rsidR="00EC1D75">
        <w:rPr>
          <w:rFonts w:ascii="Calibri" w:hAnsi="Calibri"/>
          <w:sz w:val="22"/>
          <w:szCs w:val="22"/>
          <w:lang w:val="fr-FR"/>
        </w:rPr>
        <w:t xml:space="preserve">, y compris en considération des </w:t>
      </w:r>
      <w:r w:rsidR="00EC1D75" w:rsidRPr="00EC1D75">
        <w:rPr>
          <w:rFonts w:ascii="Calibri" w:hAnsi="Calibri"/>
          <w:b/>
          <w:sz w:val="22"/>
          <w:szCs w:val="22"/>
          <w:lang w:val="fr-FR"/>
        </w:rPr>
        <w:t>personnes avec besoins spécifiques</w:t>
      </w:r>
      <w:r w:rsidR="00EC1D75">
        <w:rPr>
          <w:rFonts w:ascii="Calibri" w:hAnsi="Calibri"/>
          <w:b/>
          <w:sz w:val="22"/>
          <w:szCs w:val="22"/>
          <w:lang w:val="fr-FR"/>
        </w:rPr>
        <w:t xml:space="preserve"> et le genre.</w:t>
      </w:r>
    </w:p>
    <w:p w14:paraId="573FDAF2" w14:textId="41407559" w:rsidR="00034ED6" w:rsidRPr="00285BCB" w:rsidRDefault="00B95295" w:rsidP="0029110A">
      <w:pPr>
        <w:pStyle w:val="ListParagraph"/>
        <w:numPr>
          <w:ilvl w:val="0"/>
          <w:numId w:val="9"/>
        </w:numPr>
        <w:spacing w:after="120"/>
        <w:jc w:val="both"/>
        <w:rPr>
          <w:rFonts w:ascii="Calibri" w:hAnsi="Calibri"/>
          <w:sz w:val="22"/>
          <w:szCs w:val="22"/>
          <w:lang w:val="fr-FR"/>
        </w:rPr>
      </w:pPr>
      <w:r>
        <w:rPr>
          <w:rFonts w:ascii="Calibri" w:hAnsi="Calibri"/>
          <w:sz w:val="22"/>
          <w:szCs w:val="22"/>
          <w:lang w:val="fr-FR"/>
        </w:rPr>
        <w:t>L</w:t>
      </w:r>
      <w:r w:rsidR="00034ED6" w:rsidRPr="00285BCB">
        <w:rPr>
          <w:rFonts w:ascii="Calibri" w:hAnsi="Calibri"/>
          <w:sz w:val="22"/>
          <w:szCs w:val="22"/>
          <w:lang w:val="fr-FR"/>
        </w:rPr>
        <w:t xml:space="preserve">a </w:t>
      </w:r>
      <w:r w:rsidR="00034ED6" w:rsidRPr="00285BCB">
        <w:rPr>
          <w:rFonts w:ascii="Calibri" w:hAnsi="Calibri"/>
          <w:b/>
          <w:sz w:val="22"/>
          <w:szCs w:val="22"/>
          <w:lang w:val="fr-FR"/>
        </w:rPr>
        <w:t>faisabilité pratique et le coût</w:t>
      </w:r>
      <w:r w:rsidR="00034ED6" w:rsidRPr="00285BCB">
        <w:rPr>
          <w:rFonts w:ascii="Calibri" w:hAnsi="Calibri"/>
          <w:sz w:val="22"/>
          <w:szCs w:val="22"/>
          <w:lang w:val="fr-FR"/>
        </w:rPr>
        <w:t xml:space="preserve"> de mise en œuvre d’une intervention monétaire</w:t>
      </w:r>
      <w:r>
        <w:rPr>
          <w:rFonts w:ascii="Calibri" w:hAnsi="Calibri"/>
          <w:sz w:val="22"/>
          <w:szCs w:val="22"/>
          <w:lang w:val="fr-FR"/>
        </w:rPr>
        <w:t xml:space="preserve">. </w:t>
      </w:r>
    </w:p>
    <w:p w14:paraId="47BF5A51" w14:textId="08857923" w:rsidR="00034ED6" w:rsidRPr="00285BCB" w:rsidRDefault="00034ED6" w:rsidP="00034ED6">
      <w:pPr>
        <w:spacing w:after="120"/>
        <w:jc w:val="both"/>
        <w:rPr>
          <w:rFonts w:ascii="Calibri" w:hAnsi="Calibri"/>
          <w:sz w:val="22"/>
          <w:szCs w:val="22"/>
          <w:lang w:val="fr-FR"/>
        </w:rPr>
      </w:pPr>
      <w:r w:rsidRPr="00285BCB">
        <w:rPr>
          <w:rFonts w:ascii="Calibri" w:hAnsi="Calibri"/>
          <w:sz w:val="22"/>
          <w:szCs w:val="22"/>
          <w:lang w:val="fr-FR"/>
        </w:rPr>
        <w:t>L’analyse de faisabilité permettra de recommander la modalité de réponse la plus efficace et la moins risquée pour les populations ciblées</w:t>
      </w:r>
      <w:r w:rsidR="00371C4C">
        <w:rPr>
          <w:rFonts w:ascii="Calibri" w:hAnsi="Calibri"/>
          <w:sz w:val="22"/>
          <w:szCs w:val="22"/>
          <w:lang w:val="fr-FR"/>
        </w:rPr>
        <w:t xml:space="preserve"> dans le contexte spécifique d’intervention</w:t>
      </w:r>
      <w:r w:rsidRPr="00285BCB">
        <w:rPr>
          <w:rFonts w:ascii="Calibri" w:hAnsi="Calibri"/>
          <w:sz w:val="22"/>
          <w:szCs w:val="22"/>
          <w:lang w:val="fr-FR"/>
        </w:rPr>
        <w:t>. Cette étude permettra de valider l’utilisation (ou non) d’interventions monétaires</w:t>
      </w:r>
      <w:r w:rsidR="00371C4C">
        <w:rPr>
          <w:rFonts w:ascii="Calibri" w:hAnsi="Calibri"/>
          <w:sz w:val="22"/>
          <w:szCs w:val="22"/>
          <w:lang w:val="fr-FR"/>
        </w:rPr>
        <w:t xml:space="preserve"> pour l’assistance humanitaire</w:t>
      </w:r>
      <w:r w:rsidRPr="00285BCB">
        <w:rPr>
          <w:rFonts w:ascii="Calibri" w:hAnsi="Calibri"/>
          <w:sz w:val="22"/>
          <w:szCs w:val="22"/>
          <w:lang w:val="fr-FR"/>
        </w:rPr>
        <w:t xml:space="preserve">. </w:t>
      </w:r>
    </w:p>
    <w:p w14:paraId="62FDAF35" w14:textId="60E2A28F" w:rsidR="00371C4C" w:rsidRPr="00865980" w:rsidRDefault="00EC1D75" w:rsidP="0029110A">
      <w:pPr>
        <w:pStyle w:val="ListParagraph"/>
        <w:numPr>
          <w:ilvl w:val="0"/>
          <w:numId w:val="1"/>
        </w:numPr>
        <w:spacing w:before="240" w:after="120"/>
        <w:ind w:left="284" w:hanging="284"/>
        <w:contextualSpacing w:val="0"/>
        <w:rPr>
          <w:rFonts w:ascii="Calibri" w:hAnsi="Calibri"/>
          <w:b/>
          <w:sz w:val="26"/>
          <w:szCs w:val="26"/>
          <w:lang w:val="fr-FR"/>
        </w:rPr>
      </w:pPr>
      <w:r w:rsidRPr="00865980">
        <w:rPr>
          <w:rFonts w:ascii="Calibri" w:hAnsi="Calibri"/>
          <w:b/>
          <w:sz w:val="26"/>
          <w:szCs w:val="26"/>
          <w:lang w:val="fr-FR"/>
        </w:rPr>
        <w:t>Besoins en abri, z</w:t>
      </w:r>
      <w:r w:rsidR="00034ED6" w:rsidRPr="00865980">
        <w:rPr>
          <w:rFonts w:ascii="Calibri" w:hAnsi="Calibri"/>
          <w:b/>
          <w:sz w:val="26"/>
          <w:szCs w:val="26"/>
          <w:lang w:val="fr-FR"/>
        </w:rPr>
        <w:t>one de couverture de l’étude</w:t>
      </w:r>
      <w:r w:rsidR="004F4F69" w:rsidRPr="00865980">
        <w:rPr>
          <w:rFonts w:ascii="Calibri" w:hAnsi="Calibri"/>
          <w:b/>
          <w:sz w:val="26"/>
          <w:szCs w:val="26"/>
          <w:lang w:val="fr-FR"/>
        </w:rPr>
        <w:t xml:space="preserve"> et population </w:t>
      </w:r>
      <w:r w:rsidR="00B95295" w:rsidRPr="00865980">
        <w:rPr>
          <w:rFonts w:ascii="Calibri" w:hAnsi="Calibri"/>
          <w:b/>
          <w:sz w:val="26"/>
          <w:szCs w:val="26"/>
          <w:lang w:val="fr-FR"/>
        </w:rPr>
        <w:t>ciblé</w:t>
      </w:r>
      <w:r w:rsidR="00B95295">
        <w:rPr>
          <w:rFonts w:ascii="Calibri" w:hAnsi="Calibri"/>
          <w:b/>
          <w:sz w:val="26"/>
          <w:szCs w:val="26"/>
          <w:lang w:val="fr-FR"/>
        </w:rPr>
        <w:t>e :</w:t>
      </w:r>
    </w:p>
    <w:p w14:paraId="7FA08718" w14:textId="71832FDF" w:rsidR="00B93ACD" w:rsidRPr="00B93ACD" w:rsidRDefault="00B93ACD" w:rsidP="00B93ACD">
      <w:pPr>
        <w:spacing w:after="120"/>
        <w:rPr>
          <w:rFonts w:ascii="Calibri" w:hAnsi="Calibri"/>
          <w:i/>
          <w:sz w:val="20"/>
          <w:lang w:val="fr-FR"/>
        </w:rPr>
      </w:pPr>
      <w:r w:rsidRPr="00B93ACD">
        <w:rPr>
          <w:rFonts w:ascii="Calibri" w:hAnsi="Calibri"/>
          <w:i/>
          <w:sz w:val="20"/>
          <w:lang w:val="fr-FR"/>
        </w:rPr>
        <w:t>Note</w:t>
      </w:r>
      <w:r w:rsidR="00B95295">
        <w:rPr>
          <w:rFonts w:ascii="Calibri" w:hAnsi="Calibri"/>
          <w:i/>
          <w:sz w:val="20"/>
          <w:lang w:val="fr-FR"/>
        </w:rPr>
        <w:t>r</w:t>
      </w:r>
      <w:r w:rsidRPr="00B93ACD">
        <w:rPr>
          <w:rFonts w:ascii="Calibri" w:hAnsi="Calibri"/>
          <w:i/>
          <w:sz w:val="20"/>
          <w:lang w:val="fr-FR"/>
        </w:rPr>
        <w:t xml:space="preserve"> aussi les types d’abri et les normes locaux de construction, ainsi que le type de construction planifiée pour le présent projet. </w:t>
      </w:r>
    </w:p>
    <w:p w14:paraId="4C6BA26C" w14:textId="6927FA11" w:rsidR="00B93ACD" w:rsidRPr="00B93ACD" w:rsidRDefault="00B93ACD" w:rsidP="00B93ACD">
      <w:pPr>
        <w:spacing w:after="120"/>
        <w:rPr>
          <w:rFonts w:ascii="Calibri" w:hAnsi="Calibri"/>
          <w:i/>
          <w:sz w:val="20"/>
          <w:lang w:val="fr-FR"/>
        </w:rPr>
      </w:pPr>
      <w:r w:rsidRPr="00B93ACD">
        <w:rPr>
          <w:rFonts w:ascii="Calibri" w:hAnsi="Calibri"/>
          <w:i/>
          <w:sz w:val="20"/>
          <w:lang w:val="fr-FR"/>
        </w:rPr>
        <w:t>Ajoute</w:t>
      </w:r>
      <w:r w:rsidR="00B95295">
        <w:rPr>
          <w:rFonts w:ascii="Calibri" w:hAnsi="Calibri"/>
          <w:i/>
          <w:sz w:val="20"/>
          <w:lang w:val="fr-FR"/>
        </w:rPr>
        <w:t>r</w:t>
      </w:r>
      <w:r w:rsidRPr="00B93ACD">
        <w:rPr>
          <w:rFonts w:ascii="Calibri" w:hAnsi="Calibri"/>
          <w:i/>
          <w:sz w:val="20"/>
          <w:lang w:val="fr-FR"/>
        </w:rPr>
        <w:t xml:space="preserve"> une carte et indique</w:t>
      </w:r>
      <w:r w:rsidR="00B95295">
        <w:rPr>
          <w:rFonts w:ascii="Calibri" w:hAnsi="Calibri"/>
          <w:i/>
          <w:sz w:val="20"/>
          <w:lang w:val="fr-FR"/>
        </w:rPr>
        <w:t>z</w:t>
      </w:r>
      <w:r w:rsidRPr="00B93ACD">
        <w:rPr>
          <w:rFonts w:ascii="Calibri" w:hAnsi="Calibri"/>
          <w:i/>
          <w:sz w:val="20"/>
          <w:lang w:val="fr-FR"/>
        </w:rPr>
        <w:t xml:space="preserve"> les localités principales, les marchés, et les principales voies de communication. </w:t>
      </w:r>
    </w:p>
    <w:p w14:paraId="789DD155" w14:textId="1F3A6D27" w:rsidR="00B93ACD" w:rsidRPr="00B93ACD" w:rsidRDefault="00B93ACD" w:rsidP="00B93ACD">
      <w:pPr>
        <w:spacing w:after="120"/>
        <w:rPr>
          <w:rFonts w:ascii="Calibri" w:hAnsi="Calibri"/>
          <w:i/>
          <w:sz w:val="20"/>
          <w:lang w:val="fr-FR"/>
        </w:rPr>
      </w:pPr>
      <w:r w:rsidRPr="00B93ACD">
        <w:rPr>
          <w:rFonts w:ascii="Calibri" w:hAnsi="Calibri"/>
          <w:i/>
          <w:sz w:val="20"/>
          <w:lang w:val="fr-FR"/>
        </w:rPr>
        <w:t>Fournir quelques lignes de présentation de la zone géographique et des localités couvertes par l’évaluation, focaliser sur les points d’intérêt pour l’analyse (notammen</w:t>
      </w:r>
      <w:r w:rsidR="000E0696">
        <w:rPr>
          <w:rFonts w:ascii="Calibri" w:hAnsi="Calibri"/>
          <w:i/>
          <w:sz w:val="20"/>
          <w:lang w:val="fr-FR"/>
        </w:rPr>
        <w:t>t en terme d’accès, distances…).</w:t>
      </w:r>
    </w:p>
    <w:p w14:paraId="2780A171" w14:textId="05493FC1" w:rsidR="004F4F69" w:rsidRPr="00285BCB" w:rsidRDefault="004F4F69" w:rsidP="00034ED6">
      <w:pPr>
        <w:rPr>
          <w:rFonts w:ascii="Calibri" w:hAnsi="Calibri"/>
          <w:sz w:val="22"/>
          <w:szCs w:val="22"/>
          <w:lang w:val="fr-FR"/>
        </w:rPr>
      </w:pPr>
      <w:r w:rsidRPr="00285BCB">
        <w:rPr>
          <w:rFonts w:ascii="Calibri" w:hAnsi="Calibri"/>
          <w:sz w:val="22"/>
          <w:szCs w:val="22"/>
          <w:lang w:val="fr-FR"/>
        </w:rPr>
        <w:t>Les localités suivantes ont été couvertes par la présente étude :</w:t>
      </w:r>
    </w:p>
    <w:tbl>
      <w:tblPr>
        <w:tblStyle w:val="TableGrid"/>
        <w:tblW w:w="10201" w:type="dxa"/>
        <w:tblLook w:val="04A0" w:firstRow="1" w:lastRow="0" w:firstColumn="1" w:lastColumn="0" w:noHBand="0" w:noVBand="1"/>
      </w:tblPr>
      <w:tblGrid>
        <w:gridCol w:w="1882"/>
        <w:gridCol w:w="1432"/>
        <w:gridCol w:w="1671"/>
        <w:gridCol w:w="1568"/>
        <w:gridCol w:w="1672"/>
        <w:gridCol w:w="1976"/>
      </w:tblGrid>
      <w:tr w:rsidR="000E0696" w:rsidRPr="00835107" w14:paraId="540F4E94" w14:textId="1B04ED4D" w:rsidTr="000E0696">
        <w:tc>
          <w:tcPr>
            <w:tcW w:w="1882" w:type="dxa"/>
            <w:shd w:val="clear" w:color="auto" w:fill="B8CCE4" w:themeFill="accent1" w:themeFillTint="66"/>
          </w:tcPr>
          <w:p w14:paraId="0631CC74" w14:textId="1F7A295E" w:rsidR="000E0696" w:rsidRPr="00285BCB" w:rsidRDefault="000E0696" w:rsidP="00CC5F4F">
            <w:pPr>
              <w:rPr>
                <w:rFonts w:ascii="Calibri" w:hAnsi="Calibri"/>
                <w:b/>
                <w:sz w:val="22"/>
                <w:lang w:val="fr-FR"/>
              </w:rPr>
            </w:pPr>
            <w:r w:rsidRPr="00285BCB">
              <w:rPr>
                <w:rFonts w:ascii="Calibri" w:hAnsi="Calibri"/>
                <w:b/>
                <w:sz w:val="22"/>
                <w:lang w:val="fr-FR"/>
              </w:rPr>
              <w:t>Localité</w:t>
            </w:r>
            <w:r>
              <w:rPr>
                <w:rFonts w:ascii="Calibri" w:hAnsi="Calibri"/>
                <w:b/>
                <w:sz w:val="22"/>
                <w:lang w:val="fr-FR"/>
              </w:rPr>
              <w:t>/Village</w:t>
            </w:r>
          </w:p>
        </w:tc>
        <w:tc>
          <w:tcPr>
            <w:tcW w:w="1432" w:type="dxa"/>
            <w:shd w:val="clear" w:color="auto" w:fill="B8CCE4" w:themeFill="accent1" w:themeFillTint="66"/>
          </w:tcPr>
          <w:p w14:paraId="3F7D23E8" w14:textId="061B0281" w:rsidR="000E0696" w:rsidRPr="00285BCB" w:rsidRDefault="000E0696" w:rsidP="00CC5F4F">
            <w:pPr>
              <w:rPr>
                <w:rFonts w:ascii="Calibri" w:hAnsi="Calibri"/>
                <w:b/>
                <w:sz w:val="22"/>
                <w:lang w:val="fr-FR"/>
              </w:rPr>
            </w:pPr>
            <w:r>
              <w:rPr>
                <w:rFonts w:ascii="Calibri" w:hAnsi="Calibri"/>
                <w:b/>
                <w:sz w:val="22"/>
                <w:lang w:val="fr-FR"/>
              </w:rPr>
              <w:t>Territoire</w:t>
            </w:r>
          </w:p>
        </w:tc>
        <w:tc>
          <w:tcPr>
            <w:tcW w:w="1671" w:type="dxa"/>
            <w:shd w:val="clear" w:color="auto" w:fill="B8CCE4" w:themeFill="accent1" w:themeFillTint="66"/>
          </w:tcPr>
          <w:p w14:paraId="3ED743BD" w14:textId="6DB7E89E" w:rsidR="000E0696" w:rsidRPr="00285BCB" w:rsidRDefault="000E0696" w:rsidP="002C469B">
            <w:pPr>
              <w:rPr>
                <w:rFonts w:ascii="Calibri" w:hAnsi="Calibri"/>
                <w:b/>
                <w:sz w:val="22"/>
                <w:lang w:val="fr-FR"/>
              </w:rPr>
            </w:pPr>
            <w:r w:rsidRPr="00285BCB">
              <w:rPr>
                <w:rFonts w:ascii="Calibri" w:hAnsi="Calibri"/>
                <w:b/>
                <w:sz w:val="22"/>
                <w:lang w:val="fr-FR"/>
              </w:rPr>
              <w:t>Population totale (</w:t>
            </w:r>
            <w:r>
              <w:rPr>
                <w:rFonts w:ascii="Calibri" w:hAnsi="Calibri"/>
                <w:b/>
                <w:sz w:val="22"/>
                <w:lang w:val="fr-FR"/>
              </w:rPr>
              <w:t>familles</w:t>
            </w:r>
            <w:r w:rsidRPr="00285BCB">
              <w:rPr>
                <w:rFonts w:ascii="Calibri" w:hAnsi="Calibri"/>
                <w:b/>
                <w:sz w:val="22"/>
                <w:lang w:val="fr-FR"/>
              </w:rPr>
              <w:t>)</w:t>
            </w:r>
          </w:p>
        </w:tc>
        <w:tc>
          <w:tcPr>
            <w:tcW w:w="1568" w:type="dxa"/>
            <w:shd w:val="clear" w:color="auto" w:fill="B8CCE4" w:themeFill="accent1" w:themeFillTint="66"/>
          </w:tcPr>
          <w:p w14:paraId="73726748" w14:textId="77777777" w:rsidR="000E0696" w:rsidRDefault="000E0696" w:rsidP="00371C4C">
            <w:pPr>
              <w:rPr>
                <w:rFonts w:ascii="Calibri" w:hAnsi="Calibri"/>
                <w:b/>
                <w:sz w:val="22"/>
                <w:lang w:val="fr-FR"/>
              </w:rPr>
            </w:pPr>
            <w:r w:rsidRPr="00285BCB">
              <w:rPr>
                <w:rFonts w:ascii="Calibri" w:hAnsi="Calibri"/>
                <w:b/>
                <w:sz w:val="22"/>
                <w:lang w:val="fr-FR"/>
              </w:rPr>
              <w:t>Population</w:t>
            </w:r>
            <w:r>
              <w:rPr>
                <w:rFonts w:ascii="Calibri" w:hAnsi="Calibri"/>
                <w:b/>
                <w:sz w:val="22"/>
                <w:lang w:val="fr-FR"/>
              </w:rPr>
              <w:t xml:space="preserve"> ciblée</w:t>
            </w:r>
          </w:p>
          <w:p w14:paraId="634E75EF" w14:textId="685F99E7" w:rsidR="000E0696" w:rsidRPr="00285BCB" w:rsidRDefault="000E0696" w:rsidP="002C469B">
            <w:pPr>
              <w:rPr>
                <w:rFonts w:ascii="Calibri" w:hAnsi="Calibri"/>
                <w:b/>
                <w:sz w:val="22"/>
                <w:lang w:val="fr-FR"/>
              </w:rPr>
            </w:pPr>
            <w:r>
              <w:rPr>
                <w:rFonts w:ascii="Calibri" w:hAnsi="Calibri"/>
                <w:b/>
                <w:sz w:val="22"/>
                <w:lang w:val="fr-FR"/>
              </w:rPr>
              <w:t>(familles)</w:t>
            </w:r>
          </w:p>
        </w:tc>
        <w:tc>
          <w:tcPr>
            <w:tcW w:w="1672" w:type="dxa"/>
            <w:shd w:val="clear" w:color="auto" w:fill="B8CCE4" w:themeFill="accent1" w:themeFillTint="66"/>
          </w:tcPr>
          <w:p w14:paraId="7C716293" w14:textId="1F7AF028" w:rsidR="000E0696" w:rsidRPr="00285BCB" w:rsidRDefault="000E0696" w:rsidP="00371C4C">
            <w:pPr>
              <w:rPr>
                <w:rFonts w:ascii="Calibri" w:hAnsi="Calibri"/>
                <w:b/>
                <w:sz w:val="22"/>
                <w:lang w:val="fr-FR"/>
              </w:rPr>
            </w:pPr>
            <w:r>
              <w:rPr>
                <w:rFonts w:ascii="Calibri" w:hAnsi="Calibri"/>
                <w:b/>
                <w:sz w:val="22"/>
                <w:lang w:val="fr-FR"/>
              </w:rPr>
              <w:t>Population ciblée / population totale (%)</w:t>
            </w:r>
          </w:p>
        </w:tc>
        <w:tc>
          <w:tcPr>
            <w:tcW w:w="1976" w:type="dxa"/>
            <w:shd w:val="clear" w:color="auto" w:fill="B8CCE4" w:themeFill="accent1" w:themeFillTint="66"/>
          </w:tcPr>
          <w:p w14:paraId="271056AD" w14:textId="611AF290" w:rsidR="000E0696" w:rsidRDefault="000E0696" w:rsidP="00371C4C">
            <w:pPr>
              <w:rPr>
                <w:rFonts w:ascii="Calibri" w:hAnsi="Calibri"/>
                <w:b/>
                <w:sz w:val="22"/>
                <w:lang w:val="fr-FR"/>
              </w:rPr>
            </w:pPr>
            <w:r>
              <w:rPr>
                <w:rFonts w:ascii="Calibri" w:hAnsi="Calibri"/>
                <w:b/>
                <w:sz w:val="22"/>
                <w:lang w:val="fr-FR"/>
              </w:rPr>
              <w:t>Variation de population pendant les derniers 6 mois (%)</w:t>
            </w:r>
          </w:p>
        </w:tc>
      </w:tr>
      <w:tr w:rsidR="000E0696" w:rsidRPr="00835107" w14:paraId="752A03C9" w14:textId="38D9EB10" w:rsidTr="000E0696">
        <w:tc>
          <w:tcPr>
            <w:tcW w:w="1882" w:type="dxa"/>
          </w:tcPr>
          <w:p w14:paraId="6A466E29" w14:textId="20D1F145" w:rsidR="000E0696" w:rsidRPr="00371C4C" w:rsidRDefault="000E0696" w:rsidP="00CC5F4F">
            <w:pPr>
              <w:rPr>
                <w:rFonts w:ascii="Calibri" w:hAnsi="Calibri"/>
                <w:sz w:val="22"/>
                <w:lang w:val="fr-FR"/>
              </w:rPr>
            </w:pPr>
          </w:p>
        </w:tc>
        <w:tc>
          <w:tcPr>
            <w:tcW w:w="1432" w:type="dxa"/>
          </w:tcPr>
          <w:p w14:paraId="2AFD1867" w14:textId="2A749154" w:rsidR="000E0696" w:rsidRPr="00371C4C" w:rsidRDefault="000E0696" w:rsidP="00CC5F4F">
            <w:pPr>
              <w:rPr>
                <w:rFonts w:ascii="Calibri" w:hAnsi="Calibri"/>
                <w:sz w:val="22"/>
                <w:lang w:val="fr-FR"/>
              </w:rPr>
            </w:pPr>
          </w:p>
        </w:tc>
        <w:tc>
          <w:tcPr>
            <w:tcW w:w="1671" w:type="dxa"/>
          </w:tcPr>
          <w:p w14:paraId="4A9DE469" w14:textId="77777777" w:rsidR="000E0696" w:rsidRPr="00371C4C" w:rsidRDefault="000E0696" w:rsidP="00CC5F4F">
            <w:pPr>
              <w:rPr>
                <w:rFonts w:ascii="Calibri" w:hAnsi="Calibri"/>
                <w:sz w:val="22"/>
                <w:lang w:val="fr-FR"/>
              </w:rPr>
            </w:pPr>
          </w:p>
        </w:tc>
        <w:tc>
          <w:tcPr>
            <w:tcW w:w="1568" w:type="dxa"/>
          </w:tcPr>
          <w:p w14:paraId="26506471" w14:textId="77777777" w:rsidR="000E0696" w:rsidRPr="00371C4C" w:rsidRDefault="000E0696" w:rsidP="00CC5F4F">
            <w:pPr>
              <w:rPr>
                <w:rFonts w:ascii="Calibri" w:hAnsi="Calibri"/>
                <w:sz w:val="22"/>
                <w:lang w:val="fr-FR"/>
              </w:rPr>
            </w:pPr>
          </w:p>
        </w:tc>
        <w:tc>
          <w:tcPr>
            <w:tcW w:w="1672" w:type="dxa"/>
          </w:tcPr>
          <w:p w14:paraId="2F4AEB75" w14:textId="77777777" w:rsidR="000E0696" w:rsidRPr="00371C4C" w:rsidRDefault="000E0696" w:rsidP="00CC5F4F">
            <w:pPr>
              <w:rPr>
                <w:rFonts w:ascii="Calibri" w:hAnsi="Calibri"/>
                <w:sz w:val="22"/>
                <w:lang w:val="fr-FR"/>
              </w:rPr>
            </w:pPr>
          </w:p>
        </w:tc>
        <w:tc>
          <w:tcPr>
            <w:tcW w:w="1976" w:type="dxa"/>
          </w:tcPr>
          <w:p w14:paraId="1B1B91D7" w14:textId="77777777" w:rsidR="000E0696" w:rsidRPr="00371C4C" w:rsidRDefault="000E0696" w:rsidP="00CC5F4F">
            <w:pPr>
              <w:rPr>
                <w:rFonts w:ascii="Calibri" w:hAnsi="Calibri"/>
                <w:sz w:val="22"/>
                <w:lang w:val="fr-FR"/>
              </w:rPr>
            </w:pPr>
          </w:p>
        </w:tc>
      </w:tr>
      <w:tr w:rsidR="000E0696" w:rsidRPr="00835107" w14:paraId="0F02E6A2" w14:textId="0BB6B475" w:rsidTr="000E0696">
        <w:tc>
          <w:tcPr>
            <w:tcW w:w="1882" w:type="dxa"/>
          </w:tcPr>
          <w:p w14:paraId="67E033D2" w14:textId="212C3653" w:rsidR="000E0696" w:rsidRPr="00371C4C" w:rsidRDefault="000E0696" w:rsidP="00CC5F4F">
            <w:pPr>
              <w:rPr>
                <w:rFonts w:ascii="Calibri" w:hAnsi="Calibri"/>
                <w:sz w:val="22"/>
                <w:lang w:val="fr-FR"/>
              </w:rPr>
            </w:pPr>
          </w:p>
        </w:tc>
        <w:tc>
          <w:tcPr>
            <w:tcW w:w="1432" w:type="dxa"/>
          </w:tcPr>
          <w:p w14:paraId="1F30FE98" w14:textId="54F81317" w:rsidR="000E0696" w:rsidRPr="00371C4C" w:rsidRDefault="000E0696" w:rsidP="00CC5F4F">
            <w:pPr>
              <w:rPr>
                <w:rFonts w:ascii="Calibri" w:hAnsi="Calibri"/>
                <w:sz w:val="22"/>
                <w:lang w:val="fr-FR"/>
              </w:rPr>
            </w:pPr>
          </w:p>
        </w:tc>
        <w:tc>
          <w:tcPr>
            <w:tcW w:w="1671" w:type="dxa"/>
          </w:tcPr>
          <w:p w14:paraId="35A3D800" w14:textId="77777777" w:rsidR="000E0696" w:rsidRPr="00371C4C" w:rsidRDefault="000E0696" w:rsidP="00CC5F4F">
            <w:pPr>
              <w:rPr>
                <w:rFonts w:ascii="Calibri" w:hAnsi="Calibri"/>
                <w:sz w:val="22"/>
                <w:lang w:val="fr-FR"/>
              </w:rPr>
            </w:pPr>
          </w:p>
        </w:tc>
        <w:tc>
          <w:tcPr>
            <w:tcW w:w="1568" w:type="dxa"/>
          </w:tcPr>
          <w:p w14:paraId="69A2361D" w14:textId="77777777" w:rsidR="000E0696" w:rsidRPr="00371C4C" w:rsidRDefault="000E0696" w:rsidP="00CC5F4F">
            <w:pPr>
              <w:rPr>
                <w:rFonts w:ascii="Calibri" w:hAnsi="Calibri"/>
                <w:sz w:val="22"/>
                <w:lang w:val="fr-FR"/>
              </w:rPr>
            </w:pPr>
          </w:p>
        </w:tc>
        <w:tc>
          <w:tcPr>
            <w:tcW w:w="1672" w:type="dxa"/>
          </w:tcPr>
          <w:p w14:paraId="3C888F95" w14:textId="77777777" w:rsidR="000E0696" w:rsidRPr="00371C4C" w:rsidRDefault="000E0696" w:rsidP="00CC5F4F">
            <w:pPr>
              <w:rPr>
                <w:rFonts w:ascii="Calibri" w:hAnsi="Calibri"/>
                <w:sz w:val="22"/>
                <w:lang w:val="fr-FR"/>
              </w:rPr>
            </w:pPr>
          </w:p>
        </w:tc>
        <w:tc>
          <w:tcPr>
            <w:tcW w:w="1976" w:type="dxa"/>
          </w:tcPr>
          <w:p w14:paraId="7B35ADB0" w14:textId="77777777" w:rsidR="000E0696" w:rsidRPr="00371C4C" w:rsidRDefault="000E0696" w:rsidP="00CC5F4F">
            <w:pPr>
              <w:rPr>
                <w:rFonts w:ascii="Calibri" w:hAnsi="Calibri"/>
                <w:sz w:val="22"/>
                <w:lang w:val="fr-FR"/>
              </w:rPr>
            </w:pPr>
          </w:p>
        </w:tc>
      </w:tr>
      <w:tr w:rsidR="000E0696" w:rsidRPr="00835107" w14:paraId="3070B0BF" w14:textId="55553A30" w:rsidTr="000E0696">
        <w:tc>
          <w:tcPr>
            <w:tcW w:w="1882" w:type="dxa"/>
          </w:tcPr>
          <w:p w14:paraId="7D567E22" w14:textId="382CDEA0" w:rsidR="000E0696" w:rsidRPr="00371C4C" w:rsidRDefault="000E0696" w:rsidP="00CC5F4F">
            <w:pPr>
              <w:rPr>
                <w:rFonts w:ascii="Calibri" w:hAnsi="Calibri"/>
                <w:sz w:val="22"/>
                <w:lang w:val="fr-FR"/>
              </w:rPr>
            </w:pPr>
          </w:p>
        </w:tc>
        <w:tc>
          <w:tcPr>
            <w:tcW w:w="1432" w:type="dxa"/>
          </w:tcPr>
          <w:p w14:paraId="7A31E1C6" w14:textId="4C012F73" w:rsidR="000E0696" w:rsidRPr="00371C4C" w:rsidRDefault="000E0696" w:rsidP="00CC5F4F">
            <w:pPr>
              <w:rPr>
                <w:rFonts w:ascii="Calibri" w:hAnsi="Calibri"/>
                <w:sz w:val="22"/>
                <w:lang w:val="fr-FR"/>
              </w:rPr>
            </w:pPr>
          </w:p>
        </w:tc>
        <w:tc>
          <w:tcPr>
            <w:tcW w:w="1671" w:type="dxa"/>
          </w:tcPr>
          <w:p w14:paraId="66AF59D8" w14:textId="77777777" w:rsidR="000E0696" w:rsidRPr="00371C4C" w:rsidRDefault="000E0696" w:rsidP="00CC5F4F">
            <w:pPr>
              <w:rPr>
                <w:rFonts w:ascii="Calibri" w:hAnsi="Calibri"/>
                <w:sz w:val="22"/>
                <w:lang w:val="fr-FR"/>
              </w:rPr>
            </w:pPr>
          </w:p>
        </w:tc>
        <w:tc>
          <w:tcPr>
            <w:tcW w:w="1568" w:type="dxa"/>
          </w:tcPr>
          <w:p w14:paraId="7016A97A" w14:textId="77777777" w:rsidR="000E0696" w:rsidRPr="00371C4C" w:rsidRDefault="000E0696" w:rsidP="00CC5F4F">
            <w:pPr>
              <w:rPr>
                <w:rFonts w:ascii="Calibri" w:hAnsi="Calibri"/>
                <w:sz w:val="22"/>
                <w:lang w:val="fr-FR"/>
              </w:rPr>
            </w:pPr>
          </w:p>
        </w:tc>
        <w:tc>
          <w:tcPr>
            <w:tcW w:w="1672" w:type="dxa"/>
          </w:tcPr>
          <w:p w14:paraId="39CBB7C2" w14:textId="77777777" w:rsidR="000E0696" w:rsidRPr="00371C4C" w:rsidRDefault="000E0696" w:rsidP="00CC5F4F">
            <w:pPr>
              <w:rPr>
                <w:rFonts w:ascii="Calibri" w:hAnsi="Calibri"/>
                <w:sz w:val="22"/>
                <w:lang w:val="fr-FR"/>
              </w:rPr>
            </w:pPr>
          </w:p>
        </w:tc>
        <w:tc>
          <w:tcPr>
            <w:tcW w:w="1976" w:type="dxa"/>
          </w:tcPr>
          <w:p w14:paraId="41A62A04" w14:textId="77777777" w:rsidR="000E0696" w:rsidRPr="00371C4C" w:rsidRDefault="000E0696" w:rsidP="00CC5F4F">
            <w:pPr>
              <w:rPr>
                <w:rFonts w:ascii="Calibri" w:hAnsi="Calibri"/>
                <w:sz w:val="22"/>
                <w:lang w:val="fr-FR"/>
              </w:rPr>
            </w:pPr>
          </w:p>
        </w:tc>
      </w:tr>
      <w:tr w:rsidR="000E0696" w:rsidRPr="00835107" w14:paraId="7F2AC18D" w14:textId="1EA6A87B" w:rsidTr="000E0696">
        <w:tc>
          <w:tcPr>
            <w:tcW w:w="1882" w:type="dxa"/>
          </w:tcPr>
          <w:p w14:paraId="6E3959F0" w14:textId="4C2C4AFB" w:rsidR="000E0696" w:rsidRPr="00371C4C" w:rsidRDefault="000E0696" w:rsidP="00CC5F4F">
            <w:pPr>
              <w:rPr>
                <w:rFonts w:ascii="Calibri" w:hAnsi="Calibri"/>
                <w:sz w:val="22"/>
                <w:lang w:val="fr-FR"/>
              </w:rPr>
            </w:pPr>
          </w:p>
        </w:tc>
        <w:tc>
          <w:tcPr>
            <w:tcW w:w="1432" w:type="dxa"/>
          </w:tcPr>
          <w:p w14:paraId="293C4220" w14:textId="09603DB7" w:rsidR="000E0696" w:rsidRPr="00371C4C" w:rsidRDefault="000E0696" w:rsidP="00CC5F4F">
            <w:pPr>
              <w:rPr>
                <w:rFonts w:ascii="Calibri" w:hAnsi="Calibri"/>
                <w:sz w:val="22"/>
                <w:lang w:val="fr-FR"/>
              </w:rPr>
            </w:pPr>
          </w:p>
        </w:tc>
        <w:tc>
          <w:tcPr>
            <w:tcW w:w="1671" w:type="dxa"/>
          </w:tcPr>
          <w:p w14:paraId="07C19BDF" w14:textId="77777777" w:rsidR="000E0696" w:rsidRPr="00371C4C" w:rsidRDefault="000E0696" w:rsidP="00CC5F4F">
            <w:pPr>
              <w:rPr>
                <w:rFonts w:ascii="Calibri" w:hAnsi="Calibri"/>
                <w:sz w:val="22"/>
                <w:lang w:val="fr-FR"/>
              </w:rPr>
            </w:pPr>
          </w:p>
        </w:tc>
        <w:tc>
          <w:tcPr>
            <w:tcW w:w="1568" w:type="dxa"/>
          </w:tcPr>
          <w:p w14:paraId="2985701D" w14:textId="77777777" w:rsidR="000E0696" w:rsidRPr="00371C4C" w:rsidRDefault="000E0696" w:rsidP="00CC5F4F">
            <w:pPr>
              <w:rPr>
                <w:rFonts w:ascii="Calibri" w:hAnsi="Calibri"/>
                <w:sz w:val="22"/>
                <w:lang w:val="fr-FR"/>
              </w:rPr>
            </w:pPr>
          </w:p>
        </w:tc>
        <w:tc>
          <w:tcPr>
            <w:tcW w:w="1672" w:type="dxa"/>
          </w:tcPr>
          <w:p w14:paraId="007256BC" w14:textId="77777777" w:rsidR="000E0696" w:rsidRPr="00371C4C" w:rsidRDefault="000E0696" w:rsidP="00CC5F4F">
            <w:pPr>
              <w:rPr>
                <w:rFonts w:ascii="Calibri" w:hAnsi="Calibri"/>
                <w:sz w:val="22"/>
                <w:lang w:val="fr-FR"/>
              </w:rPr>
            </w:pPr>
          </w:p>
        </w:tc>
        <w:tc>
          <w:tcPr>
            <w:tcW w:w="1976" w:type="dxa"/>
          </w:tcPr>
          <w:p w14:paraId="7A9A4608" w14:textId="77777777" w:rsidR="000E0696" w:rsidRPr="00371C4C" w:rsidRDefault="000E0696" w:rsidP="00CC5F4F">
            <w:pPr>
              <w:rPr>
                <w:rFonts w:ascii="Calibri" w:hAnsi="Calibri"/>
                <w:sz w:val="22"/>
                <w:lang w:val="fr-FR"/>
              </w:rPr>
            </w:pPr>
          </w:p>
        </w:tc>
      </w:tr>
      <w:tr w:rsidR="000E0696" w:rsidRPr="00835107" w14:paraId="749D4E99" w14:textId="0B7D8876" w:rsidTr="000E0696">
        <w:tc>
          <w:tcPr>
            <w:tcW w:w="1882" w:type="dxa"/>
          </w:tcPr>
          <w:p w14:paraId="26504732" w14:textId="2FAEE149" w:rsidR="000E0696" w:rsidRPr="00371C4C" w:rsidRDefault="000E0696" w:rsidP="00CC5F4F">
            <w:pPr>
              <w:rPr>
                <w:rFonts w:ascii="Calibri" w:hAnsi="Calibri"/>
                <w:sz w:val="22"/>
                <w:lang w:val="fr-FR"/>
              </w:rPr>
            </w:pPr>
          </w:p>
        </w:tc>
        <w:tc>
          <w:tcPr>
            <w:tcW w:w="1432" w:type="dxa"/>
          </w:tcPr>
          <w:p w14:paraId="70C7FE23" w14:textId="5A454D2F" w:rsidR="000E0696" w:rsidRPr="00371C4C" w:rsidRDefault="000E0696" w:rsidP="00CC5F4F">
            <w:pPr>
              <w:rPr>
                <w:rFonts w:ascii="Calibri" w:hAnsi="Calibri"/>
                <w:sz w:val="22"/>
                <w:lang w:val="fr-FR"/>
              </w:rPr>
            </w:pPr>
          </w:p>
        </w:tc>
        <w:tc>
          <w:tcPr>
            <w:tcW w:w="1671" w:type="dxa"/>
          </w:tcPr>
          <w:p w14:paraId="436D6EAA" w14:textId="77777777" w:rsidR="000E0696" w:rsidRPr="00371C4C" w:rsidRDefault="000E0696" w:rsidP="00CC5F4F">
            <w:pPr>
              <w:rPr>
                <w:rFonts w:ascii="Calibri" w:hAnsi="Calibri"/>
                <w:sz w:val="22"/>
                <w:lang w:val="fr-FR"/>
              </w:rPr>
            </w:pPr>
          </w:p>
        </w:tc>
        <w:tc>
          <w:tcPr>
            <w:tcW w:w="1568" w:type="dxa"/>
          </w:tcPr>
          <w:p w14:paraId="583B439A" w14:textId="77777777" w:rsidR="000E0696" w:rsidRPr="00371C4C" w:rsidRDefault="000E0696" w:rsidP="00CC5F4F">
            <w:pPr>
              <w:rPr>
                <w:rFonts w:ascii="Calibri" w:hAnsi="Calibri"/>
                <w:sz w:val="22"/>
                <w:lang w:val="fr-FR"/>
              </w:rPr>
            </w:pPr>
          </w:p>
        </w:tc>
        <w:tc>
          <w:tcPr>
            <w:tcW w:w="1672" w:type="dxa"/>
          </w:tcPr>
          <w:p w14:paraId="7627B4B2" w14:textId="77777777" w:rsidR="000E0696" w:rsidRPr="00371C4C" w:rsidRDefault="000E0696" w:rsidP="00CC5F4F">
            <w:pPr>
              <w:rPr>
                <w:rFonts w:ascii="Calibri" w:hAnsi="Calibri"/>
                <w:sz w:val="22"/>
                <w:lang w:val="fr-FR"/>
              </w:rPr>
            </w:pPr>
          </w:p>
        </w:tc>
        <w:tc>
          <w:tcPr>
            <w:tcW w:w="1976" w:type="dxa"/>
          </w:tcPr>
          <w:p w14:paraId="69E8CB8A" w14:textId="77777777" w:rsidR="000E0696" w:rsidRPr="00371C4C" w:rsidRDefault="000E0696" w:rsidP="00CC5F4F">
            <w:pPr>
              <w:rPr>
                <w:rFonts w:ascii="Calibri" w:hAnsi="Calibri"/>
                <w:sz w:val="22"/>
                <w:lang w:val="fr-FR"/>
              </w:rPr>
            </w:pPr>
          </w:p>
        </w:tc>
      </w:tr>
      <w:tr w:rsidR="000E0696" w:rsidRPr="00835107" w14:paraId="2AB6CC09" w14:textId="22D56193" w:rsidTr="000E0696">
        <w:tc>
          <w:tcPr>
            <w:tcW w:w="1882" w:type="dxa"/>
          </w:tcPr>
          <w:p w14:paraId="51DD33C0" w14:textId="35E67C58" w:rsidR="000E0696" w:rsidRPr="00371C4C" w:rsidRDefault="000E0696" w:rsidP="00CC5F4F">
            <w:pPr>
              <w:rPr>
                <w:rFonts w:ascii="Calibri" w:hAnsi="Calibri"/>
                <w:sz w:val="22"/>
                <w:lang w:val="fr-FR"/>
              </w:rPr>
            </w:pPr>
          </w:p>
        </w:tc>
        <w:tc>
          <w:tcPr>
            <w:tcW w:w="1432" w:type="dxa"/>
          </w:tcPr>
          <w:p w14:paraId="2E172372" w14:textId="563E7A4B" w:rsidR="000E0696" w:rsidRPr="00371C4C" w:rsidRDefault="000E0696" w:rsidP="00CC5F4F">
            <w:pPr>
              <w:rPr>
                <w:rFonts w:ascii="Calibri" w:hAnsi="Calibri"/>
                <w:sz w:val="22"/>
                <w:lang w:val="fr-FR"/>
              </w:rPr>
            </w:pPr>
          </w:p>
        </w:tc>
        <w:tc>
          <w:tcPr>
            <w:tcW w:w="1671" w:type="dxa"/>
          </w:tcPr>
          <w:p w14:paraId="48B785F5" w14:textId="65ED28AE" w:rsidR="000E0696" w:rsidRPr="00371C4C" w:rsidRDefault="000E0696" w:rsidP="00CC5F4F">
            <w:pPr>
              <w:rPr>
                <w:rFonts w:ascii="Calibri" w:hAnsi="Calibri"/>
                <w:sz w:val="22"/>
                <w:lang w:val="fr-FR"/>
              </w:rPr>
            </w:pPr>
          </w:p>
        </w:tc>
        <w:tc>
          <w:tcPr>
            <w:tcW w:w="1568" w:type="dxa"/>
          </w:tcPr>
          <w:p w14:paraId="439AF506" w14:textId="630585DC" w:rsidR="000E0696" w:rsidRPr="00371C4C" w:rsidRDefault="000E0696" w:rsidP="00CC5F4F">
            <w:pPr>
              <w:rPr>
                <w:rFonts w:ascii="Calibri" w:hAnsi="Calibri"/>
                <w:sz w:val="22"/>
                <w:lang w:val="fr-FR"/>
              </w:rPr>
            </w:pPr>
          </w:p>
        </w:tc>
        <w:tc>
          <w:tcPr>
            <w:tcW w:w="1672" w:type="dxa"/>
          </w:tcPr>
          <w:p w14:paraId="3D2A26A8" w14:textId="77777777" w:rsidR="000E0696" w:rsidRPr="00371C4C" w:rsidRDefault="000E0696" w:rsidP="00CC5F4F">
            <w:pPr>
              <w:rPr>
                <w:rFonts w:ascii="Calibri" w:hAnsi="Calibri"/>
                <w:sz w:val="22"/>
                <w:lang w:val="fr-FR"/>
              </w:rPr>
            </w:pPr>
          </w:p>
        </w:tc>
        <w:tc>
          <w:tcPr>
            <w:tcW w:w="1976" w:type="dxa"/>
          </w:tcPr>
          <w:p w14:paraId="6F0D0237" w14:textId="77777777" w:rsidR="000E0696" w:rsidRPr="00371C4C" w:rsidRDefault="000E0696" w:rsidP="00CC5F4F">
            <w:pPr>
              <w:rPr>
                <w:rFonts w:ascii="Calibri" w:hAnsi="Calibri"/>
                <w:sz w:val="22"/>
                <w:lang w:val="fr-FR"/>
              </w:rPr>
            </w:pPr>
          </w:p>
        </w:tc>
      </w:tr>
    </w:tbl>
    <w:p w14:paraId="40CA5936" w14:textId="77777777" w:rsidR="00EF6198" w:rsidRDefault="00EF6198" w:rsidP="00EF6198">
      <w:pPr>
        <w:pStyle w:val="ListParagraph"/>
        <w:rPr>
          <w:ins w:id="0" w:author="Julia Mason Lewis" w:date="2018-12-06T08:55:00Z"/>
          <w:rFonts w:ascii="Calibri" w:hAnsi="Calibri"/>
          <w:b/>
          <w:color w:val="C00000"/>
          <w:sz w:val="32"/>
          <w:szCs w:val="32"/>
          <w:lang w:val="fr-FR"/>
        </w:rPr>
      </w:pPr>
    </w:p>
    <w:p w14:paraId="388C58EC" w14:textId="274A9766" w:rsidR="00C9685C" w:rsidRPr="00865980" w:rsidRDefault="00C9685C" w:rsidP="0029110A">
      <w:pPr>
        <w:pStyle w:val="ListParagraph"/>
        <w:numPr>
          <w:ilvl w:val="0"/>
          <w:numId w:val="4"/>
        </w:numPr>
        <w:rPr>
          <w:rFonts w:ascii="Calibri" w:hAnsi="Calibri"/>
          <w:b/>
          <w:color w:val="C00000"/>
          <w:sz w:val="32"/>
          <w:szCs w:val="32"/>
          <w:lang w:val="fr-FR"/>
        </w:rPr>
      </w:pPr>
      <w:r w:rsidRPr="00865980">
        <w:rPr>
          <w:rFonts w:ascii="Calibri" w:hAnsi="Calibri"/>
          <w:b/>
          <w:color w:val="C00000"/>
          <w:sz w:val="32"/>
          <w:szCs w:val="32"/>
          <w:lang w:val="fr-FR"/>
        </w:rPr>
        <w:t>Méthodologie</w:t>
      </w:r>
    </w:p>
    <w:p w14:paraId="4AF5EA29" w14:textId="77777777" w:rsidR="00540EF5" w:rsidRPr="00865980" w:rsidRDefault="00540EF5" w:rsidP="0029110A">
      <w:pPr>
        <w:pStyle w:val="ListParagraph"/>
        <w:numPr>
          <w:ilvl w:val="0"/>
          <w:numId w:val="5"/>
        </w:numPr>
        <w:spacing w:before="240" w:after="120"/>
        <w:ind w:left="284" w:hanging="284"/>
        <w:contextualSpacing w:val="0"/>
        <w:rPr>
          <w:rFonts w:ascii="Calibri" w:hAnsi="Calibri"/>
          <w:b/>
          <w:sz w:val="26"/>
          <w:szCs w:val="26"/>
          <w:lang w:val="fr-FR"/>
        </w:rPr>
      </w:pPr>
      <w:r w:rsidRPr="00865980">
        <w:rPr>
          <w:rFonts w:ascii="Calibri" w:hAnsi="Calibri"/>
          <w:b/>
          <w:sz w:val="26"/>
          <w:szCs w:val="26"/>
          <w:lang w:val="fr-FR"/>
        </w:rPr>
        <w:t>Calendrier</w:t>
      </w:r>
    </w:p>
    <w:p w14:paraId="4DF3AE6E" w14:textId="5B385E4D" w:rsidR="00B72630" w:rsidRPr="00285BCB" w:rsidRDefault="00540EF5" w:rsidP="00390A9D">
      <w:pPr>
        <w:spacing w:after="120"/>
        <w:rPr>
          <w:rFonts w:ascii="Calibri" w:hAnsi="Calibri"/>
          <w:sz w:val="22"/>
          <w:lang w:val="fr-FR"/>
        </w:rPr>
      </w:pPr>
      <w:r w:rsidRPr="00285BCB">
        <w:rPr>
          <w:rFonts w:ascii="Calibri" w:hAnsi="Calibri"/>
          <w:sz w:val="22"/>
          <w:lang w:val="fr-FR"/>
        </w:rPr>
        <w:t xml:space="preserve">L’évaluation a été réalisée du </w:t>
      </w:r>
      <w:r w:rsidR="007E5EF7">
        <w:rPr>
          <w:rFonts w:ascii="Calibri" w:hAnsi="Calibri"/>
          <w:i/>
          <w:sz w:val="22"/>
          <w:lang w:val="fr-FR"/>
        </w:rPr>
        <w:t>[insérer la date de début]</w:t>
      </w:r>
      <w:r w:rsidR="00EF6198">
        <w:rPr>
          <w:rFonts w:ascii="Calibri" w:hAnsi="Calibri"/>
          <w:sz w:val="22"/>
          <w:lang w:val="fr-FR"/>
        </w:rPr>
        <w:t xml:space="preserve">        à         </w:t>
      </w:r>
      <w:r w:rsidR="007E5EF7">
        <w:rPr>
          <w:rFonts w:ascii="Calibri" w:hAnsi="Calibri"/>
          <w:sz w:val="22"/>
          <w:lang w:val="fr-FR"/>
        </w:rPr>
        <w:t xml:space="preserve"> </w:t>
      </w:r>
      <w:r w:rsidR="00EF6198">
        <w:rPr>
          <w:rFonts w:ascii="Calibri" w:hAnsi="Calibri"/>
          <w:i/>
          <w:sz w:val="22"/>
          <w:lang w:val="fr-FR"/>
        </w:rPr>
        <w:t>[insérer la date de la fin de l’étude]</w:t>
      </w:r>
      <w:r w:rsidR="00EF6198">
        <w:rPr>
          <w:rFonts w:ascii="Calibri" w:hAnsi="Calibri"/>
          <w:sz w:val="22"/>
          <w:lang w:val="fr-FR"/>
        </w:rPr>
        <w:t xml:space="preserve">        </w:t>
      </w:r>
      <w:r w:rsidR="007E5EF7">
        <w:rPr>
          <w:rFonts w:ascii="Calibri" w:hAnsi="Calibri"/>
          <w:sz w:val="22"/>
          <w:lang w:val="fr-FR"/>
        </w:rPr>
        <w:t xml:space="preserve">               .</w:t>
      </w:r>
    </w:p>
    <w:p w14:paraId="3E150CDC" w14:textId="34BE8D0D" w:rsidR="00B93ACD" w:rsidRPr="00865980" w:rsidRDefault="00B72630" w:rsidP="0029110A">
      <w:pPr>
        <w:pStyle w:val="ListParagraph"/>
        <w:numPr>
          <w:ilvl w:val="0"/>
          <w:numId w:val="5"/>
        </w:numPr>
        <w:spacing w:before="240" w:after="240"/>
        <w:ind w:left="288" w:hanging="288"/>
        <w:contextualSpacing w:val="0"/>
        <w:rPr>
          <w:rFonts w:ascii="Calibri" w:hAnsi="Calibri"/>
          <w:b/>
          <w:sz w:val="26"/>
          <w:szCs w:val="26"/>
          <w:lang w:val="fr-FR"/>
        </w:rPr>
      </w:pPr>
      <w:r w:rsidRPr="00865980">
        <w:rPr>
          <w:rFonts w:ascii="Calibri" w:hAnsi="Calibri"/>
          <w:b/>
          <w:sz w:val="26"/>
          <w:szCs w:val="26"/>
          <w:lang w:val="fr-FR"/>
        </w:rPr>
        <w:t>Equipe d’évaluation</w:t>
      </w:r>
    </w:p>
    <w:tbl>
      <w:tblPr>
        <w:tblStyle w:val="TableGrid"/>
        <w:tblW w:w="0" w:type="auto"/>
        <w:tblCellMar>
          <w:left w:w="57" w:type="dxa"/>
          <w:right w:w="57" w:type="dxa"/>
        </w:tblCellMar>
        <w:tblLook w:val="04A0" w:firstRow="1" w:lastRow="0" w:firstColumn="1" w:lastColumn="0" w:noHBand="0" w:noVBand="1"/>
      </w:tblPr>
      <w:tblGrid>
        <w:gridCol w:w="3207"/>
        <w:gridCol w:w="3208"/>
        <w:gridCol w:w="3208"/>
      </w:tblGrid>
      <w:tr w:rsidR="00B93ACD" w14:paraId="7E92EF7F" w14:textId="77777777" w:rsidTr="00A265E0">
        <w:trPr>
          <w:trHeight w:hRule="exact" w:val="340"/>
        </w:trPr>
        <w:tc>
          <w:tcPr>
            <w:tcW w:w="3207" w:type="dxa"/>
            <w:shd w:val="clear" w:color="auto" w:fill="D9D9D9" w:themeFill="background1" w:themeFillShade="D9"/>
            <w:vAlign w:val="center"/>
          </w:tcPr>
          <w:p w14:paraId="3030A96B" w14:textId="40C7F9DA" w:rsidR="00B93ACD" w:rsidRPr="00B93ACD" w:rsidRDefault="00B93ACD" w:rsidP="00B93ACD">
            <w:pPr>
              <w:rPr>
                <w:rFonts w:ascii="Calibri" w:hAnsi="Calibri"/>
                <w:b/>
                <w:sz w:val="22"/>
                <w:szCs w:val="20"/>
                <w:lang w:val="fr-FR"/>
              </w:rPr>
            </w:pPr>
            <w:r>
              <w:rPr>
                <w:rFonts w:ascii="Calibri" w:hAnsi="Calibri"/>
                <w:b/>
                <w:sz w:val="22"/>
                <w:szCs w:val="20"/>
                <w:lang w:val="fr-FR"/>
              </w:rPr>
              <w:t>Nom</w:t>
            </w:r>
          </w:p>
        </w:tc>
        <w:tc>
          <w:tcPr>
            <w:tcW w:w="3208" w:type="dxa"/>
            <w:shd w:val="clear" w:color="auto" w:fill="D9D9D9" w:themeFill="background1" w:themeFillShade="D9"/>
            <w:vAlign w:val="center"/>
          </w:tcPr>
          <w:p w14:paraId="55E03C3F" w14:textId="52C907F8" w:rsidR="00B93ACD" w:rsidRPr="00B93ACD" w:rsidRDefault="00B93ACD" w:rsidP="00B93ACD">
            <w:pPr>
              <w:rPr>
                <w:rFonts w:ascii="Calibri" w:hAnsi="Calibri"/>
                <w:b/>
                <w:sz w:val="22"/>
                <w:szCs w:val="20"/>
                <w:lang w:val="fr-FR"/>
              </w:rPr>
            </w:pPr>
            <w:r>
              <w:rPr>
                <w:rFonts w:ascii="Calibri" w:hAnsi="Calibri"/>
                <w:b/>
                <w:sz w:val="22"/>
                <w:szCs w:val="20"/>
                <w:lang w:val="fr-FR"/>
              </w:rPr>
              <w:t>Organisation</w:t>
            </w:r>
          </w:p>
        </w:tc>
        <w:tc>
          <w:tcPr>
            <w:tcW w:w="3208" w:type="dxa"/>
            <w:shd w:val="clear" w:color="auto" w:fill="D9D9D9" w:themeFill="background1" w:themeFillShade="D9"/>
            <w:vAlign w:val="center"/>
          </w:tcPr>
          <w:p w14:paraId="16741694" w14:textId="0543A4E4" w:rsidR="00B93ACD" w:rsidRPr="00B93ACD" w:rsidRDefault="00B93ACD" w:rsidP="00B93ACD">
            <w:pPr>
              <w:rPr>
                <w:rFonts w:ascii="Calibri" w:hAnsi="Calibri"/>
                <w:b/>
                <w:sz w:val="22"/>
                <w:szCs w:val="20"/>
                <w:lang w:val="fr-FR"/>
              </w:rPr>
            </w:pPr>
            <w:r w:rsidRPr="00B93ACD">
              <w:rPr>
                <w:rFonts w:ascii="Calibri" w:hAnsi="Calibri"/>
                <w:b/>
                <w:sz w:val="22"/>
                <w:szCs w:val="20"/>
                <w:lang w:val="fr-FR"/>
              </w:rPr>
              <w:t>Fonction</w:t>
            </w:r>
          </w:p>
        </w:tc>
      </w:tr>
      <w:tr w:rsidR="00B93ACD" w14:paraId="716B7B46" w14:textId="77777777" w:rsidTr="00B93ACD">
        <w:trPr>
          <w:trHeight w:hRule="exact" w:val="340"/>
        </w:trPr>
        <w:tc>
          <w:tcPr>
            <w:tcW w:w="3207" w:type="dxa"/>
            <w:vAlign w:val="center"/>
          </w:tcPr>
          <w:p w14:paraId="65FAE321" w14:textId="77777777" w:rsidR="00B93ACD" w:rsidRDefault="00B93ACD" w:rsidP="00B93ACD">
            <w:pPr>
              <w:rPr>
                <w:rFonts w:ascii="Calibri" w:hAnsi="Calibri"/>
                <w:sz w:val="22"/>
                <w:szCs w:val="20"/>
                <w:lang w:val="fr-FR"/>
              </w:rPr>
            </w:pPr>
          </w:p>
        </w:tc>
        <w:tc>
          <w:tcPr>
            <w:tcW w:w="3208" w:type="dxa"/>
            <w:vAlign w:val="center"/>
          </w:tcPr>
          <w:p w14:paraId="64E85CE7" w14:textId="77777777" w:rsidR="00B93ACD" w:rsidRDefault="00B93ACD" w:rsidP="00B93ACD">
            <w:pPr>
              <w:rPr>
                <w:rFonts w:ascii="Calibri" w:hAnsi="Calibri"/>
                <w:sz w:val="22"/>
                <w:szCs w:val="20"/>
                <w:lang w:val="fr-FR"/>
              </w:rPr>
            </w:pPr>
          </w:p>
        </w:tc>
        <w:tc>
          <w:tcPr>
            <w:tcW w:w="3208" w:type="dxa"/>
            <w:vAlign w:val="center"/>
          </w:tcPr>
          <w:p w14:paraId="4140E3AF" w14:textId="77777777" w:rsidR="00B93ACD" w:rsidRDefault="00B93ACD" w:rsidP="00B93ACD">
            <w:pPr>
              <w:rPr>
                <w:rFonts w:ascii="Calibri" w:hAnsi="Calibri"/>
                <w:sz w:val="22"/>
                <w:szCs w:val="20"/>
                <w:lang w:val="fr-FR"/>
              </w:rPr>
            </w:pPr>
          </w:p>
        </w:tc>
      </w:tr>
      <w:tr w:rsidR="00B93ACD" w14:paraId="352704B3" w14:textId="77777777" w:rsidTr="00B93ACD">
        <w:trPr>
          <w:trHeight w:hRule="exact" w:val="340"/>
        </w:trPr>
        <w:tc>
          <w:tcPr>
            <w:tcW w:w="3207" w:type="dxa"/>
            <w:vAlign w:val="center"/>
          </w:tcPr>
          <w:p w14:paraId="4365304E" w14:textId="77777777" w:rsidR="00B93ACD" w:rsidRDefault="00B93ACD" w:rsidP="00B93ACD">
            <w:pPr>
              <w:rPr>
                <w:rFonts w:ascii="Calibri" w:hAnsi="Calibri"/>
                <w:sz w:val="22"/>
                <w:szCs w:val="20"/>
                <w:lang w:val="fr-FR"/>
              </w:rPr>
            </w:pPr>
          </w:p>
        </w:tc>
        <w:tc>
          <w:tcPr>
            <w:tcW w:w="3208" w:type="dxa"/>
            <w:vAlign w:val="center"/>
          </w:tcPr>
          <w:p w14:paraId="1BFAEE30" w14:textId="77777777" w:rsidR="00B93ACD" w:rsidRDefault="00B93ACD" w:rsidP="00B93ACD">
            <w:pPr>
              <w:rPr>
                <w:rFonts w:ascii="Calibri" w:hAnsi="Calibri"/>
                <w:sz w:val="22"/>
                <w:szCs w:val="20"/>
                <w:lang w:val="fr-FR"/>
              </w:rPr>
            </w:pPr>
          </w:p>
        </w:tc>
        <w:tc>
          <w:tcPr>
            <w:tcW w:w="3208" w:type="dxa"/>
            <w:vAlign w:val="center"/>
          </w:tcPr>
          <w:p w14:paraId="049076B7" w14:textId="77777777" w:rsidR="00B93ACD" w:rsidRDefault="00B93ACD" w:rsidP="00B93ACD">
            <w:pPr>
              <w:rPr>
                <w:rFonts w:ascii="Calibri" w:hAnsi="Calibri"/>
                <w:sz w:val="22"/>
                <w:szCs w:val="20"/>
                <w:lang w:val="fr-FR"/>
              </w:rPr>
            </w:pPr>
          </w:p>
        </w:tc>
      </w:tr>
      <w:tr w:rsidR="00B93ACD" w14:paraId="3B02EDED" w14:textId="77777777" w:rsidTr="00B93ACD">
        <w:trPr>
          <w:trHeight w:hRule="exact" w:val="340"/>
        </w:trPr>
        <w:tc>
          <w:tcPr>
            <w:tcW w:w="3207" w:type="dxa"/>
            <w:vAlign w:val="center"/>
          </w:tcPr>
          <w:p w14:paraId="34EC260A" w14:textId="77777777" w:rsidR="00B93ACD" w:rsidRDefault="00B93ACD" w:rsidP="00B93ACD">
            <w:pPr>
              <w:rPr>
                <w:rFonts w:ascii="Calibri" w:hAnsi="Calibri"/>
                <w:sz w:val="22"/>
                <w:szCs w:val="20"/>
                <w:lang w:val="fr-FR"/>
              </w:rPr>
            </w:pPr>
          </w:p>
        </w:tc>
        <w:tc>
          <w:tcPr>
            <w:tcW w:w="3208" w:type="dxa"/>
            <w:vAlign w:val="center"/>
          </w:tcPr>
          <w:p w14:paraId="627C0D65" w14:textId="77777777" w:rsidR="00B93ACD" w:rsidRDefault="00B93ACD" w:rsidP="00B93ACD">
            <w:pPr>
              <w:rPr>
                <w:rFonts w:ascii="Calibri" w:hAnsi="Calibri"/>
                <w:sz w:val="22"/>
                <w:szCs w:val="20"/>
                <w:lang w:val="fr-FR"/>
              </w:rPr>
            </w:pPr>
          </w:p>
        </w:tc>
        <w:tc>
          <w:tcPr>
            <w:tcW w:w="3208" w:type="dxa"/>
            <w:vAlign w:val="center"/>
          </w:tcPr>
          <w:p w14:paraId="4C1ACBA2" w14:textId="77777777" w:rsidR="00B93ACD" w:rsidRDefault="00B93ACD" w:rsidP="00B93ACD">
            <w:pPr>
              <w:rPr>
                <w:rFonts w:ascii="Calibri" w:hAnsi="Calibri"/>
                <w:sz w:val="22"/>
                <w:szCs w:val="20"/>
                <w:lang w:val="fr-FR"/>
              </w:rPr>
            </w:pPr>
          </w:p>
        </w:tc>
      </w:tr>
      <w:tr w:rsidR="00B93ACD" w14:paraId="47AFDD42" w14:textId="77777777" w:rsidTr="00B93ACD">
        <w:trPr>
          <w:trHeight w:hRule="exact" w:val="340"/>
        </w:trPr>
        <w:tc>
          <w:tcPr>
            <w:tcW w:w="3207" w:type="dxa"/>
            <w:vAlign w:val="center"/>
          </w:tcPr>
          <w:p w14:paraId="7A6E8266" w14:textId="77777777" w:rsidR="00B93ACD" w:rsidRDefault="00B93ACD" w:rsidP="00B93ACD">
            <w:pPr>
              <w:rPr>
                <w:rFonts w:ascii="Calibri" w:hAnsi="Calibri"/>
                <w:sz w:val="22"/>
                <w:szCs w:val="20"/>
                <w:lang w:val="fr-FR"/>
              </w:rPr>
            </w:pPr>
          </w:p>
        </w:tc>
        <w:tc>
          <w:tcPr>
            <w:tcW w:w="3208" w:type="dxa"/>
            <w:vAlign w:val="center"/>
          </w:tcPr>
          <w:p w14:paraId="7C8D7312" w14:textId="77777777" w:rsidR="00B93ACD" w:rsidRDefault="00B93ACD" w:rsidP="00B93ACD">
            <w:pPr>
              <w:rPr>
                <w:rFonts w:ascii="Calibri" w:hAnsi="Calibri"/>
                <w:sz w:val="22"/>
                <w:szCs w:val="20"/>
                <w:lang w:val="fr-FR"/>
              </w:rPr>
            </w:pPr>
          </w:p>
        </w:tc>
        <w:tc>
          <w:tcPr>
            <w:tcW w:w="3208" w:type="dxa"/>
            <w:vAlign w:val="center"/>
          </w:tcPr>
          <w:p w14:paraId="598468A8" w14:textId="77777777" w:rsidR="00B93ACD" w:rsidRDefault="00B93ACD" w:rsidP="00B93ACD">
            <w:pPr>
              <w:rPr>
                <w:rFonts w:ascii="Calibri" w:hAnsi="Calibri"/>
                <w:sz w:val="22"/>
                <w:szCs w:val="20"/>
                <w:lang w:val="fr-FR"/>
              </w:rPr>
            </w:pPr>
          </w:p>
        </w:tc>
      </w:tr>
    </w:tbl>
    <w:p w14:paraId="7FA4D627" w14:textId="16309645" w:rsidR="00B72630" w:rsidRPr="007E5EF7" w:rsidRDefault="00F957B5" w:rsidP="0029110A">
      <w:pPr>
        <w:pStyle w:val="ListParagraph"/>
        <w:numPr>
          <w:ilvl w:val="0"/>
          <w:numId w:val="5"/>
        </w:numPr>
        <w:spacing w:before="240" w:after="120"/>
        <w:ind w:left="284"/>
        <w:rPr>
          <w:rFonts w:ascii="Calibri" w:hAnsi="Calibri"/>
          <w:b/>
          <w:sz w:val="26"/>
          <w:szCs w:val="26"/>
          <w:lang w:val="fr-FR"/>
        </w:rPr>
      </w:pPr>
      <w:r w:rsidRPr="007E5EF7">
        <w:rPr>
          <w:rFonts w:ascii="Calibri" w:hAnsi="Calibri"/>
          <w:b/>
          <w:sz w:val="26"/>
          <w:szCs w:val="26"/>
          <w:lang w:val="fr-FR"/>
        </w:rPr>
        <w:t>Méthodologie</w:t>
      </w:r>
      <w:r w:rsidR="00B93ACD" w:rsidRPr="007E5EF7">
        <w:rPr>
          <w:rFonts w:ascii="Calibri" w:hAnsi="Calibri"/>
          <w:b/>
          <w:sz w:val="26"/>
          <w:szCs w:val="26"/>
          <w:lang w:val="fr-FR"/>
        </w:rPr>
        <w:t xml:space="preserve"> et O</w:t>
      </w:r>
      <w:r w:rsidR="00B72630" w:rsidRPr="007E5EF7">
        <w:rPr>
          <w:rFonts w:ascii="Calibri" w:hAnsi="Calibri"/>
          <w:b/>
          <w:sz w:val="26"/>
          <w:szCs w:val="26"/>
          <w:lang w:val="fr-FR"/>
        </w:rPr>
        <w:t>utils</w:t>
      </w:r>
    </w:p>
    <w:p w14:paraId="05F9E8BA" w14:textId="2A365F79" w:rsidR="004F4F69" w:rsidRPr="00285BCB" w:rsidRDefault="004F4F69" w:rsidP="004F4F69">
      <w:pPr>
        <w:spacing w:after="120"/>
        <w:jc w:val="both"/>
        <w:rPr>
          <w:rFonts w:ascii="Calibri" w:hAnsi="Calibri"/>
          <w:sz w:val="22"/>
          <w:szCs w:val="22"/>
          <w:lang w:val="fr-FR"/>
        </w:rPr>
      </w:pPr>
      <w:r w:rsidRPr="00285BCB">
        <w:rPr>
          <w:rFonts w:ascii="Calibri" w:hAnsi="Calibri"/>
          <w:sz w:val="22"/>
          <w:szCs w:val="22"/>
          <w:lang w:val="fr-FR"/>
        </w:rPr>
        <w:t xml:space="preserve">La méthodologie a couvert </w:t>
      </w:r>
      <w:r w:rsidR="00B93ACD">
        <w:rPr>
          <w:rFonts w:ascii="Calibri" w:hAnsi="Calibri"/>
          <w:sz w:val="22"/>
          <w:szCs w:val="22"/>
          <w:lang w:val="fr-FR"/>
        </w:rPr>
        <w:t>plusieurs</w:t>
      </w:r>
      <w:r w:rsidRPr="00285BCB">
        <w:rPr>
          <w:rFonts w:ascii="Calibri" w:hAnsi="Calibri"/>
          <w:sz w:val="22"/>
          <w:szCs w:val="22"/>
          <w:lang w:val="fr-FR"/>
        </w:rPr>
        <w:t xml:space="preserve"> grands axes :</w:t>
      </w:r>
    </w:p>
    <w:p w14:paraId="5F5B7779" w14:textId="57E627C3" w:rsidR="00B93ACD" w:rsidRPr="00B93ACD" w:rsidRDefault="00B93ACD" w:rsidP="0029110A">
      <w:pPr>
        <w:pStyle w:val="ListParagraph"/>
        <w:numPr>
          <w:ilvl w:val="0"/>
          <w:numId w:val="3"/>
        </w:numPr>
        <w:spacing w:after="120"/>
        <w:rPr>
          <w:rFonts w:ascii="Calibri" w:hAnsi="Calibri"/>
          <w:sz w:val="22"/>
          <w:szCs w:val="22"/>
          <w:lang w:val="fr-FR"/>
        </w:rPr>
      </w:pPr>
      <w:r>
        <w:rPr>
          <w:rFonts w:ascii="Calibri" w:hAnsi="Calibri"/>
          <w:sz w:val="22"/>
          <w:szCs w:val="22"/>
          <w:lang w:val="fr-FR"/>
        </w:rPr>
        <w:t>Le travail préliminaire, qui comprend une consultation des données secondaires et une cartographie des marches prioritaires pour le projet</w:t>
      </w:r>
      <w:r w:rsidR="00B95295">
        <w:rPr>
          <w:rFonts w:ascii="Calibri" w:hAnsi="Calibri"/>
          <w:sz w:val="22"/>
          <w:szCs w:val="22"/>
          <w:lang w:val="fr-FR"/>
        </w:rPr>
        <w:t>;</w:t>
      </w:r>
    </w:p>
    <w:p w14:paraId="5F61E22A" w14:textId="26D429FB" w:rsidR="004F4F69" w:rsidRPr="00285BCB" w:rsidRDefault="00371C4C" w:rsidP="0029110A">
      <w:pPr>
        <w:pStyle w:val="ListParagraph"/>
        <w:numPr>
          <w:ilvl w:val="0"/>
          <w:numId w:val="3"/>
        </w:numPr>
        <w:spacing w:after="120"/>
        <w:rPr>
          <w:rFonts w:ascii="Calibri" w:hAnsi="Calibri"/>
          <w:sz w:val="22"/>
          <w:szCs w:val="22"/>
          <w:lang w:val="fr-FR"/>
        </w:rPr>
      </w:pPr>
      <w:r>
        <w:rPr>
          <w:rFonts w:ascii="Calibri" w:hAnsi="Calibri"/>
          <w:sz w:val="22"/>
          <w:szCs w:val="22"/>
          <w:lang w:val="fr-FR"/>
        </w:rPr>
        <w:t>La consultation des populations ciblée</w:t>
      </w:r>
      <w:r w:rsidR="004F4F69" w:rsidRPr="00285BCB">
        <w:rPr>
          <w:rFonts w:ascii="Calibri" w:hAnsi="Calibri"/>
          <w:sz w:val="22"/>
          <w:szCs w:val="22"/>
          <w:lang w:val="fr-FR"/>
        </w:rPr>
        <w:t xml:space="preserve"> sur leurs besoins et préférences</w:t>
      </w:r>
      <w:r>
        <w:rPr>
          <w:rFonts w:ascii="Calibri" w:hAnsi="Calibri"/>
          <w:sz w:val="22"/>
          <w:szCs w:val="22"/>
          <w:lang w:val="fr-FR"/>
        </w:rPr>
        <w:t xml:space="preserve">, leurs habitudes d’achat </w:t>
      </w:r>
      <w:r w:rsidR="004F4F69" w:rsidRPr="00285BCB">
        <w:rPr>
          <w:rFonts w:ascii="Calibri" w:hAnsi="Calibri"/>
          <w:sz w:val="22"/>
          <w:szCs w:val="22"/>
          <w:lang w:val="fr-FR"/>
        </w:rPr>
        <w:t>sur les marchés locaux et leur accès effectif à ces marchés</w:t>
      </w:r>
      <w:r w:rsidR="00B95295">
        <w:rPr>
          <w:rFonts w:ascii="Calibri" w:hAnsi="Calibri"/>
          <w:sz w:val="22"/>
          <w:szCs w:val="22"/>
          <w:lang w:val="fr-FR"/>
        </w:rPr>
        <w:t> ;</w:t>
      </w:r>
    </w:p>
    <w:p w14:paraId="492E40BF" w14:textId="339057D4" w:rsidR="004F4F69" w:rsidRDefault="004F4F69" w:rsidP="0029110A">
      <w:pPr>
        <w:pStyle w:val="ListParagraph"/>
        <w:numPr>
          <w:ilvl w:val="0"/>
          <w:numId w:val="3"/>
        </w:numPr>
        <w:spacing w:after="120"/>
        <w:rPr>
          <w:rFonts w:ascii="Calibri" w:hAnsi="Calibri"/>
          <w:sz w:val="22"/>
          <w:szCs w:val="22"/>
          <w:lang w:val="fr-FR"/>
        </w:rPr>
      </w:pPr>
      <w:r w:rsidRPr="00285BCB">
        <w:rPr>
          <w:rFonts w:ascii="Calibri" w:hAnsi="Calibri"/>
          <w:sz w:val="22"/>
          <w:szCs w:val="22"/>
          <w:lang w:val="fr-FR"/>
        </w:rPr>
        <w:t xml:space="preserve">Une étude de marché visant à vérifier la disponibilité, la qualité et les prix des </w:t>
      </w:r>
      <w:r w:rsidR="00371C4C">
        <w:rPr>
          <w:rFonts w:ascii="Calibri" w:hAnsi="Calibri"/>
          <w:sz w:val="22"/>
          <w:szCs w:val="22"/>
          <w:lang w:val="fr-FR"/>
        </w:rPr>
        <w:t>biens et services</w:t>
      </w:r>
      <w:r w:rsidRPr="00285BCB">
        <w:rPr>
          <w:rFonts w:ascii="Calibri" w:hAnsi="Calibri"/>
          <w:sz w:val="22"/>
          <w:szCs w:val="22"/>
          <w:lang w:val="fr-FR"/>
        </w:rPr>
        <w:t xml:space="preserve"> sur les marchés à proximité immédiate des </w:t>
      </w:r>
      <w:r w:rsidR="00B93ACD">
        <w:rPr>
          <w:rFonts w:ascii="Calibri" w:hAnsi="Calibri"/>
          <w:sz w:val="22"/>
          <w:szCs w:val="22"/>
          <w:lang w:val="fr-FR"/>
        </w:rPr>
        <w:t>populations cibles</w:t>
      </w:r>
      <w:r w:rsidRPr="00285BCB">
        <w:rPr>
          <w:rFonts w:ascii="Calibri" w:hAnsi="Calibri"/>
          <w:sz w:val="22"/>
          <w:szCs w:val="22"/>
          <w:lang w:val="fr-FR"/>
        </w:rPr>
        <w:t>, et leur capacité à renforcer leur approvisionnement pour faire face à une augmentation de la demande</w:t>
      </w:r>
      <w:r w:rsidR="00B93ACD">
        <w:rPr>
          <w:rFonts w:ascii="Calibri" w:hAnsi="Calibri"/>
          <w:sz w:val="22"/>
          <w:szCs w:val="22"/>
          <w:lang w:val="fr-FR"/>
        </w:rPr>
        <w:t>, l’impact potentiel sur l’environnement</w:t>
      </w:r>
      <w:r w:rsidR="00B95295">
        <w:rPr>
          <w:rFonts w:ascii="Calibri" w:hAnsi="Calibri"/>
          <w:sz w:val="22"/>
          <w:szCs w:val="22"/>
          <w:lang w:val="fr-FR"/>
        </w:rPr>
        <w:t> ;</w:t>
      </w:r>
    </w:p>
    <w:p w14:paraId="0E76B0E9" w14:textId="73F291C2" w:rsidR="004F4F69" w:rsidRPr="00285BCB" w:rsidRDefault="004F4F69" w:rsidP="0029110A">
      <w:pPr>
        <w:pStyle w:val="ListParagraph"/>
        <w:numPr>
          <w:ilvl w:val="0"/>
          <w:numId w:val="3"/>
        </w:numPr>
        <w:spacing w:after="120"/>
        <w:rPr>
          <w:rFonts w:ascii="Calibri" w:hAnsi="Calibri"/>
          <w:sz w:val="22"/>
          <w:szCs w:val="22"/>
          <w:lang w:val="fr-FR"/>
        </w:rPr>
      </w:pPr>
      <w:r w:rsidRPr="00285BCB">
        <w:rPr>
          <w:rFonts w:ascii="Calibri" w:hAnsi="Calibri"/>
          <w:sz w:val="22"/>
          <w:szCs w:val="22"/>
          <w:lang w:val="fr-FR"/>
        </w:rPr>
        <w:t xml:space="preserve">Une analyse des risques et bénéfices en matière de protection pour les </w:t>
      </w:r>
      <w:r w:rsidR="00371C4C">
        <w:rPr>
          <w:rFonts w:ascii="Calibri" w:hAnsi="Calibri"/>
          <w:sz w:val="22"/>
          <w:szCs w:val="22"/>
          <w:lang w:val="fr-FR"/>
        </w:rPr>
        <w:t>populations ciblées</w:t>
      </w:r>
      <w:r w:rsidRPr="00285BCB">
        <w:rPr>
          <w:rFonts w:ascii="Calibri" w:hAnsi="Calibri"/>
          <w:sz w:val="22"/>
          <w:szCs w:val="22"/>
          <w:lang w:val="fr-FR"/>
        </w:rPr>
        <w:t xml:space="preserve"> et les populations </w:t>
      </w:r>
      <w:r w:rsidR="00371C4C">
        <w:rPr>
          <w:rFonts w:ascii="Calibri" w:hAnsi="Calibri"/>
          <w:sz w:val="22"/>
          <w:szCs w:val="22"/>
          <w:lang w:val="fr-FR"/>
        </w:rPr>
        <w:t>hôtes</w:t>
      </w:r>
      <w:r w:rsidR="00B95295">
        <w:rPr>
          <w:rFonts w:ascii="Calibri" w:hAnsi="Calibri"/>
          <w:sz w:val="22"/>
          <w:szCs w:val="22"/>
          <w:lang w:val="fr-FR"/>
        </w:rPr>
        <w:t> ;</w:t>
      </w:r>
    </w:p>
    <w:p w14:paraId="6E11D1DF" w14:textId="50072314" w:rsidR="00371C4C" w:rsidRDefault="004F4F69" w:rsidP="0029110A">
      <w:pPr>
        <w:pStyle w:val="ListParagraph"/>
        <w:numPr>
          <w:ilvl w:val="0"/>
          <w:numId w:val="3"/>
        </w:numPr>
        <w:spacing w:after="120"/>
        <w:rPr>
          <w:rFonts w:ascii="Calibri" w:hAnsi="Calibri"/>
          <w:sz w:val="22"/>
          <w:szCs w:val="22"/>
          <w:lang w:val="fr-FR"/>
        </w:rPr>
      </w:pPr>
      <w:r w:rsidRPr="00285BCB">
        <w:rPr>
          <w:rFonts w:ascii="Calibri" w:hAnsi="Calibri"/>
          <w:sz w:val="22"/>
          <w:szCs w:val="22"/>
          <w:lang w:val="fr-FR"/>
        </w:rPr>
        <w:t>Une analyse des options et mécanismes de distribution d’argent disponibles et fiables dans les zones concernées</w:t>
      </w:r>
      <w:r w:rsidR="00B95295">
        <w:rPr>
          <w:rFonts w:ascii="Calibri" w:hAnsi="Calibri"/>
          <w:sz w:val="22"/>
          <w:szCs w:val="22"/>
          <w:lang w:val="fr-FR"/>
        </w:rPr>
        <w:t>.</w:t>
      </w:r>
    </w:p>
    <w:p w14:paraId="0BEFB32A" w14:textId="3CAD3E4A" w:rsidR="00371C4C" w:rsidRDefault="004F4F69" w:rsidP="00371C4C">
      <w:pPr>
        <w:spacing w:after="120"/>
        <w:jc w:val="both"/>
        <w:rPr>
          <w:rFonts w:ascii="Calibri" w:hAnsi="Calibri"/>
          <w:sz w:val="22"/>
          <w:szCs w:val="22"/>
          <w:lang w:val="fr-FR"/>
        </w:rPr>
      </w:pPr>
      <w:r w:rsidRPr="00371C4C">
        <w:rPr>
          <w:rFonts w:ascii="Calibri" w:hAnsi="Calibri"/>
          <w:sz w:val="22"/>
          <w:szCs w:val="22"/>
          <w:lang w:val="fr-FR"/>
        </w:rPr>
        <w:t>La méthodologie a inclus des e</w:t>
      </w:r>
      <w:r w:rsidR="00371C4C" w:rsidRPr="00371C4C">
        <w:rPr>
          <w:rFonts w:ascii="Calibri" w:hAnsi="Calibri"/>
          <w:sz w:val="22"/>
          <w:szCs w:val="22"/>
          <w:lang w:val="fr-FR"/>
        </w:rPr>
        <w:t>nquêtes et entretiens auprès des populations, des</w:t>
      </w:r>
      <w:r w:rsidRPr="00371C4C">
        <w:rPr>
          <w:rFonts w:ascii="Calibri" w:hAnsi="Calibri"/>
          <w:sz w:val="22"/>
          <w:szCs w:val="22"/>
          <w:lang w:val="fr-FR"/>
        </w:rPr>
        <w:t xml:space="preserve"> informateurs clés</w:t>
      </w:r>
      <w:r w:rsidR="00371C4C" w:rsidRPr="00371C4C">
        <w:rPr>
          <w:rFonts w:ascii="Calibri" w:hAnsi="Calibri"/>
          <w:sz w:val="22"/>
          <w:szCs w:val="22"/>
          <w:lang w:val="fr-FR"/>
        </w:rPr>
        <w:t>, des autorités et des autres acteurs humanitaires de la zone étudiée.</w:t>
      </w:r>
    </w:p>
    <w:p w14:paraId="710F833C" w14:textId="06ED8BE1" w:rsidR="00DF4E75" w:rsidRDefault="00DF4E75" w:rsidP="00371C4C">
      <w:pPr>
        <w:spacing w:after="120"/>
        <w:jc w:val="both"/>
        <w:rPr>
          <w:rFonts w:ascii="Calibri" w:hAnsi="Calibri"/>
          <w:sz w:val="22"/>
          <w:szCs w:val="22"/>
          <w:lang w:val="fr-FR"/>
        </w:rPr>
      </w:pPr>
      <w:r>
        <w:rPr>
          <w:rFonts w:ascii="Calibri" w:hAnsi="Calibri"/>
          <w:sz w:val="22"/>
          <w:szCs w:val="22"/>
          <w:lang w:val="fr-FR"/>
        </w:rPr>
        <w:t xml:space="preserve">Pendant le travail sur terrain, les entretiens et groupes de discussion suivants ont été organisés : </w:t>
      </w:r>
    </w:p>
    <w:tbl>
      <w:tblPr>
        <w:tblStyle w:val="TableGrid"/>
        <w:tblW w:w="0" w:type="auto"/>
        <w:tblLook w:val="04A0" w:firstRow="1" w:lastRow="0" w:firstColumn="1" w:lastColumn="0" w:noHBand="0" w:noVBand="1"/>
      </w:tblPr>
      <w:tblGrid>
        <w:gridCol w:w="3681"/>
        <w:gridCol w:w="1417"/>
        <w:gridCol w:w="4395"/>
      </w:tblGrid>
      <w:tr w:rsidR="00DF4E75" w:rsidRPr="00835107" w14:paraId="1BD2EE47" w14:textId="7C13CAB9" w:rsidTr="00A265E0">
        <w:trPr>
          <w:trHeight w:hRule="exact" w:val="554"/>
        </w:trPr>
        <w:tc>
          <w:tcPr>
            <w:tcW w:w="3681" w:type="dxa"/>
            <w:shd w:val="clear" w:color="auto" w:fill="D9D9D9" w:themeFill="background1" w:themeFillShade="D9"/>
            <w:vAlign w:val="center"/>
          </w:tcPr>
          <w:p w14:paraId="10E12F63" w14:textId="7EE820E2" w:rsidR="00DF4E75" w:rsidRPr="00DF4E75" w:rsidRDefault="00DF4E75" w:rsidP="00DF4E75">
            <w:pPr>
              <w:jc w:val="both"/>
              <w:rPr>
                <w:rFonts w:ascii="Calibri" w:hAnsi="Calibri"/>
                <w:b/>
                <w:sz w:val="22"/>
                <w:szCs w:val="22"/>
                <w:lang w:val="fr-FR"/>
              </w:rPr>
            </w:pPr>
            <w:r>
              <w:rPr>
                <w:rFonts w:ascii="Calibri" w:hAnsi="Calibri"/>
                <w:b/>
                <w:sz w:val="22"/>
                <w:szCs w:val="22"/>
                <w:lang w:val="fr-FR"/>
              </w:rPr>
              <w:t>Source d’Information</w:t>
            </w:r>
          </w:p>
        </w:tc>
        <w:tc>
          <w:tcPr>
            <w:tcW w:w="1417" w:type="dxa"/>
            <w:shd w:val="clear" w:color="auto" w:fill="D9D9D9" w:themeFill="background1" w:themeFillShade="D9"/>
            <w:vAlign w:val="center"/>
          </w:tcPr>
          <w:p w14:paraId="29E39B8B" w14:textId="68F5B225" w:rsidR="00DF4E75" w:rsidRPr="00DF4E75" w:rsidRDefault="00DF4E75" w:rsidP="00C6306B">
            <w:pPr>
              <w:jc w:val="center"/>
              <w:rPr>
                <w:rFonts w:ascii="Calibri" w:hAnsi="Calibri"/>
                <w:b/>
                <w:sz w:val="22"/>
                <w:szCs w:val="22"/>
                <w:lang w:val="fr-FR"/>
              </w:rPr>
            </w:pPr>
            <w:r>
              <w:rPr>
                <w:rFonts w:ascii="Calibri" w:hAnsi="Calibri"/>
                <w:b/>
                <w:sz w:val="22"/>
                <w:szCs w:val="22"/>
                <w:lang w:val="fr-FR"/>
              </w:rPr>
              <w:t>Nombre</w:t>
            </w:r>
          </w:p>
        </w:tc>
        <w:tc>
          <w:tcPr>
            <w:tcW w:w="4395" w:type="dxa"/>
            <w:shd w:val="clear" w:color="auto" w:fill="D9D9D9" w:themeFill="background1" w:themeFillShade="D9"/>
            <w:vAlign w:val="center"/>
          </w:tcPr>
          <w:p w14:paraId="1E552142" w14:textId="7D5FDD8A" w:rsidR="00DF4E75" w:rsidRPr="00DF4E75" w:rsidRDefault="00C6306B" w:rsidP="00DF4E75">
            <w:pPr>
              <w:jc w:val="both"/>
              <w:rPr>
                <w:rFonts w:ascii="Calibri" w:hAnsi="Calibri"/>
                <w:i/>
                <w:sz w:val="22"/>
                <w:szCs w:val="22"/>
                <w:lang w:val="fr-FR"/>
              </w:rPr>
            </w:pPr>
            <w:r>
              <w:rPr>
                <w:rFonts w:ascii="Calibri" w:hAnsi="Calibri"/>
                <w:b/>
                <w:sz w:val="22"/>
                <w:szCs w:val="22"/>
                <w:lang w:val="fr-FR"/>
              </w:rPr>
              <w:t>Détails</w:t>
            </w:r>
            <w:r w:rsidR="00DF4E75">
              <w:rPr>
                <w:rFonts w:ascii="Calibri" w:hAnsi="Calibri"/>
                <w:b/>
                <w:sz w:val="22"/>
                <w:szCs w:val="22"/>
                <w:lang w:val="fr-FR"/>
              </w:rPr>
              <w:t xml:space="preserve"> </w:t>
            </w:r>
            <w:r w:rsidR="00DF4E75" w:rsidRPr="00C6306B">
              <w:rPr>
                <w:rFonts w:ascii="Calibri" w:hAnsi="Calibri"/>
                <w:i/>
                <w:sz w:val="20"/>
                <w:szCs w:val="20"/>
                <w:lang w:val="fr-FR"/>
              </w:rPr>
              <w:t xml:space="preserve">(refugies/déplacés autochtones, type de </w:t>
            </w:r>
            <w:r w:rsidRPr="00C6306B">
              <w:rPr>
                <w:rFonts w:ascii="Calibri" w:hAnsi="Calibri"/>
                <w:i/>
                <w:sz w:val="20"/>
                <w:szCs w:val="20"/>
                <w:lang w:val="fr-FR"/>
              </w:rPr>
              <w:t>commerçants, types de marchés etc.</w:t>
            </w:r>
            <w:r>
              <w:rPr>
                <w:rFonts w:ascii="Calibri" w:hAnsi="Calibri"/>
                <w:i/>
                <w:sz w:val="20"/>
                <w:szCs w:val="20"/>
                <w:lang w:val="fr-FR"/>
              </w:rPr>
              <w:t>)</w:t>
            </w:r>
          </w:p>
        </w:tc>
      </w:tr>
      <w:tr w:rsidR="00DF4E75" w14:paraId="762E6585" w14:textId="42E992CE" w:rsidTr="00C6306B">
        <w:trPr>
          <w:trHeight w:hRule="exact" w:val="340"/>
        </w:trPr>
        <w:tc>
          <w:tcPr>
            <w:tcW w:w="3681" w:type="dxa"/>
            <w:shd w:val="clear" w:color="auto" w:fill="auto"/>
            <w:vAlign w:val="center"/>
          </w:tcPr>
          <w:p w14:paraId="060BD7EA" w14:textId="6E2B02C8" w:rsidR="00DF4E75" w:rsidRPr="00DF4E75" w:rsidRDefault="00DF4E75" w:rsidP="00DF4E75">
            <w:pPr>
              <w:jc w:val="both"/>
              <w:rPr>
                <w:rFonts w:ascii="Calibri" w:hAnsi="Calibri"/>
                <w:b/>
                <w:sz w:val="22"/>
                <w:szCs w:val="22"/>
                <w:lang w:val="fr-FR"/>
              </w:rPr>
            </w:pPr>
            <w:r w:rsidRPr="00DF4E75">
              <w:rPr>
                <w:rFonts w:ascii="Calibri" w:hAnsi="Calibri"/>
                <w:b/>
                <w:sz w:val="22"/>
                <w:szCs w:val="22"/>
                <w:lang w:val="fr-FR"/>
              </w:rPr>
              <w:t>Marchés visités</w:t>
            </w:r>
          </w:p>
        </w:tc>
        <w:tc>
          <w:tcPr>
            <w:tcW w:w="1417" w:type="dxa"/>
            <w:shd w:val="clear" w:color="auto" w:fill="auto"/>
            <w:vAlign w:val="center"/>
          </w:tcPr>
          <w:p w14:paraId="0F66CF61" w14:textId="77777777" w:rsidR="00DF4E75" w:rsidRPr="00DF4E75" w:rsidRDefault="00DF4E75" w:rsidP="00DF4E75">
            <w:pPr>
              <w:jc w:val="both"/>
              <w:rPr>
                <w:rFonts w:ascii="Calibri" w:hAnsi="Calibri"/>
                <w:b/>
                <w:sz w:val="22"/>
                <w:szCs w:val="22"/>
                <w:lang w:val="fr-FR"/>
              </w:rPr>
            </w:pPr>
          </w:p>
        </w:tc>
        <w:tc>
          <w:tcPr>
            <w:tcW w:w="4395" w:type="dxa"/>
            <w:shd w:val="clear" w:color="auto" w:fill="auto"/>
            <w:vAlign w:val="center"/>
          </w:tcPr>
          <w:p w14:paraId="15B1BAA9" w14:textId="77777777" w:rsidR="00DF4E75" w:rsidRPr="00DF4E75" w:rsidRDefault="00DF4E75" w:rsidP="00DF4E75">
            <w:pPr>
              <w:jc w:val="both"/>
              <w:rPr>
                <w:rFonts w:ascii="Calibri" w:hAnsi="Calibri"/>
                <w:b/>
                <w:sz w:val="22"/>
                <w:szCs w:val="22"/>
                <w:lang w:val="fr-FR"/>
              </w:rPr>
            </w:pPr>
          </w:p>
        </w:tc>
      </w:tr>
      <w:tr w:rsidR="00DF4E75" w14:paraId="53AC866A" w14:textId="5E52A65B" w:rsidTr="00C6306B">
        <w:trPr>
          <w:trHeight w:hRule="exact" w:val="340"/>
        </w:trPr>
        <w:tc>
          <w:tcPr>
            <w:tcW w:w="3681" w:type="dxa"/>
            <w:vAlign w:val="center"/>
          </w:tcPr>
          <w:p w14:paraId="6CF9A2BD" w14:textId="73108E45" w:rsidR="00DF4E75" w:rsidRPr="00DF4E75" w:rsidRDefault="00DF4E75" w:rsidP="00C6306B">
            <w:pPr>
              <w:ind w:left="313"/>
              <w:jc w:val="both"/>
              <w:rPr>
                <w:rFonts w:ascii="Calibri" w:hAnsi="Calibri"/>
                <w:i/>
                <w:sz w:val="22"/>
                <w:szCs w:val="22"/>
                <w:lang w:val="fr-FR"/>
              </w:rPr>
            </w:pPr>
            <w:r>
              <w:rPr>
                <w:rFonts w:ascii="Calibri" w:hAnsi="Calibri"/>
                <w:i/>
                <w:sz w:val="22"/>
                <w:szCs w:val="22"/>
                <w:lang w:val="fr-FR"/>
              </w:rPr>
              <w:t>Commerçants</w:t>
            </w:r>
          </w:p>
        </w:tc>
        <w:tc>
          <w:tcPr>
            <w:tcW w:w="1417" w:type="dxa"/>
            <w:vAlign w:val="center"/>
          </w:tcPr>
          <w:p w14:paraId="3FE51D94" w14:textId="77777777" w:rsidR="00DF4E75" w:rsidRDefault="00DF4E75" w:rsidP="00DF4E75">
            <w:pPr>
              <w:jc w:val="both"/>
              <w:rPr>
                <w:rFonts w:ascii="Calibri" w:hAnsi="Calibri"/>
                <w:sz w:val="22"/>
                <w:szCs w:val="22"/>
                <w:lang w:val="fr-FR"/>
              </w:rPr>
            </w:pPr>
          </w:p>
        </w:tc>
        <w:tc>
          <w:tcPr>
            <w:tcW w:w="4395" w:type="dxa"/>
            <w:vAlign w:val="center"/>
          </w:tcPr>
          <w:p w14:paraId="23C4DD68" w14:textId="77777777" w:rsidR="00DF4E75" w:rsidRDefault="00DF4E75" w:rsidP="00DF4E75">
            <w:pPr>
              <w:jc w:val="both"/>
              <w:rPr>
                <w:rFonts w:ascii="Calibri" w:hAnsi="Calibri"/>
                <w:sz w:val="22"/>
                <w:szCs w:val="22"/>
                <w:lang w:val="fr-FR"/>
              </w:rPr>
            </w:pPr>
          </w:p>
        </w:tc>
      </w:tr>
      <w:tr w:rsidR="00DF4E75" w14:paraId="7CBB8B0C" w14:textId="526EAB48" w:rsidTr="00C6306B">
        <w:trPr>
          <w:trHeight w:hRule="exact" w:val="340"/>
        </w:trPr>
        <w:tc>
          <w:tcPr>
            <w:tcW w:w="3681" w:type="dxa"/>
            <w:vAlign w:val="center"/>
          </w:tcPr>
          <w:p w14:paraId="1CAD6D92" w14:textId="5F6690CA" w:rsidR="00DF4E75" w:rsidRPr="00DF4E75" w:rsidRDefault="00DF4E75" w:rsidP="00C6306B">
            <w:pPr>
              <w:ind w:left="313"/>
              <w:jc w:val="both"/>
              <w:rPr>
                <w:rFonts w:ascii="Calibri" w:hAnsi="Calibri"/>
                <w:i/>
                <w:sz w:val="22"/>
                <w:szCs w:val="22"/>
                <w:lang w:val="fr-FR"/>
              </w:rPr>
            </w:pPr>
            <w:r>
              <w:rPr>
                <w:rFonts w:ascii="Calibri" w:hAnsi="Calibri"/>
                <w:i/>
                <w:sz w:val="22"/>
                <w:szCs w:val="22"/>
                <w:lang w:val="fr-FR"/>
              </w:rPr>
              <w:t>Artisans Locaux</w:t>
            </w:r>
          </w:p>
        </w:tc>
        <w:tc>
          <w:tcPr>
            <w:tcW w:w="1417" w:type="dxa"/>
            <w:vAlign w:val="center"/>
          </w:tcPr>
          <w:p w14:paraId="44514471" w14:textId="77777777" w:rsidR="00DF4E75" w:rsidRDefault="00DF4E75" w:rsidP="00DF4E75">
            <w:pPr>
              <w:jc w:val="both"/>
              <w:rPr>
                <w:rFonts w:ascii="Calibri" w:hAnsi="Calibri"/>
                <w:sz w:val="22"/>
                <w:szCs w:val="22"/>
                <w:lang w:val="fr-FR"/>
              </w:rPr>
            </w:pPr>
          </w:p>
        </w:tc>
        <w:tc>
          <w:tcPr>
            <w:tcW w:w="4395" w:type="dxa"/>
            <w:vAlign w:val="center"/>
          </w:tcPr>
          <w:p w14:paraId="7AADD473" w14:textId="77777777" w:rsidR="00DF4E75" w:rsidRDefault="00DF4E75" w:rsidP="00DF4E75">
            <w:pPr>
              <w:jc w:val="both"/>
              <w:rPr>
                <w:rFonts w:ascii="Calibri" w:hAnsi="Calibri"/>
                <w:sz w:val="22"/>
                <w:szCs w:val="22"/>
                <w:lang w:val="fr-FR"/>
              </w:rPr>
            </w:pPr>
          </w:p>
        </w:tc>
      </w:tr>
      <w:tr w:rsidR="00DF4E75" w14:paraId="4EAEE23F" w14:textId="79BC442C" w:rsidTr="00C6306B">
        <w:trPr>
          <w:trHeight w:hRule="exact" w:val="340"/>
        </w:trPr>
        <w:tc>
          <w:tcPr>
            <w:tcW w:w="3681" w:type="dxa"/>
            <w:vAlign w:val="center"/>
          </w:tcPr>
          <w:p w14:paraId="41D2500F" w14:textId="0A572476" w:rsidR="00DF4E75" w:rsidRPr="00DF4E75" w:rsidRDefault="00DF4E75" w:rsidP="00C6306B">
            <w:pPr>
              <w:ind w:left="313"/>
              <w:jc w:val="both"/>
              <w:rPr>
                <w:rFonts w:ascii="Calibri" w:hAnsi="Calibri"/>
                <w:i/>
                <w:sz w:val="22"/>
                <w:szCs w:val="22"/>
                <w:lang w:val="fr-FR"/>
              </w:rPr>
            </w:pPr>
            <w:r>
              <w:rPr>
                <w:rFonts w:ascii="Calibri" w:hAnsi="Calibri"/>
                <w:i/>
                <w:sz w:val="22"/>
                <w:szCs w:val="22"/>
                <w:lang w:val="fr-FR"/>
              </w:rPr>
              <w:t>Représentant</w:t>
            </w:r>
            <w:r w:rsidR="00C6306B">
              <w:rPr>
                <w:rFonts w:ascii="Calibri" w:hAnsi="Calibri"/>
                <w:i/>
                <w:sz w:val="22"/>
                <w:szCs w:val="22"/>
                <w:lang w:val="fr-FR"/>
              </w:rPr>
              <w:t>s</w:t>
            </w:r>
            <w:r>
              <w:rPr>
                <w:rFonts w:ascii="Calibri" w:hAnsi="Calibri"/>
                <w:i/>
                <w:sz w:val="22"/>
                <w:szCs w:val="22"/>
                <w:lang w:val="fr-FR"/>
              </w:rPr>
              <w:t xml:space="preserve"> du Marché</w:t>
            </w:r>
          </w:p>
        </w:tc>
        <w:tc>
          <w:tcPr>
            <w:tcW w:w="1417" w:type="dxa"/>
            <w:vAlign w:val="center"/>
          </w:tcPr>
          <w:p w14:paraId="3C561D4D" w14:textId="77777777" w:rsidR="00DF4E75" w:rsidRDefault="00DF4E75" w:rsidP="00DF4E75">
            <w:pPr>
              <w:jc w:val="both"/>
              <w:rPr>
                <w:rFonts w:ascii="Calibri" w:hAnsi="Calibri"/>
                <w:sz w:val="22"/>
                <w:szCs w:val="22"/>
                <w:lang w:val="fr-FR"/>
              </w:rPr>
            </w:pPr>
          </w:p>
        </w:tc>
        <w:tc>
          <w:tcPr>
            <w:tcW w:w="4395" w:type="dxa"/>
            <w:vAlign w:val="center"/>
          </w:tcPr>
          <w:p w14:paraId="46904AB0" w14:textId="77777777" w:rsidR="00DF4E75" w:rsidRDefault="00DF4E75" w:rsidP="00DF4E75">
            <w:pPr>
              <w:jc w:val="both"/>
              <w:rPr>
                <w:rFonts w:ascii="Calibri" w:hAnsi="Calibri"/>
                <w:sz w:val="22"/>
                <w:szCs w:val="22"/>
                <w:lang w:val="fr-FR"/>
              </w:rPr>
            </w:pPr>
          </w:p>
        </w:tc>
      </w:tr>
      <w:tr w:rsidR="00DF4E75" w14:paraId="27022F13" w14:textId="288E21C6" w:rsidTr="00C6306B">
        <w:trPr>
          <w:trHeight w:hRule="exact" w:val="340"/>
        </w:trPr>
        <w:tc>
          <w:tcPr>
            <w:tcW w:w="3681" w:type="dxa"/>
            <w:shd w:val="clear" w:color="auto" w:fill="auto"/>
            <w:vAlign w:val="center"/>
          </w:tcPr>
          <w:p w14:paraId="262A6B79" w14:textId="7AE431AF" w:rsidR="00DF4E75" w:rsidRPr="00C6306B" w:rsidRDefault="00DF4E75" w:rsidP="00DF4E75">
            <w:pPr>
              <w:jc w:val="both"/>
              <w:rPr>
                <w:rFonts w:ascii="Calibri" w:hAnsi="Calibri"/>
                <w:b/>
                <w:sz w:val="22"/>
                <w:szCs w:val="22"/>
                <w:lang w:val="fr-FR"/>
              </w:rPr>
            </w:pPr>
            <w:r w:rsidRPr="00C6306B">
              <w:rPr>
                <w:rFonts w:ascii="Calibri" w:hAnsi="Calibri"/>
                <w:b/>
                <w:sz w:val="22"/>
                <w:szCs w:val="22"/>
                <w:lang w:val="fr-FR"/>
              </w:rPr>
              <w:t>Communautés visités</w:t>
            </w:r>
          </w:p>
        </w:tc>
        <w:tc>
          <w:tcPr>
            <w:tcW w:w="1417" w:type="dxa"/>
            <w:shd w:val="clear" w:color="auto" w:fill="auto"/>
            <w:vAlign w:val="center"/>
          </w:tcPr>
          <w:p w14:paraId="4469B99A" w14:textId="77777777" w:rsidR="00DF4E75" w:rsidRDefault="00DF4E75" w:rsidP="00DF4E75">
            <w:pPr>
              <w:jc w:val="both"/>
              <w:rPr>
                <w:rFonts w:ascii="Calibri" w:hAnsi="Calibri"/>
                <w:sz w:val="22"/>
                <w:szCs w:val="22"/>
                <w:lang w:val="fr-FR"/>
              </w:rPr>
            </w:pPr>
          </w:p>
        </w:tc>
        <w:tc>
          <w:tcPr>
            <w:tcW w:w="4395" w:type="dxa"/>
            <w:shd w:val="clear" w:color="auto" w:fill="auto"/>
            <w:vAlign w:val="center"/>
          </w:tcPr>
          <w:p w14:paraId="6FB2689E" w14:textId="77777777" w:rsidR="00DF4E75" w:rsidRDefault="00DF4E75" w:rsidP="00DF4E75">
            <w:pPr>
              <w:jc w:val="both"/>
              <w:rPr>
                <w:rFonts w:ascii="Calibri" w:hAnsi="Calibri"/>
                <w:sz w:val="22"/>
                <w:szCs w:val="22"/>
                <w:lang w:val="fr-FR"/>
              </w:rPr>
            </w:pPr>
          </w:p>
        </w:tc>
      </w:tr>
      <w:tr w:rsidR="00DF4E75" w14:paraId="78F352C7" w14:textId="2A645E60" w:rsidTr="00C6306B">
        <w:trPr>
          <w:trHeight w:hRule="exact" w:val="340"/>
        </w:trPr>
        <w:tc>
          <w:tcPr>
            <w:tcW w:w="3681" w:type="dxa"/>
            <w:vAlign w:val="center"/>
          </w:tcPr>
          <w:p w14:paraId="19D4B57C" w14:textId="1C0949EC" w:rsidR="00DF4E75" w:rsidRPr="00DF4E75" w:rsidRDefault="00DF4E75" w:rsidP="00C6306B">
            <w:pPr>
              <w:ind w:left="313"/>
              <w:jc w:val="both"/>
              <w:rPr>
                <w:rFonts w:ascii="Calibri" w:hAnsi="Calibri"/>
                <w:i/>
                <w:sz w:val="22"/>
                <w:szCs w:val="22"/>
                <w:lang w:val="fr-FR"/>
              </w:rPr>
            </w:pPr>
            <w:r>
              <w:rPr>
                <w:rFonts w:ascii="Calibri" w:hAnsi="Calibri"/>
                <w:i/>
                <w:sz w:val="22"/>
                <w:szCs w:val="22"/>
                <w:lang w:val="fr-FR"/>
              </w:rPr>
              <w:t>Groupes de Discussion - Hommes</w:t>
            </w:r>
          </w:p>
        </w:tc>
        <w:tc>
          <w:tcPr>
            <w:tcW w:w="1417" w:type="dxa"/>
            <w:vAlign w:val="center"/>
          </w:tcPr>
          <w:p w14:paraId="104317C3" w14:textId="77777777" w:rsidR="00DF4E75" w:rsidRDefault="00DF4E75" w:rsidP="00DF4E75">
            <w:pPr>
              <w:jc w:val="both"/>
              <w:rPr>
                <w:rFonts w:ascii="Calibri" w:hAnsi="Calibri"/>
                <w:sz w:val="22"/>
                <w:szCs w:val="22"/>
                <w:lang w:val="fr-FR"/>
              </w:rPr>
            </w:pPr>
          </w:p>
        </w:tc>
        <w:tc>
          <w:tcPr>
            <w:tcW w:w="4395" w:type="dxa"/>
            <w:vAlign w:val="center"/>
          </w:tcPr>
          <w:p w14:paraId="67854EC8" w14:textId="77777777" w:rsidR="00DF4E75" w:rsidRDefault="00DF4E75" w:rsidP="00DF4E75">
            <w:pPr>
              <w:jc w:val="both"/>
              <w:rPr>
                <w:rFonts w:ascii="Calibri" w:hAnsi="Calibri"/>
                <w:sz w:val="22"/>
                <w:szCs w:val="22"/>
                <w:lang w:val="fr-FR"/>
              </w:rPr>
            </w:pPr>
          </w:p>
        </w:tc>
      </w:tr>
      <w:tr w:rsidR="00DF4E75" w14:paraId="3A30CF2C" w14:textId="77777777" w:rsidTr="00C6306B">
        <w:trPr>
          <w:trHeight w:hRule="exact" w:val="340"/>
        </w:trPr>
        <w:tc>
          <w:tcPr>
            <w:tcW w:w="3681" w:type="dxa"/>
            <w:vAlign w:val="center"/>
          </w:tcPr>
          <w:p w14:paraId="75B766D2" w14:textId="2B6592B1" w:rsidR="00DF4E75" w:rsidRDefault="00DF4E75" w:rsidP="00C6306B">
            <w:pPr>
              <w:ind w:left="313"/>
              <w:jc w:val="both"/>
              <w:rPr>
                <w:rFonts w:ascii="Calibri" w:hAnsi="Calibri"/>
                <w:i/>
                <w:sz w:val="22"/>
                <w:szCs w:val="22"/>
                <w:lang w:val="fr-FR"/>
              </w:rPr>
            </w:pPr>
            <w:r>
              <w:rPr>
                <w:rFonts w:ascii="Calibri" w:hAnsi="Calibri"/>
                <w:i/>
                <w:sz w:val="22"/>
                <w:szCs w:val="22"/>
                <w:lang w:val="fr-FR"/>
              </w:rPr>
              <w:t>Groupes de Discussion - Femmes</w:t>
            </w:r>
          </w:p>
        </w:tc>
        <w:tc>
          <w:tcPr>
            <w:tcW w:w="1417" w:type="dxa"/>
            <w:vAlign w:val="center"/>
          </w:tcPr>
          <w:p w14:paraId="17F08419" w14:textId="77777777" w:rsidR="00DF4E75" w:rsidRDefault="00DF4E75" w:rsidP="00DF4E75">
            <w:pPr>
              <w:jc w:val="both"/>
              <w:rPr>
                <w:rFonts w:ascii="Calibri" w:hAnsi="Calibri"/>
                <w:sz w:val="22"/>
                <w:szCs w:val="22"/>
                <w:lang w:val="fr-FR"/>
              </w:rPr>
            </w:pPr>
          </w:p>
        </w:tc>
        <w:tc>
          <w:tcPr>
            <w:tcW w:w="4395" w:type="dxa"/>
            <w:vAlign w:val="center"/>
          </w:tcPr>
          <w:p w14:paraId="010865AA" w14:textId="77777777" w:rsidR="00DF4E75" w:rsidRDefault="00DF4E75" w:rsidP="00DF4E75">
            <w:pPr>
              <w:jc w:val="both"/>
              <w:rPr>
                <w:rFonts w:ascii="Calibri" w:hAnsi="Calibri"/>
                <w:sz w:val="22"/>
                <w:szCs w:val="22"/>
                <w:lang w:val="fr-FR"/>
              </w:rPr>
            </w:pPr>
          </w:p>
        </w:tc>
      </w:tr>
      <w:tr w:rsidR="00DF4E75" w14:paraId="69FF1DA5" w14:textId="77777777" w:rsidTr="00C6306B">
        <w:trPr>
          <w:trHeight w:hRule="exact" w:val="340"/>
        </w:trPr>
        <w:tc>
          <w:tcPr>
            <w:tcW w:w="3681" w:type="dxa"/>
            <w:vAlign w:val="center"/>
          </w:tcPr>
          <w:p w14:paraId="4A4F0D58" w14:textId="1F52FEE9" w:rsidR="00DF4E75" w:rsidRDefault="00DF4E75" w:rsidP="00C6306B">
            <w:pPr>
              <w:ind w:left="313"/>
              <w:jc w:val="both"/>
              <w:rPr>
                <w:rFonts w:ascii="Calibri" w:hAnsi="Calibri"/>
                <w:i/>
                <w:sz w:val="22"/>
                <w:szCs w:val="22"/>
                <w:lang w:val="fr-FR"/>
              </w:rPr>
            </w:pPr>
            <w:r>
              <w:rPr>
                <w:rFonts w:ascii="Calibri" w:hAnsi="Calibri"/>
                <w:i/>
                <w:sz w:val="22"/>
                <w:szCs w:val="22"/>
                <w:lang w:val="fr-FR"/>
              </w:rPr>
              <w:t>Leaders Communautaires</w:t>
            </w:r>
          </w:p>
        </w:tc>
        <w:tc>
          <w:tcPr>
            <w:tcW w:w="1417" w:type="dxa"/>
            <w:vAlign w:val="center"/>
          </w:tcPr>
          <w:p w14:paraId="55BFD683" w14:textId="77777777" w:rsidR="00DF4E75" w:rsidRDefault="00DF4E75" w:rsidP="00DF4E75">
            <w:pPr>
              <w:jc w:val="both"/>
              <w:rPr>
                <w:rFonts w:ascii="Calibri" w:hAnsi="Calibri"/>
                <w:sz w:val="22"/>
                <w:szCs w:val="22"/>
                <w:lang w:val="fr-FR"/>
              </w:rPr>
            </w:pPr>
          </w:p>
        </w:tc>
        <w:tc>
          <w:tcPr>
            <w:tcW w:w="4395" w:type="dxa"/>
            <w:vAlign w:val="center"/>
          </w:tcPr>
          <w:p w14:paraId="3B954EDC" w14:textId="77777777" w:rsidR="00DF4E75" w:rsidRDefault="00DF4E75" w:rsidP="00DF4E75">
            <w:pPr>
              <w:jc w:val="both"/>
              <w:rPr>
                <w:rFonts w:ascii="Calibri" w:hAnsi="Calibri"/>
                <w:sz w:val="22"/>
                <w:szCs w:val="22"/>
                <w:lang w:val="fr-FR"/>
              </w:rPr>
            </w:pPr>
          </w:p>
        </w:tc>
      </w:tr>
      <w:tr w:rsidR="00DF4E75" w14:paraId="233478BE" w14:textId="77777777" w:rsidTr="00C6306B">
        <w:trPr>
          <w:trHeight w:hRule="exact" w:val="340"/>
        </w:trPr>
        <w:tc>
          <w:tcPr>
            <w:tcW w:w="3681" w:type="dxa"/>
            <w:vAlign w:val="center"/>
          </w:tcPr>
          <w:p w14:paraId="72AF3BED" w14:textId="4C1E85A1" w:rsidR="00DF4E75" w:rsidRPr="00C6306B" w:rsidRDefault="00C6306B" w:rsidP="00DF4E75">
            <w:pPr>
              <w:jc w:val="both"/>
              <w:rPr>
                <w:rFonts w:ascii="Calibri" w:hAnsi="Calibri"/>
                <w:b/>
                <w:sz w:val="22"/>
                <w:szCs w:val="22"/>
                <w:lang w:val="fr-FR"/>
              </w:rPr>
            </w:pPr>
            <w:r w:rsidRPr="00C6306B">
              <w:rPr>
                <w:rFonts w:ascii="Calibri" w:hAnsi="Calibri"/>
                <w:b/>
                <w:sz w:val="22"/>
                <w:szCs w:val="22"/>
                <w:lang w:val="fr-FR"/>
              </w:rPr>
              <w:lastRenderedPageBreak/>
              <w:t>Acteurs Externes</w:t>
            </w:r>
          </w:p>
        </w:tc>
        <w:tc>
          <w:tcPr>
            <w:tcW w:w="1417" w:type="dxa"/>
            <w:vAlign w:val="center"/>
          </w:tcPr>
          <w:p w14:paraId="479AE9EF" w14:textId="77777777" w:rsidR="00DF4E75" w:rsidRDefault="00DF4E75" w:rsidP="00DF4E75">
            <w:pPr>
              <w:jc w:val="both"/>
              <w:rPr>
                <w:rFonts w:ascii="Calibri" w:hAnsi="Calibri"/>
                <w:sz w:val="22"/>
                <w:szCs w:val="22"/>
                <w:lang w:val="fr-FR"/>
              </w:rPr>
            </w:pPr>
          </w:p>
        </w:tc>
        <w:tc>
          <w:tcPr>
            <w:tcW w:w="4395" w:type="dxa"/>
            <w:vAlign w:val="center"/>
          </w:tcPr>
          <w:p w14:paraId="1D0D52F6" w14:textId="77777777" w:rsidR="00DF4E75" w:rsidRDefault="00DF4E75" w:rsidP="00DF4E75">
            <w:pPr>
              <w:jc w:val="both"/>
              <w:rPr>
                <w:rFonts w:ascii="Calibri" w:hAnsi="Calibri"/>
                <w:sz w:val="22"/>
                <w:szCs w:val="22"/>
                <w:lang w:val="fr-FR"/>
              </w:rPr>
            </w:pPr>
          </w:p>
        </w:tc>
      </w:tr>
      <w:tr w:rsidR="00DF4E75" w14:paraId="4F06B713" w14:textId="002C3A8F" w:rsidTr="00C6306B">
        <w:trPr>
          <w:trHeight w:hRule="exact" w:val="340"/>
        </w:trPr>
        <w:tc>
          <w:tcPr>
            <w:tcW w:w="3681" w:type="dxa"/>
            <w:vAlign w:val="center"/>
          </w:tcPr>
          <w:p w14:paraId="29BB8C50" w14:textId="2CBF4343" w:rsidR="00DF4E75" w:rsidRPr="00C6306B" w:rsidRDefault="00C6306B" w:rsidP="00C6306B">
            <w:pPr>
              <w:ind w:left="313"/>
              <w:jc w:val="both"/>
              <w:rPr>
                <w:rFonts w:ascii="Calibri" w:hAnsi="Calibri"/>
                <w:i/>
                <w:sz w:val="22"/>
                <w:szCs w:val="22"/>
                <w:lang w:val="fr-FR"/>
              </w:rPr>
            </w:pPr>
            <w:r w:rsidRPr="00C6306B">
              <w:rPr>
                <w:rFonts w:ascii="Calibri" w:hAnsi="Calibri"/>
                <w:i/>
                <w:sz w:val="22"/>
                <w:szCs w:val="22"/>
                <w:lang w:val="fr-FR"/>
              </w:rPr>
              <w:t>Organisations Humanitaires</w:t>
            </w:r>
          </w:p>
        </w:tc>
        <w:tc>
          <w:tcPr>
            <w:tcW w:w="1417" w:type="dxa"/>
            <w:vAlign w:val="center"/>
          </w:tcPr>
          <w:p w14:paraId="1B02A1D2" w14:textId="77777777" w:rsidR="00DF4E75" w:rsidRDefault="00DF4E75" w:rsidP="00DF4E75">
            <w:pPr>
              <w:jc w:val="both"/>
              <w:rPr>
                <w:rFonts w:ascii="Calibri" w:hAnsi="Calibri"/>
                <w:sz w:val="22"/>
                <w:szCs w:val="22"/>
                <w:lang w:val="fr-FR"/>
              </w:rPr>
            </w:pPr>
          </w:p>
        </w:tc>
        <w:tc>
          <w:tcPr>
            <w:tcW w:w="4395" w:type="dxa"/>
            <w:vAlign w:val="center"/>
          </w:tcPr>
          <w:p w14:paraId="3BCF22A4" w14:textId="77777777" w:rsidR="00DF4E75" w:rsidRDefault="00DF4E75" w:rsidP="00DF4E75">
            <w:pPr>
              <w:jc w:val="both"/>
              <w:rPr>
                <w:rFonts w:ascii="Calibri" w:hAnsi="Calibri"/>
                <w:sz w:val="22"/>
                <w:szCs w:val="22"/>
                <w:lang w:val="fr-FR"/>
              </w:rPr>
            </w:pPr>
          </w:p>
        </w:tc>
      </w:tr>
      <w:tr w:rsidR="00C6306B" w14:paraId="27A2D482" w14:textId="77777777" w:rsidTr="00C6306B">
        <w:trPr>
          <w:trHeight w:hRule="exact" w:val="340"/>
        </w:trPr>
        <w:tc>
          <w:tcPr>
            <w:tcW w:w="3681" w:type="dxa"/>
            <w:vAlign w:val="center"/>
          </w:tcPr>
          <w:p w14:paraId="4C55D6B0" w14:textId="40AA3E60" w:rsidR="00C6306B" w:rsidRPr="00C6306B" w:rsidRDefault="00C6306B" w:rsidP="00C6306B">
            <w:pPr>
              <w:ind w:left="313"/>
              <w:jc w:val="both"/>
              <w:rPr>
                <w:rFonts w:ascii="Calibri" w:hAnsi="Calibri"/>
                <w:i/>
                <w:sz w:val="22"/>
                <w:szCs w:val="22"/>
                <w:lang w:val="fr-FR"/>
              </w:rPr>
            </w:pPr>
            <w:r w:rsidRPr="00C6306B">
              <w:rPr>
                <w:rFonts w:ascii="Calibri" w:hAnsi="Calibri"/>
                <w:i/>
                <w:sz w:val="22"/>
                <w:szCs w:val="22"/>
                <w:lang w:val="fr-FR"/>
              </w:rPr>
              <w:t>Autorités Locales ou Provinciales</w:t>
            </w:r>
          </w:p>
        </w:tc>
        <w:tc>
          <w:tcPr>
            <w:tcW w:w="1417" w:type="dxa"/>
            <w:vAlign w:val="center"/>
          </w:tcPr>
          <w:p w14:paraId="141A0CC2" w14:textId="77777777" w:rsidR="00C6306B" w:rsidRDefault="00C6306B" w:rsidP="00DF4E75">
            <w:pPr>
              <w:jc w:val="both"/>
              <w:rPr>
                <w:rFonts w:ascii="Calibri" w:hAnsi="Calibri"/>
                <w:sz w:val="22"/>
                <w:szCs w:val="22"/>
                <w:lang w:val="fr-FR"/>
              </w:rPr>
            </w:pPr>
          </w:p>
        </w:tc>
        <w:tc>
          <w:tcPr>
            <w:tcW w:w="4395" w:type="dxa"/>
            <w:vAlign w:val="center"/>
          </w:tcPr>
          <w:p w14:paraId="46683AC1" w14:textId="77777777" w:rsidR="00C6306B" w:rsidRDefault="00C6306B" w:rsidP="00DF4E75">
            <w:pPr>
              <w:jc w:val="both"/>
              <w:rPr>
                <w:rFonts w:ascii="Calibri" w:hAnsi="Calibri"/>
                <w:sz w:val="22"/>
                <w:szCs w:val="22"/>
                <w:lang w:val="fr-FR"/>
              </w:rPr>
            </w:pPr>
          </w:p>
        </w:tc>
      </w:tr>
      <w:tr w:rsidR="00C6306B" w14:paraId="00CD2A2E" w14:textId="77777777" w:rsidTr="00C6306B">
        <w:trPr>
          <w:trHeight w:hRule="exact" w:val="340"/>
        </w:trPr>
        <w:tc>
          <w:tcPr>
            <w:tcW w:w="3681" w:type="dxa"/>
            <w:vAlign w:val="center"/>
          </w:tcPr>
          <w:p w14:paraId="5F2D0C33" w14:textId="5E27D2E6" w:rsidR="00C6306B" w:rsidRPr="00C6306B" w:rsidRDefault="00C6306B" w:rsidP="00C6306B">
            <w:pPr>
              <w:ind w:left="313"/>
              <w:jc w:val="both"/>
              <w:rPr>
                <w:rFonts w:ascii="Calibri" w:hAnsi="Calibri"/>
                <w:i/>
                <w:sz w:val="22"/>
                <w:szCs w:val="22"/>
                <w:lang w:val="fr-FR"/>
              </w:rPr>
            </w:pPr>
            <w:r w:rsidRPr="00C6306B">
              <w:rPr>
                <w:rFonts w:ascii="Calibri" w:hAnsi="Calibri"/>
                <w:i/>
                <w:sz w:val="22"/>
                <w:szCs w:val="22"/>
                <w:lang w:val="fr-FR"/>
              </w:rPr>
              <w:t>Fournisseurs de Services Financiers</w:t>
            </w:r>
          </w:p>
        </w:tc>
        <w:tc>
          <w:tcPr>
            <w:tcW w:w="1417" w:type="dxa"/>
            <w:vAlign w:val="center"/>
          </w:tcPr>
          <w:p w14:paraId="5E39D7F8" w14:textId="77777777" w:rsidR="00C6306B" w:rsidRDefault="00C6306B" w:rsidP="00DF4E75">
            <w:pPr>
              <w:jc w:val="both"/>
              <w:rPr>
                <w:rFonts w:ascii="Calibri" w:hAnsi="Calibri"/>
                <w:sz w:val="22"/>
                <w:szCs w:val="22"/>
                <w:lang w:val="fr-FR"/>
              </w:rPr>
            </w:pPr>
          </w:p>
        </w:tc>
        <w:tc>
          <w:tcPr>
            <w:tcW w:w="4395" w:type="dxa"/>
            <w:vAlign w:val="center"/>
          </w:tcPr>
          <w:p w14:paraId="6C1F1DF5" w14:textId="77777777" w:rsidR="00C6306B" w:rsidRDefault="00C6306B" w:rsidP="00DF4E75">
            <w:pPr>
              <w:jc w:val="both"/>
              <w:rPr>
                <w:rFonts w:ascii="Calibri" w:hAnsi="Calibri"/>
                <w:sz w:val="22"/>
                <w:szCs w:val="22"/>
                <w:lang w:val="fr-FR"/>
              </w:rPr>
            </w:pPr>
          </w:p>
        </w:tc>
      </w:tr>
      <w:tr w:rsidR="00B95295" w14:paraId="7A67921A" w14:textId="77777777" w:rsidTr="00C6306B">
        <w:trPr>
          <w:trHeight w:hRule="exact" w:val="340"/>
        </w:trPr>
        <w:tc>
          <w:tcPr>
            <w:tcW w:w="3681" w:type="dxa"/>
            <w:vAlign w:val="center"/>
          </w:tcPr>
          <w:p w14:paraId="0877B390" w14:textId="77777777" w:rsidR="00B95295" w:rsidRPr="00C6306B" w:rsidRDefault="00B95295" w:rsidP="00C6306B">
            <w:pPr>
              <w:ind w:left="313"/>
              <w:jc w:val="both"/>
              <w:rPr>
                <w:rFonts w:ascii="Calibri" w:hAnsi="Calibri"/>
                <w:i/>
                <w:sz w:val="22"/>
                <w:szCs w:val="22"/>
                <w:lang w:val="fr-FR"/>
              </w:rPr>
            </w:pPr>
          </w:p>
        </w:tc>
        <w:tc>
          <w:tcPr>
            <w:tcW w:w="1417" w:type="dxa"/>
            <w:vAlign w:val="center"/>
          </w:tcPr>
          <w:p w14:paraId="73304EED" w14:textId="77777777" w:rsidR="00B95295" w:rsidRDefault="00B95295" w:rsidP="00DF4E75">
            <w:pPr>
              <w:jc w:val="both"/>
              <w:rPr>
                <w:rFonts w:ascii="Calibri" w:hAnsi="Calibri"/>
                <w:sz w:val="22"/>
                <w:szCs w:val="22"/>
                <w:lang w:val="fr-FR"/>
              </w:rPr>
            </w:pPr>
          </w:p>
        </w:tc>
        <w:tc>
          <w:tcPr>
            <w:tcW w:w="4395" w:type="dxa"/>
            <w:vAlign w:val="center"/>
          </w:tcPr>
          <w:p w14:paraId="1F50D0D1" w14:textId="77777777" w:rsidR="00B95295" w:rsidRDefault="00B95295" w:rsidP="00DF4E75">
            <w:pPr>
              <w:jc w:val="both"/>
              <w:rPr>
                <w:rFonts w:ascii="Calibri" w:hAnsi="Calibri"/>
                <w:sz w:val="22"/>
                <w:szCs w:val="22"/>
                <w:lang w:val="fr-FR"/>
              </w:rPr>
            </w:pPr>
          </w:p>
        </w:tc>
      </w:tr>
    </w:tbl>
    <w:p w14:paraId="5A9E049B" w14:textId="7134B2B4" w:rsidR="00931360" w:rsidRPr="007E5EF7" w:rsidRDefault="00931360" w:rsidP="0029110A">
      <w:pPr>
        <w:pStyle w:val="ListParagraph"/>
        <w:numPr>
          <w:ilvl w:val="0"/>
          <w:numId w:val="5"/>
        </w:numPr>
        <w:spacing w:before="240" w:after="120"/>
        <w:rPr>
          <w:rFonts w:ascii="Calibri" w:hAnsi="Calibri"/>
          <w:b/>
          <w:sz w:val="26"/>
          <w:szCs w:val="26"/>
          <w:lang w:val="fr-FR"/>
        </w:rPr>
      </w:pPr>
      <w:r w:rsidRPr="007E5EF7">
        <w:rPr>
          <w:rFonts w:ascii="Calibri" w:hAnsi="Calibri"/>
          <w:b/>
          <w:sz w:val="26"/>
          <w:szCs w:val="26"/>
          <w:lang w:val="fr-FR"/>
        </w:rPr>
        <w:t xml:space="preserve">Articles </w:t>
      </w:r>
      <w:r w:rsidR="0077321D" w:rsidRPr="007E5EF7">
        <w:rPr>
          <w:rFonts w:ascii="Calibri" w:hAnsi="Calibri"/>
          <w:b/>
          <w:sz w:val="26"/>
          <w:szCs w:val="26"/>
          <w:lang w:val="fr-FR"/>
        </w:rPr>
        <w:t xml:space="preserve">et services </w:t>
      </w:r>
      <w:r w:rsidRPr="007E5EF7">
        <w:rPr>
          <w:rFonts w:ascii="Calibri" w:hAnsi="Calibri"/>
          <w:b/>
          <w:sz w:val="26"/>
          <w:szCs w:val="26"/>
          <w:lang w:val="fr-FR"/>
        </w:rPr>
        <w:t>considérés pour l’évaluation</w:t>
      </w:r>
      <w:r w:rsidR="00B95295">
        <w:rPr>
          <w:rFonts w:ascii="Calibri" w:hAnsi="Calibri"/>
          <w:b/>
          <w:sz w:val="26"/>
          <w:szCs w:val="26"/>
          <w:lang w:val="fr-FR"/>
        </w:rPr>
        <w:t> :</w:t>
      </w:r>
    </w:p>
    <w:p w14:paraId="07BD1849" w14:textId="106ECC56" w:rsidR="002C469B" w:rsidRDefault="002C469B" w:rsidP="00D330FC">
      <w:pPr>
        <w:spacing w:after="120"/>
        <w:jc w:val="both"/>
        <w:rPr>
          <w:rFonts w:ascii="Calibri" w:hAnsi="Calibri"/>
          <w:sz w:val="22"/>
          <w:szCs w:val="22"/>
          <w:lang w:val="fr-FR"/>
        </w:rPr>
      </w:pPr>
      <w:r w:rsidRPr="002C469B">
        <w:rPr>
          <w:rFonts w:ascii="Calibri" w:hAnsi="Calibri"/>
          <w:sz w:val="22"/>
          <w:szCs w:val="22"/>
          <w:lang w:val="fr-FR"/>
        </w:rPr>
        <w:t xml:space="preserve">L’évaluation a considéré les articles suivants. Les quantités requises correspondent aux quantités que les </w:t>
      </w:r>
      <w:r w:rsidR="00EF6198">
        <w:rPr>
          <w:rFonts w:ascii="Calibri" w:hAnsi="Calibri"/>
          <w:sz w:val="22"/>
          <w:szCs w:val="22"/>
          <w:lang w:val="fr-FR"/>
        </w:rPr>
        <w:t>la population ciblée</w:t>
      </w:r>
      <w:r w:rsidR="00EF6198" w:rsidRPr="002C469B">
        <w:rPr>
          <w:rFonts w:ascii="Calibri" w:hAnsi="Calibri"/>
          <w:sz w:val="22"/>
          <w:szCs w:val="22"/>
          <w:lang w:val="fr-FR"/>
        </w:rPr>
        <w:t xml:space="preserve"> </w:t>
      </w:r>
      <w:r w:rsidRPr="002C469B">
        <w:rPr>
          <w:rFonts w:ascii="Calibri" w:hAnsi="Calibri"/>
          <w:sz w:val="22"/>
          <w:szCs w:val="22"/>
          <w:lang w:val="fr-FR"/>
        </w:rPr>
        <w:t>devraient se procurer pour atteindre les objectifs de l’intervention sur toute la durée de l’intervention</w:t>
      </w:r>
      <w:r>
        <w:rPr>
          <w:rFonts w:ascii="Calibri" w:hAnsi="Calibri"/>
          <w:sz w:val="22"/>
          <w:szCs w:val="22"/>
          <w:lang w:val="fr-FR"/>
        </w:rPr>
        <w:t xml:space="preserve">. Elles ont servi de base à l’évaluation de </w:t>
      </w:r>
      <w:r w:rsidR="00DF4E75">
        <w:rPr>
          <w:rFonts w:ascii="Calibri" w:hAnsi="Calibri"/>
          <w:sz w:val="22"/>
          <w:szCs w:val="22"/>
          <w:lang w:val="fr-FR"/>
        </w:rPr>
        <w:t>marché</w:t>
      </w:r>
      <w:r>
        <w:rPr>
          <w:rFonts w:ascii="Calibri" w:hAnsi="Calibri"/>
          <w:sz w:val="22"/>
          <w:szCs w:val="22"/>
          <w:lang w:val="fr-FR"/>
        </w:rPr>
        <w:t xml:space="preserve"> afin de vérifier si les quantités requises sont disponibles ou peuvent être rendues disponibles sur le marché local.</w:t>
      </w:r>
    </w:p>
    <w:tbl>
      <w:tblPr>
        <w:tblStyle w:val="TableGrid"/>
        <w:tblW w:w="8926" w:type="dxa"/>
        <w:tblLayout w:type="fixed"/>
        <w:tblLook w:val="04A0" w:firstRow="1" w:lastRow="0" w:firstColumn="1" w:lastColumn="0" w:noHBand="0" w:noVBand="1"/>
      </w:tblPr>
      <w:tblGrid>
        <w:gridCol w:w="2830"/>
        <w:gridCol w:w="2410"/>
        <w:gridCol w:w="851"/>
        <w:gridCol w:w="2835"/>
      </w:tblGrid>
      <w:tr w:rsidR="003E671C" w:rsidRPr="003E671C" w14:paraId="3EB7456F" w14:textId="77777777" w:rsidTr="007D22B0">
        <w:tc>
          <w:tcPr>
            <w:tcW w:w="2830" w:type="dxa"/>
            <w:shd w:val="clear" w:color="auto" w:fill="BFBFBF" w:themeFill="background1" w:themeFillShade="BF"/>
            <w:vAlign w:val="center"/>
          </w:tcPr>
          <w:p w14:paraId="0E936956" w14:textId="77777777"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Matériaux</w:t>
            </w:r>
          </w:p>
        </w:tc>
        <w:tc>
          <w:tcPr>
            <w:tcW w:w="2410" w:type="dxa"/>
            <w:shd w:val="clear" w:color="auto" w:fill="BFBFBF" w:themeFill="background1" w:themeFillShade="BF"/>
            <w:vAlign w:val="center"/>
          </w:tcPr>
          <w:p w14:paraId="483CB8A5" w14:textId="77777777"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Spécification Technique</w:t>
            </w:r>
          </w:p>
        </w:tc>
        <w:tc>
          <w:tcPr>
            <w:tcW w:w="851" w:type="dxa"/>
            <w:shd w:val="clear" w:color="auto" w:fill="BFBFBF" w:themeFill="background1" w:themeFillShade="BF"/>
            <w:vAlign w:val="center"/>
          </w:tcPr>
          <w:p w14:paraId="5C8478D1" w14:textId="77777777"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Unité</w:t>
            </w:r>
          </w:p>
        </w:tc>
        <w:tc>
          <w:tcPr>
            <w:tcW w:w="2835" w:type="dxa"/>
            <w:shd w:val="clear" w:color="auto" w:fill="BFBFBF" w:themeFill="background1" w:themeFillShade="BF"/>
            <w:vAlign w:val="center"/>
          </w:tcPr>
          <w:p w14:paraId="0E202730" w14:textId="2F2EDEF1"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Quantité Totale</w:t>
            </w:r>
          </w:p>
        </w:tc>
      </w:tr>
      <w:tr w:rsidR="003E671C" w:rsidRPr="00835107" w14:paraId="5B59D35E" w14:textId="77777777" w:rsidTr="003E671C">
        <w:tc>
          <w:tcPr>
            <w:tcW w:w="8926" w:type="dxa"/>
            <w:gridSpan w:val="4"/>
            <w:shd w:val="clear" w:color="auto" w:fill="F2F2F2" w:themeFill="background1" w:themeFillShade="F2"/>
          </w:tcPr>
          <w:p w14:paraId="17EF9509" w14:textId="0B663A74" w:rsidR="003E671C" w:rsidRPr="003E671C" w:rsidRDefault="000E0696" w:rsidP="007D22B0">
            <w:pPr>
              <w:jc w:val="both"/>
              <w:rPr>
                <w:rFonts w:asciiTheme="majorHAnsi" w:hAnsiTheme="majorHAnsi"/>
                <w:i/>
                <w:sz w:val="22"/>
                <w:szCs w:val="22"/>
                <w:lang w:val="fr-FR"/>
              </w:rPr>
            </w:pPr>
            <w:r>
              <w:rPr>
                <w:rFonts w:asciiTheme="majorHAnsi" w:hAnsiTheme="majorHAnsi"/>
                <w:i/>
                <w:sz w:val="22"/>
                <w:szCs w:val="22"/>
                <w:lang w:val="fr-FR"/>
              </w:rPr>
              <w:t>Articles</w:t>
            </w:r>
            <w:r w:rsidR="003E671C" w:rsidRPr="003E671C">
              <w:rPr>
                <w:rFonts w:asciiTheme="majorHAnsi" w:hAnsiTheme="majorHAnsi"/>
                <w:i/>
                <w:sz w:val="22"/>
                <w:szCs w:val="22"/>
                <w:lang w:val="fr-FR"/>
              </w:rPr>
              <w:t xml:space="preserve"> à acheter sur le marché physique (y compris les outils)</w:t>
            </w:r>
          </w:p>
        </w:tc>
      </w:tr>
      <w:tr w:rsidR="003E671C" w:rsidRPr="00835107" w14:paraId="1CAE200C" w14:textId="77777777" w:rsidTr="007D22B0">
        <w:trPr>
          <w:trHeight w:hRule="exact" w:val="391"/>
        </w:trPr>
        <w:tc>
          <w:tcPr>
            <w:tcW w:w="2830" w:type="dxa"/>
          </w:tcPr>
          <w:p w14:paraId="200EB2B7" w14:textId="77777777" w:rsidR="003E671C" w:rsidRPr="003E671C" w:rsidRDefault="003E671C" w:rsidP="007D22B0">
            <w:pPr>
              <w:jc w:val="both"/>
              <w:rPr>
                <w:rFonts w:asciiTheme="majorHAnsi" w:hAnsiTheme="majorHAnsi"/>
                <w:b/>
                <w:u w:val="single"/>
                <w:lang w:val="fr-FR"/>
              </w:rPr>
            </w:pPr>
          </w:p>
        </w:tc>
        <w:tc>
          <w:tcPr>
            <w:tcW w:w="2410" w:type="dxa"/>
          </w:tcPr>
          <w:p w14:paraId="6EEAC9BB" w14:textId="77777777" w:rsidR="003E671C" w:rsidRPr="003E671C" w:rsidRDefault="003E671C" w:rsidP="007D22B0">
            <w:pPr>
              <w:jc w:val="both"/>
              <w:rPr>
                <w:rFonts w:asciiTheme="majorHAnsi" w:hAnsiTheme="majorHAnsi"/>
                <w:b/>
                <w:u w:val="single"/>
                <w:lang w:val="fr-FR"/>
              </w:rPr>
            </w:pPr>
          </w:p>
        </w:tc>
        <w:tc>
          <w:tcPr>
            <w:tcW w:w="851" w:type="dxa"/>
          </w:tcPr>
          <w:p w14:paraId="4049EE10" w14:textId="77777777" w:rsidR="003E671C" w:rsidRPr="003E671C" w:rsidRDefault="003E671C" w:rsidP="007D22B0">
            <w:pPr>
              <w:jc w:val="both"/>
              <w:rPr>
                <w:rFonts w:asciiTheme="majorHAnsi" w:hAnsiTheme="majorHAnsi"/>
                <w:b/>
                <w:u w:val="single"/>
                <w:lang w:val="fr-FR"/>
              </w:rPr>
            </w:pPr>
          </w:p>
        </w:tc>
        <w:tc>
          <w:tcPr>
            <w:tcW w:w="2835" w:type="dxa"/>
          </w:tcPr>
          <w:p w14:paraId="559784A6" w14:textId="77777777" w:rsidR="003E671C" w:rsidRPr="003E671C" w:rsidRDefault="003E671C" w:rsidP="007D22B0">
            <w:pPr>
              <w:jc w:val="both"/>
              <w:rPr>
                <w:rFonts w:asciiTheme="majorHAnsi" w:hAnsiTheme="majorHAnsi"/>
                <w:b/>
                <w:u w:val="single"/>
                <w:lang w:val="fr-FR"/>
              </w:rPr>
            </w:pPr>
          </w:p>
        </w:tc>
      </w:tr>
      <w:tr w:rsidR="003E671C" w:rsidRPr="00835107" w14:paraId="70C2BDE9" w14:textId="77777777" w:rsidTr="007D22B0">
        <w:trPr>
          <w:trHeight w:hRule="exact" w:val="391"/>
        </w:trPr>
        <w:tc>
          <w:tcPr>
            <w:tcW w:w="2830" w:type="dxa"/>
          </w:tcPr>
          <w:p w14:paraId="5F103BDB" w14:textId="77777777" w:rsidR="003E671C" w:rsidRPr="003E671C" w:rsidRDefault="003E671C" w:rsidP="007D22B0">
            <w:pPr>
              <w:jc w:val="both"/>
              <w:rPr>
                <w:rFonts w:asciiTheme="majorHAnsi" w:hAnsiTheme="majorHAnsi"/>
                <w:b/>
                <w:u w:val="single"/>
                <w:lang w:val="fr-FR"/>
              </w:rPr>
            </w:pPr>
          </w:p>
        </w:tc>
        <w:tc>
          <w:tcPr>
            <w:tcW w:w="2410" w:type="dxa"/>
          </w:tcPr>
          <w:p w14:paraId="0CD5360D" w14:textId="77777777" w:rsidR="003E671C" w:rsidRPr="003E671C" w:rsidRDefault="003E671C" w:rsidP="007D22B0">
            <w:pPr>
              <w:jc w:val="both"/>
              <w:rPr>
                <w:rFonts w:asciiTheme="majorHAnsi" w:hAnsiTheme="majorHAnsi"/>
                <w:b/>
                <w:u w:val="single"/>
                <w:lang w:val="fr-FR"/>
              </w:rPr>
            </w:pPr>
          </w:p>
        </w:tc>
        <w:tc>
          <w:tcPr>
            <w:tcW w:w="851" w:type="dxa"/>
          </w:tcPr>
          <w:p w14:paraId="6A873D01" w14:textId="77777777" w:rsidR="003E671C" w:rsidRPr="003E671C" w:rsidRDefault="003E671C" w:rsidP="007D22B0">
            <w:pPr>
              <w:jc w:val="both"/>
              <w:rPr>
                <w:rFonts w:asciiTheme="majorHAnsi" w:hAnsiTheme="majorHAnsi"/>
                <w:b/>
                <w:u w:val="single"/>
                <w:lang w:val="fr-FR"/>
              </w:rPr>
            </w:pPr>
          </w:p>
        </w:tc>
        <w:tc>
          <w:tcPr>
            <w:tcW w:w="2835" w:type="dxa"/>
          </w:tcPr>
          <w:p w14:paraId="5E080A69" w14:textId="77777777" w:rsidR="003E671C" w:rsidRPr="003E671C" w:rsidRDefault="003E671C" w:rsidP="007D22B0">
            <w:pPr>
              <w:jc w:val="both"/>
              <w:rPr>
                <w:rFonts w:asciiTheme="majorHAnsi" w:hAnsiTheme="majorHAnsi"/>
                <w:b/>
                <w:u w:val="single"/>
                <w:lang w:val="fr-FR"/>
              </w:rPr>
            </w:pPr>
          </w:p>
        </w:tc>
      </w:tr>
      <w:tr w:rsidR="003E671C" w:rsidRPr="00835107" w14:paraId="2F4FA3B2" w14:textId="77777777" w:rsidTr="007D22B0">
        <w:trPr>
          <w:trHeight w:hRule="exact" w:val="391"/>
        </w:trPr>
        <w:tc>
          <w:tcPr>
            <w:tcW w:w="2830" w:type="dxa"/>
          </w:tcPr>
          <w:p w14:paraId="79FC7546" w14:textId="77777777" w:rsidR="003E671C" w:rsidRPr="003E671C" w:rsidRDefault="003E671C" w:rsidP="007D22B0">
            <w:pPr>
              <w:jc w:val="both"/>
              <w:rPr>
                <w:rFonts w:asciiTheme="majorHAnsi" w:hAnsiTheme="majorHAnsi"/>
                <w:b/>
                <w:u w:val="single"/>
                <w:lang w:val="fr-FR"/>
              </w:rPr>
            </w:pPr>
          </w:p>
        </w:tc>
        <w:tc>
          <w:tcPr>
            <w:tcW w:w="2410" w:type="dxa"/>
          </w:tcPr>
          <w:p w14:paraId="652BF258" w14:textId="77777777" w:rsidR="003E671C" w:rsidRPr="003E671C" w:rsidRDefault="003E671C" w:rsidP="007D22B0">
            <w:pPr>
              <w:jc w:val="both"/>
              <w:rPr>
                <w:rFonts w:asciiTheme="majorHAnsi" w:hAnsiTheme="majorHAnsi"/>
                <w:b/>
                <w:u w:val="single"/>
                <w:lang w:val="fr-FR"/>
              </w:rPr>
            </w:pPr>
          </w:p>
        </w:tc>
        <w:tc>
          <w:tcPr>
            <w:tcW w:w="851" w:type="dxa"/>
          </w:tcPr>
          <w:p w14:paraId="61FCF3CE" w14:textId="77777777" w:rsidR="003E671C" w:rsidRPr="003E671C" w:rsidRDefault="003E671C" w:rsidP="007D22B0">
            <w:pPr>
              <w:jc w:val="both"/>
              <w:rPr>
                <w:rFonts w:asciiTheme="majorHAnsi" w:hAnsiTheme="majorHAnsi"/>
                <w:b/>
                <w:u w:val="single"/>
                <w:lang w:val="fr-FR"/>
              </w:rPr>
            </w:pPr>
          </w:p>
        </w:tc>
        <w:tc>
          <w:tcPr>
            <w:tcW w:w="2835" w:type="dxa"/>
          </w:tcPr>
          <w:p w14:paraId="77E0CD66" w14:textId="77777777" w:rsidR="003E671C" w:rsidRPr="003E671C" w:rsidRDefault="003E671C" w:rsidP="007D22B0">
            <w:pPr>
              <w:jc w:val="both"/>
              <w:rPr>
                <w:rFonts w:asciiTheme="majorHAnsi" w:hAnsiTheme="majorHAnsi"/>
                <w:b/>
                <w:u w:val="single"/>
                <w:lang w:val="fr-FR"/>
              </w:rPr>
            </w:pPr>
          </w:p>
        </w:tc>
      </w:tr>
      <w:tr w:rsidR="003E671C" w:rsidRPr="00835107" w14:paraId="129083F9" w14:textId="77777777" w:rsidTr="003E671C">
        <w:tc>
          <w:tcPr>
            <w:tcW w:w="8926" w:type="dxa"/>
            <w:gridSpan w:val="4"/>
            <w:shd w:val="clear" w:color="auto" w:fill="F2F2F2" w:themeFill="background1" w:themeFillShade="F2"/>
          </w:tcPr>
          <w:p w14:paraId="2EBB1A5A" w14:textId="77777777" w:rsidR="003E671C" w:rsidRPr="003E671C" w:rsidRDefault="003E671C" w:rsidP="007D22B0">
            <w:pPr>
              <w:jc w:val="both"/>
              <w:rPr>
                <w:rFonts w:asciiTheme="majorHAnsi" w:hAnsiTheme="majorHAnsi"/>
                <w:i/>
                <w:sz w:val="22"/>
                <w:szCs w:val="22"/>
                <w:lang w:val="fr-FR"/>
              </w:rPr>
            </w:pPr>
            <w:r w:rsidRPr="003E671C">
              <w:rPr>
                <w:rFonts w:asciiTheme="majorHAnsi" w:hAnsiTheme="majorHAnsi"/>
                <w:i/>
                <w:sz w:val="22"/>
                <w:szCs w:val="22"/>
                <w:lang w:val="fr-FR"/>
              </w:rPr>
              <w:t>Matériaux – Collection Locale (paille, boue, etc.)</w:t>
            </w:r>
          </w:p>
        </w:tc>
      </w:tr>
      <w:tr w:rsidR="003E671C" w:rsidRPr="00835107" w14:paraId="7D2D8E4D" w14:textId="77777777" w:rsidTr="007D22B0">
        <w:trPr>
          <w:trHeight w:hRule="exact" w:val="391"/>
        </w:trPr>
        <w:tc>
          <w:tcPr>
            <w:tcW w:w="2830" w:type="dxa"/>
          </w:tcPr>
          <w:p w14:paraId="4D23B4A2" w14:textId="77777777" w:rsidR="003E671C" w:rsidRPr="003E671C" w:rsidRDefault="003E671C" w:rsidP="007D22B0">
            <w:pPr>
              <w:jc w:val="both"/>
              <w:rPr>
                <w:rFonts w:asciiTheme="majorHAnsi" w:hAnsiTheme="majorHAnsi"/>
                <w:b/>
                <w:u w:val="single"/>
                <w:lang w:val="fr-FR"/>
              </w:rPr>
            </w:pPr>
          </w:p>
        </w:tc>
        <w:tc>
          <w:tcPr>
            <w:tcW w:w="2410" w:type="dxa"/>
          </w:tcPr>
          <w:p w14:paraId="6DD58823" w14:textId="77777777" w:rsidR="003E671C" w:rsidRPr="003E671C" w:rsidRDefault="003E671C" w:rsidP="007D22B0">
            <w:pPr>
              <w:jc w:val="both"/>
              <w:rPr>
                <w:rFonts w:asciiTheme="majorHAnsi" w:hAnsiTheme="majorHAnsi"/>
                <w:b/>
                <w:u w:val="single"/>
                <w:lang w:val="fr-FR"/>
              </w:rPr>
            </w:pPr>
          </w:p>
        </w:tc>
        <w:tc>
          <w:tcPr>
            <w:tcW w:w="851" w:type="dxa"/>
          </w:tcPr>
          <w:p w14:paraId="33D48606" w14:textId="77777777" w:rsidR="003E671C" w:rsidRPr="003E671C" w:rsidRDefault="003E671C" w:rsidP="007D22B0">
            <w:pPr>
              <w:jc w:val="both"/>
              <w:rPr>
                <w:rFonts w:asciiTheme="majorHAnsi" w:hAnsiTheme="majorHAnsi"/>
                <w:b/>
                <w:u w:val="single"/>
                <w:lang w:val="fr-FR"/>
              </w:rPr>
            </w:pPr>
          </w:p>
        </w:tc>
        <w:tc>
          <w:tcPr>
            <w:tcW w:w="2835" w:type="dxa"/>
          </w:tcPr>
          <w:p w14:paraId="0C9C8463" w14:textId="77777777" w:rsidR="003E671C" w:rsidRPr="003E671C" w:rsidRDefault="003E671C" w:rsidP="007D22B0">
            <w:pPr>
              <w:jc w:val="both"/>
              <w:rPr>
                <w:rFonts w:asciiTheme="majorHAnsi" w:hAnsiTheme="majorHAnsi"/>
                <w:b/>
                <w:u w:val="single"/>
                <w:lang w:val="fr-FR"/>
              </w:rPr>
            </w:pPr>
          </w:p>
        </w:tc>
      </w:tr>
      <w:tr w:rsidR="003E671C" w:rsidRPr="00835107" w14:paraId="627FB153" w14:textId="77777777" w:rsidTr="007D22B0">
        <w:trPr>
          <w:trHeight w:hRule="exact" w:val="391"/>
        </w:trPr>
        <w:tc>
          <w:tcPr>
            <w:tcW w:w="2830" w:type="dxa"/>
          </w:tcPr>
          <w:p w14:paraId="57B92891" w14:textId="77777777" w:rsidR="003E671C" w:rsidRPr="003E671C" w:rsidRDefault="003E671C" w:rsidP="007D22B0">
            <w:pPr>
              <w:jc w:val="both"/>
              <w:rPr>
                <w:rFonts w:asciiTheme="majorHAnsi" w:hAnsiTheme="majorHAnsi"/>
                <w:b/>
                <w:u w:val="single"/>
                <w:lang w:val="fr-FR"/>
              </w:rPr>
            </w:pPr>
          </w:p>
        </w:tc>
        <w:tc>
          <w:tcPr>
            <w:tcW w:w="2410" w:type="dxa"/>
          </w:tcPr>
          <w:p w14:paraId="7556219B" w14:textId="77777777" w:rsidR="003E671C" w:rsidRPr="003E671C" w:rsidRDefault="003E671C" w:rsidP="007D22B0">
            <w:pPr>
              <w:jc w:val="both"/>
              <w:rPr>
                <w:rFonts w:asciiTheme="majorHAnsi" w:hAnsiTheme="majorHAnsi"/>
                <w:b/>
                <w:u w:val="single"/>
                <w:lang w:val="fr-FR"/>
              </w:rPr>
            </w:pPr>
          </w:p>
        </w:tc>
        <w:tc>
          <w:tcPr>
            <w:tcW w:w="851" w:type="dxa"/>
          </w:tcPr>
          <w:p w14:paraId="04543CD6" w14:textId="77777777" w:rsidR="003E671C" w:rsidRPr="003E671C" w:rsidRDefault="003E671C" w:rsidP="007D22B0">
            <w:pPr>
              <w:jc w:val="both"/>
              <w:rPr>
                <w:rFonts w:asciiTheme="majorHAnsi" w:hAnsiTheme="majorHAnsi"/>
                <w:b/>
                <w:u w:val="single"/>
                <w:lang w:val="fr-FR"/>
              </w:rPr>
            </w:pPr>
          </w:p>
        </w:tc>
        <w:tc>
          <w:tcPr>
            <w:tcW w:w="2835" w:type="dxa"/>
          </w:tcPr>
          <w:p w14:paraId="7839F7B4" w14:textId="77777777" w:rsidR="003E671C" w:rsidRPr="003E671C" w:rsidRDefault="003E671C" w:rsidP="007D22B0">
            <w:pPr>
              <w:jc w:val="both"/>
              <w:rPr>
                <w:rFonts w:asciiTheme="majorHAnsi" w:hAnsiTheme="majorHAnsi"/>
                <w:b/>
                <w:u w:val="single"/>
                <w:lang w:val="fr-FR"/>
              </w:rPr>
            </w:pPr>
          </w:p>
        </w:tc>
      </w:tr>
      <w:tr w:rsidR="003E671C" w:rsidRPr="00835107" w14:paraId="424D0EBF" w14:textId="77777777" w:rsidTr="007D22B0">
        <w:trPr>
          <w:trHeight w:hRule="exact" w:val="391"/>
        </w:trPr>
        <w:tc>
          <w:tcPr>
            <w:tcW w:w="2830" w:type="dxa"/>
          </w:tcPr>
          <w:p w14:paraId="57C2AA3F" w14:textId="77777777" w:rsidR="003E671C" w:rsidRPr="003E671C" w:rsidRDefault="003E671C" w:rsidP="007D22B0">
            <w:pPr>
              <w:jc w:val="both"/>
              <w:rPr>
                <w:rFonts w:asciiTheme="majorHAnsi" w:hAnsiTheme="majorHAnsi"/>
                <w:b/>
                <w:u w:val="single"/>
                <w:lang w:val="fr-FR"/>
              </w:rPr>
            </w:pPr>
          </w:p>
        </w:tc>
        <w:tc>
          <w:tcPr>
            <w:tcW w:w="2410" w:type="dxa"/>
          </w:tcPr>
          <w:p w14:paraId="620A1EB5" w14:textId="77777777" w:rsidR="003E671C" w:rsidRPr="003E671C" w:rsidRDefault="003E671C" w:rsidP="007D22B0">
            <w:pPr>
              <w:jc w:val="both"/>
              <w:rPr>
                <w:rFonts w:asciiTheme="majorHAnsi" w:hAnsiTheme="majorHAnsi"/>
                <w:b/>
                <w:u w:val="single"/>
                <w:lang w:val="fr-FR"/>
              </w:rPr>
            </w:pPr>
          </w:p>
        </w:tc>
        <w:tc>
          <w:tcPr>
            <w:tcW w:w="851" w:type="dxa"/>
          </w:tcPr>
          <w:p w14:paraId="3948EE34" w14:textId="77777777" w:rsidR="003E671C" w:rsidRPr="003E671C" w:rsidRDefault="003E671C" w:rsidP="007D22B0">
            <w:pPr>
              <w:jc w:val="both"/>
              <w:rPr>
                <w:rFonts w:asciiTheme="majorHAnsi" w:hAnsiTheme="majorHAnsi"/>
                <w:b/>
                <w:u w:val="single"/>
                <w:lang w:val="fr-FR"/>
              </w:rPr>
            </w:pPr>
          </w:p>
        </w:tc>
        <w:tc>
          <w:tcPr>
            <w:tcW w:w="2835" w:type="dxa"/>
          </w:tcPr>
          <w:p w14:paraId="6729FBE5" w14:textId="77777777" w:rsidR="003E671C" w:rsidRPr="003E671C" w:rsidRDefault="003E671C" w:rsidP="007D22B0">
            <w:pPr>
              <w:jc w:val="both"/>
              <w:rPr>
                <w:rFonts w:asciiTheme="majorHAnsi" w:hAnsiTheme="majorHAnsi"/>
                <w:b/>
                <w:u w:val="single"/>
                <w:lang w:val="fr-FR"/>
              </w:rPr>
            </w:pPr>
          </w:p>
        </w:tc>
      </w:tr>
      <w:tr w:rsidR="003E671C" w:rsidRPr="00835107" w14:paraId="66179D2F" w14:textId="77777777" w:rsidTr="007D22B0">
        <w:trPr>
          <w:trHeight w:hRule="exact" w:val="391"/>
        </w:trPr>
        <w:tc>
          <w:tcPr>
            <w:tcW w:w="2830" w:type="dxa"/>
          </w:tcPr>
          <w:p w14:paraId="213B8B7B" w14:textId="77777777" w:rsidR="003E671C" w:rsidRPr="003E671C" w:rsidRDefault="003E671C" w:rsidP="007D22B0">
            <w:pPr>
              <w:jc w:val="both"/>
              <w:rPr>
                <w:rFonts w:asciiTheme="majorHAnsi" w:hAnsiTheme="majorHAnsi"/>
                <w:b/>
                <w:u w:val="single"/>
                <w:lang w:val="fr-FR"/>
              </w:rPr>
            </w:pPr>
          </w:p>
        </w:tc>
        <w:tc>
          <w:tcPr>
            <w:tcW w:w="2410" w:type="dxa"/>
          </w:tcPr>
          <w:p w14:paraId="0462BC36" w14:textId="77777777" w:rsidR="003E671C" w:rsidRPr="003E671C" w:rsidRDefault="003E671C" w:rsidP="007D22B0">
            <w:pPr>
              <w:jc w:val="both"/>
              <w:rPr>
                <w:rFonts w:asciiTheme="majorHAnsi" w:hAnsiTheme="majorHAnsi"/>
                <w:b/>
                <w:u w:val="single"/>
                <w:lang w:val="fr-FR"/>
              </w:rPr>
            </w:pPr>
          </w:p>
        </w:tc>
        <w:tc>
          <w:tcPr>
            <w:tcW w:w="851" w:type="dxa"/>
          </w:tcPr>
          <w:p w14:paraId="5ADB24E1" w14:textId="77777777" w:rsidR="003E671C" w:rsidRPr="003E671C" w:rsidRDefault="003E671C" w:rsidP="007D22B0">
            <w:pPr>
              <w:jc w:val="both"/>
              <w:rPr>
                <w:rFonts w:asciiTheme="majorHAnsi" w:hAnsiTheme="majorHAnsi"/>
                <w:b/>
                <w:u w:val="single"/>
                <w:lang w:val="fr-FR"/>
              </w:rPr>
            </w:pPr>
          </w:p>
        </w:tc>
        <w:tc>
          <w:tcPr>
            <w:tcW w:w="2835" w:type="dxa"/>
          </w:tcPr>
          <w:p w14:paraId="616A8299" w14:textId="77777777" w:rsidR="003E671C" w:rsidRPr="003E671C" w:rsidRDefault="003E671C" w:rsidP="007D22B0">
            <w:pPr>
              <w:jc w:val="both"/>
              <w:rPr>
                <w:rFonts w:asciiTheme="majorHAnsi" w:hAnsiTheme="majorHAnsi"/>
                <w:b/>
                <w:u w:val="single"/>
                <w:lang w:val="fr-FR"/>
              </w:rPr>
            </w:pPr>
          </w:p>
        </w:tc>
      </w:tr>
      <w:tr w:rsidR="003E671C" w:rsidRPr="00835107" w14:paraId="414DC43A" w14:textId="77777777" w:rsidTr="003E671C">
        <w:tc>
          <w:tcPr>
            <w:tcW w:w="8926" w:type="dxa"/>
            <w:gridSpan w:val="4"/>
            <w:shd w:val="clear" w:color="auto" w:fill="F2F2F2" w:themeFill="background1" w:themeFillShade="F2"/>
          </w:tcPr>
          <w:p w14:paraId="32F60D02" w14:textId="77777777" w:rsidR="003E671C" w:rsidRPr="003E671C" w:rsidRDefault="003E671C" w:rsidP="007D22B0">
            <w:pPr>
              <w:jc w:val="both"/>
              <w:rPr>
                <w:rFonts w:asciiTheme="majorHAnsi" w:hAnsiTheme="majorHAnsi"/>
                <w:b/>
                <w:sz w:val="22"/>
                <w:szCs w:val="22"/>
                <w:u w:val="single"/>
                <w:lang w:val="fr-FR"/>
              </w:rPr>
            </w:pPr>
            <w:r w:rsidRPr="003E671C">
              <w:rPr>
                <w:rFonts w:asciiTheme="majorHAnsi" w:hAnsiTheme="majorHAnsi"/>
                <w:i/>
                <w:sz w:val="22"/>
                <w:szCs w:val="22"/>
                <w:lang w:val="fr-FR"/>
              </w:rPr>
              <w:t>Matériaux requis pour la fabrication des components (portes, fenêtres, briques adobes  etc.)</w:t>
            </w:r>
          </w:p>
        </w:tc>
      </w:tr>
      <w:tr w:rsidR="003E671C" w:rsidRPr="00835107" w14:paraId="4984475D" w14:textId="77777777" w:rsidTr="007D22B0">
        <w:trPr>
          <w:trHeight w:hRule="exact" w:val="391"/>
        </w:trPr>
        <w:tc>
          <w:tcPr>
            <w:tcW w:w="2830" w:type="dxa"/>
          </w:tcPr>
          <w:p w14:paraId="5F6DB551" w14:textId="77777777" w:rsidR="003E671C" w:rsidRPr="003E671C" w:rsidRDefault="003E671C" w:rsidP="007D22B0">
            <w:pPr>
              <w:jc w:val="both"/>
              <w:rPr>
                <w:rFonts w:asciiTheme="majorHAnsi" w:hAnsiTheme="majorHAnsi"/>
                <w:b/>
                <w:lang w:val="fr-FR"/>
              </w:rPr>
            </w:pPr>
          </w:p>
          <w:p w14:paraId="0ED1D2E0" w14:textId="77777777" w:rsidR="003E671C" w:rsidRPr="003E671C" w:rsidRDefault="003E671C" w:rsidP="007D22B0">
            <w:pPr>
              <w:jc w:val="both"/>
              <w:rPr>
                <w:rFonts w:asciiTheme="majorHAnsi" w:hAnsiTheme="majorHAnsi"/>
                <w:b/>
                <w:lang w:val="fr-FR"/>
              </w:rPr>
            </w:pPr>
          </w:p>
        </w:tc>
        <w:tc>
          <w:tcPr>
            <w:tcW w:w="2410" w:type="dxa"/>
          </w:tcPr>
          <w:p w14:paraId="229384D0" w14:textId="77777777" w:rsidR="003E671C" w:rsidRPr="003E671C" w:rsidRDefault="003E671C" w:rsidP="007D22B0">
            <w:pPr>
              <w:jc w:val="both"/>
              <w:rPr>
                <w:rFonts w:asciiTheme="majorHAnsi" w:hAnsiTheme="majorHAnsi"/>
                <w:b/>
                <w:u w:val="single"/>
                <w:lang w:val="fr-FR"/>
              </w:rPr>
            </w:pPr>
          </w:p>
        </w:tc>
        <w:tc>
          <w:tcPr>
            <w:tcW w:w="851" w:type="dxa"/>
          </w:tcPr>
          <w:p w14:paraId="105AE433" w14:textId="77777777" w:rsidR="003E671C" w:rsidRPr="003E671C" w:rsidRDefault="003E671C" w:rsidP="007D22B0">
            <w:pPr>
              <w:jc w:val="both"/>
              <w:rPr>
                <w:rFonts w:asciiTheme="majorHAnsi" w:hAnsiTheme="majorHAnsi"/>
                <w:b/>
                <w:u w:val="single"/>
                <w:lang w:val="fr-FR"/>
              </w:rPr>
            </w:pPr>
          </w:p>
        </w:tc>
        <w:tc>
          <w:tcPr>
            <w:tcW w:w="2835" w:type="dxa"/>
          </w:tcPr>
          <w:p w14:paraId="06655AB1" w14:textId="77777777" w:rsidR="003E671C" w:rsidRPr="003E671C" w:rsidRDefault="003E671C" w:rsidP="007D22B0">
            <w:pPr>
              <w:jc w:val="both"/>
              <w:rPr>
                <w:rFonts w:asciiTheme="majorHAnsi" w:hAnsiTheme="majorHAnsi"/>
                <w:b/>
                <w:u w:val="single"/>
                <w:lang w:val="fr-FR"/>
              </w:rPr>
            </w:pPr>
          </w:p>
        </w:tc>
      </w:tr>
      <w:tr w:rsidR="003E671C" w:rsidRPr="00835107" w14:paraId="72949AE5" w14:textId="77777777" w:rsidTr="007D22B0">
        <w:trPr>
          <w:trHeight w:hRule="exact" w:val="391"/>
        </w:trPr>
        <w:tc>
          <w:tcPr>
            <w:tcW w:w="2830" w:type="dxa"/>
          </w:tcPr>
          <w:p w14:paraId="72B286D6" w14:textId="77777777" w:rsidR="003E671C" w:rsidRPr="003E671C" w:rsidRDefault="003E671C" w:rsidP="007D22B0">
            <w:pPr>
              <w:jc w:val="both"/>
              <w:rPr>
                <w:rFonts w:asciiTheme="majorHAnsi" w:hAnsiTheme="majorHAnsi"/>
                <w:b/>
                <w:u w:val="single"/>
                <w:lang w:val="fr-FR"/>
              </w:rPr>
            </w:pPr>
          </w:p>
          <w:p w14:paraId="45EBA798" w14:textId="77777777" w:rsidR="003E671C" w:rsidRPr="003E671C" w:rsidRDefault="003E671C" w:rsidP="007D22B0">
            <w:pPr>
              <w:jc w:val="both"/>
              <w:rPr>
                <w:rFonts w:asciiTheme="majorHAnsi" w:hAnsiTheme="majorHAnsi"/>
                <w:b/>
                <w:u w:val="single"/>
                <w:lang w:val="fr-FR"/>
              </w:rPr>
            </w:pPr>
          </w:p>
        </w:tc>
        <w:tc>
          <w:tcPr>
            <w:tcW w:w="2410" w:type="dxa"/>
          </w:tcPr>
          <w:p w14:paraId="7C8942C3" w14:textId="77777777" w:rsidR="003E671C" w:rsidRPr="003E671C" w:rsidRDefault="003E671C" w:rsidP="007D22B0">
            <w:pPr>
              <w:jc w:val="both"/>
              <w:rPr>
                <w:rFonts w:asciiTheme="majorHAnsi" w:hAnsiTheme="majorHAnsi"/>
                <w:b/>
                <w:u w:val="single"/>
                <w:lang w:val="fr-FR"/>
              </w:rPr>
            </w:pPr>
          </w:p>
        </w:tc>
        <w:tc>
          <w:tcPr>
            <w:tcW w:w="851" w:type="dxa"/>
          </w:tcPr>
          <w:p w14:paraId="38D33D29" w14:textId="77777777" w:rsidR="003E671C" w:rsidRPr="003E671C" w:rsidRDefault="003E671C" w:rsidP="007D22B0">
            <w:pPr>
              <w:jc w:val="both"/>
              <w:rPr>
                <w:rFonts w:asciiTheme="majorHAnsi" w:hAnsiTheme="majorHAnsi"/>
                <w:b/>
                <w:u w:val="single"/>
                <w:lang w:val="fr-FR"/>
              </w:rPr>
            </w:pPr>
          </w:p>
        </w:tc>
        <w:tc>
          <w:tcPr>
            <w:tcW w:w="2835" w:type="dxa"/>
          </w:tcPr>
          <w:p w14:paraId="53B3567E" w14:textId="77777777" w:rsidR="003E671C" w:rsidRPr="003E671C" w:rsidRDefault="003E671C" w:rsidP="007D22B0">
            <w:pPr>
              <w:jc w:val="both"/>
              <w:rPr>
                <w:rFonts w:asciiTheme="majorHAnsi" w:hAnsiTheme="majorHAnsi"/>
                <w:b/>
                <w:u w:val="single"/>
                <w:lang w:val="fr-FR"/>
              </w:rPr>
            </w:pPr>
          </w:p>
        </w:tc>
      </w:tr>
      <w:tr w:rsidR="003E671C" w:rsidRPr="00835107" w14:paraId="4F32B5FF" w14:textId="77777777" w:rsidTr="007D22B0">
        <w:trPr>
          <w:trHeight w:hRule="exact" w:val="391"/>
        </w:trPr>
        <w:tc>
          <w:tcPr>
            <w:tcW w:w="2830" w:type="dxa"/>
          </w:tcPr>
          <w:p w14:paraId="4A07414C" w14:textId="77777777" w:rsidR="003E671C" w:rsidRPr="003E671C" w:rsidRDefault="003E671C" w:rsidP="007D22B0">
            <w:pPr>
              <w:jc w:val="both"/>
              <w:rPr>
                <w:rFonts w:asciiTheme="majorHAnsi" w:hAnsiTheme="majorHAnsi"/>
                <w:b/>
                <w:u w:val="single"/>
                <w:lang w:val="fr-FR"/>
              </w:rPr>
            </w:pPr>
          </w:p>
          <w:p w14:paraId="1360CF10" w14:textId="77777777" w:rsidR="003E671C" w:rsidRPr="003E671C" w:rsidRDefault="003E671C" w:rsidP="007D22B0">
            <w:pPr>
              <w:jc w:val="both"/>
              <w:rPr>
                <w:rFonts w:asciiTheme="majorHAnsi" w:hAnsiTheme="majorHAnsi"/>
                <w:b/>
                <w:u w:val="single"/>
                <w:lang w:val="fr-FR"/>
              </w:rPr>
            </w:pPr>
          </w:p>
        </w:tc>
        <w:tc>
          <w:tcPr>
            <w:tcW w:w="2410" w:type="dxa"/>
          </w:tcPr>
          <w:p w14:paraId="03F4531C" w14:textId="77777777" w:rsidR="003E671C" w:rsidRPr="003E671C" w:rsidRDefault="003E671C" w:rsidP="007D22B0">
            <w:pPr>
              <w:jc w:val="both"/>
              <w:rPr>
                <w:rFonts w:asciiTheme="majorHAnsi" w:hAnsiTheme="majorHAnsi"/>
                <w:b/>
                <w:u w:val="single"/>
                <w:lang w:val="fr-FR"/>
              </w:rPr>
            </w:pPr>
          </w:p>
        </w:tc>
        <w:tc>
          <w:tcPr>
            <w:tcW w:w="851" w:type="dxa"/>
          </w:tcPr>
          <w:p w14:paraId="4F2518C9" w14:textId="77777777" w:rsidR="003E671C" w:rsidRPr="003E671C" w:rsidRDefault="003E671C" w:rsidP="007D22B0">
            <w:pPr>
              <w:jc w:val="both"/>
              <w:rPr>
                <w:rFonts w:asciiTheme="majorHAnsi" w:hAnsiTheme="majorHAnsi"/>
                <w:b/>
                <w:u w:val="single"/>
                <w:lang w:val="fr-FR"/>
              </w:rPr>
            </w:pPr>
          </w:p>
        </w:tc>
        <w:tc>
          <w:tcPr>
            <w:tcW w:w="2835" w:type="dxa"/>
          </w:tcPr>
          <w:p w14:paraId="4AAB0B7F" w14:textId="77777777" w:rsidR="003E671C" w:rsidRPr="003E671C" w:rsidRDefault="003E671C" w:rsidP="007D22B0">
            <w:pPr>
              <w:jc w:val="both"/>
              <w:rPr>
                <w:rFonts w:asciiTheme="majorHAnsi" w:hAnsiTheme="majorHAnsi"/>
                <w:b/>
                <w:u w:val="single"/>
                <w:lang w:val="fr-FR"/>
              </w:rPr>
            </w:pPr>
          </w:p>
        </w:tc>
      </w:tr>
      <w:tr w:rsidR="003E671C" w:rsidRPr="00835107" w14:paraId="4179E245" w14:textId="77777777" w:rsidTr="007D22B0">
        <w:trPr>
          <w:trHeight w:hRule="exact" w:val="391"/>
        </w:trPr>
        <w:tc>
          <w:tcPr>
            <w:tcW w:w="2830" w:type="dxa"/>
          </w:tcPr>
          <w:p w14:paraId="677CE987" w14:textId="77777777" w:rsidR="003E671C" w:rsidRPr="003E671C" w:rsidRDefault="003E671C" w:rsidP="007D22B0">
            <w:pPr>
              <w:jc w:val="both"/>
              <w:rPr>
                <w:rFonts w:asciiTheme="majorHAnsi" w:hAnsiTheme="majorHAnsi"/>
                <w:b/>
                <w:u w:val="single"/>
                <w:lang w:val="fr-FR"/>
              </w:rPr>
            </w:pPr>
          </w:p>
          <w:p w14:paraId="3E17BD7B" w14:textId="77777777" w:rsidR="003E671C" w:rsidRPr="003E671C" w:rsidRDefault="003E671C" w:rsidP="003E671C">
            <w:pPr>
              <w:rPr>
                <w:rFonts w:asciiTheme="majorHAnsi" w:hAnsiTheme="majorHAnsi"/>
                <w:b/>
                <w:u w:val="single"/>
                <w:lang w:val="fr-FR"/>
              </w:rPr>
            </w:pPr>
          </w:p>
        </w:tc>
        <w:tc>
          <w:tcPr>
            <w:tcW w:w="2410" w:type="dxa"/>
          </w:tcPr>
          <w:p w14:paraId="2FCCDE91" w14:textId="77777777" w:rsidR="003E671C" w:rsidRPr="003E671C" w:rsidRDefault="003E671C" w:rsidP="007D22B0">
            <w:pPr>
              <w:jc w:val="both"/>
              <w:rPr>
                <w:rFonts w:asciiTheme="majorHAnsi" w:hAnsiTheme="majorHAnsi"/>
                <w:b/>
                <w:u w:val="single"/>
                <w:lang w:val="fr-FR"/>
              </w:rPr>
            </w:pPr>
          </w:p>
        </w:tc>
        <w:tc>
          <w:tcPr>
            <w:tcW w:w="851" w:type="dxa"/>
          </w:tcPr>
          <w:p w14:paraId="61833412" w14:textId="77777777" w:rsidR="003E671C" w:rsidRPr="003E671C" w:rsidRDefault="003E671C" w:rsidP="007D22B0">
            <w:pPr>
              <w:jc w:val="both"/>
              <w:rPr>
                <w:rFonts w:asciiTheme="majorHAnsi" w:hAnsiTheme="majorHAnsi"/>
                <w:b/>
                <w:u w:val="single"/>
                <w:lang w:val="fr-FR"/>
              </w:rPr>
            </w:pPr>
          </w:p>
        </w:tc>
        <w:tc>
          <w:tcPr>
            <w:tcW w:w="2835" w:type="dxa"/>
          </w:tcPr>
          <w:p w14:paraId="78E55FEA" w14:textId="77777777" w:rsidR="003E671C" w:rsidRPr="003E671C" w:rsidRDefault="003E671C" w:rsidP="007D22B0">
            <w:pPr>
              <w:jc w:val="both"/>
              <w:rPr>
                <w:rFonts w:asciiTheme="majorHAnsi" w:hAnsiTheme="majorHAnsi"/>
                <w:b/>
                <w:u w:val="single"/>
                <w:lang w:val="fr-FR"/>
              </w:rPr>
            </w:pPr>
          </w:p>
        </w:tc>
      </w:tr>
      <w:tr w:rsidR="003E671C" w:rsidRPr="003E671C" w14:paraId="523CA42E" w14:textId="77777777" w:rsidTr="003E671C">
        <w:trPr>
          <w:trHeight w:hRule="exact" w:val="318"/>
        </w:trPr>
        <w:tc>
          <w:tcPr>
            <w:tcW w:w="2830" w:type="dxa"/>
            <w:shd w:val="clear" w:color="auto" w:fill="A6A6A6" w:themeFill="background1" w:themeFillShade="A6"/>
          </w:tcPr>
          <w:p w14:paraId="68E73CB8" w14:textId="50C7F1B8"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Type de Main D’Œuvre</w:t>
            </w:r>
          </w:p>
        </w:tc>
        <w:tc>
          <w:tcPr>
            <w:tcW w:w="2410" w:type="dxa"/>
            <w:shd w:val="clear" w:color="auto" w:fill="A6A6A6" w:themeFill="background1" w:themeFillShade="A6"/>
          </w:tcPr>
          <w:p w14:paraId="0A115828" w14:textId="210F04E3"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No. d’homme jours</w:t>
            </w:r>
          </w:p>
        </w:tc>
        <w:tc>
          <w:tcPr>
            <w:tcW w:w="3686" w:type="dxa"/>
            <w:gridSpan w:val="2"/>
            <w:shd w:val="clear" w:color="auto" w:fill="A6A6A6" w:themeFill="background1" w:themeFillShade="A6"/>
          </w:tcPr>
          <w:p w14:paraId="1549FB5C" w14:textId="583B4B7C" w:rsidR="003E671C" w:rsidRPr="003E671C" w:rsidRDefault="003E671C" w:rsidP="007D22B0">
            <w:pPr>
              <w:jc w:val="both"/>
              <w:rPr>
                <w:rFonts w:asciiTheme="majorHAnsi" w:hAnsiTheme="majorHAnsi"/>
                <w:b/>
                <w:sz w:val="22"/>
                <w:szCs w:val="22"/>
                <w:lang w:val="fr-FR"/>
              </w:rPr>
            </w:pPr>
            <w:r w:rsidRPr="003E671C">
              <w:rPr>
                <w:rFonts w:asciiTheme="majorHAnsi" w:hAnsiTheme="majorHAnsi"/>
                <w:b/>
                <w:sz w:val="22"/>
                <w:szCs w:val="22"/>
                <w:lang w:val="fr-FR"/>
              </w:rPr>
              <w:t>Nombre minimum de travailleurs</w:t>
            </w:r>
          </w:p>
        </w:tc>
      </w:tr>
      <w:tr w:rsidR="003E671C" w:rsidRPr="003E671C" w14:paraId="3D3EE0A0" w14:textId="77777777" w:rsidTr="007D22B0">
        <w:trPr>
          <w:trHeight w:hRule="exact" w:val="391"/>
        </w:trPr>
        <w:tc>
          <w:tcPr>
            <w:tcW w:w="2830" w:type="dxa"/>
          </w:tcPr>
          <w:p w14:paraId="5DF97773" w14:textId="77777777" w:rsidR="003E671C" w:rsidRPr="003E671C" w:rsidRDefault="003E671C" w:rsidP="007D22B0">
            <w:pPr>
              <w:jc w:val="both"/>
              <w:rPr>
                <w:rFonts w:asciiTheme="majorHAnsi" w:hAnsiTheme="majorHAnsi"/>
                <w:b/>
                <w:sz w:val="22"/>
                <w:szCs w:val="22"/>
                <w:lang w:val="fr-FR"/>
              </w:rPr>
            </w:pPr>
          </w:p>
        </w:tc>
        <w:tc>
          <w:tcPr>
            <w:tcW w:w="2410" w:type="dxa"/>
          </w:tcPr>
          <w:p w14:paraId="46685FE7" w14:textId="77777777" w:rsidR="003E671C" w:rsidRDefault="003E671C" w:rsidP="007D22B0">
            <w:pPr>
              <w:jc w:val="both"/>
              <w:rPr>
                <w:rFonts w:asciiTheme="majorHAnsi" w:hAnsiTheme="majorHAnsi"/>
                <w:b/>
                <w:lang w:val="fr-FR"/>
              </w:rPr>
            </w:pPr>
          </w:p>
        </w:tc>
        <w:tc>
          <w:tcPr>
            <w:tcW w:w="3686" w:type="dxa"/>
            <w:gridSpan w:val="2"/>
          </w:tcPr>
          <w:p w14:paraId="2D33F4B0" w14:textId="77777777" w:rsidR="003E671C" w:rsidRDefault="003E671C" w:rsidP="007D22B0">
            <w:pPr>
              <w:jc w:val="both"/>
              <w:rPr>
                <w:rFonts w:asciiTheme="majorHAnsi" w:hAnsiTheme="majorHAnsi"/>
                <w:b/>
                <w:lang w:val="fr-FR"/>
              </w:rPr>
            </w:pPr>
          </w:p>
        </w:tc>
      </w:tr>
      <w:tr w:rsidR="003E671C" w:rsidRPr="003E671C" w14:paraId="2B2B2116" w14:textId="77777777" w:rsidTr="007D22B0">
        <w:trPr>
          <w:trHeight w:hRule="exact" w:val="391"/>
        </w:trPr>
        <w:tc>
          <w:tcPr>
            <w:tcW w:w="2830" w:type="dxa"/>
          </w:tcPr>
          <w:p w14:paraId="429A3BA0" w14:textId="77777777" w:rsidR="003E671C" w:rsidRPr="003E671C" w:rsidRDefault="003E671C" w:rsidP="007D22B0">
            <w:pPr>
              <w:jc w:val="both"/>
              <w:rPr>
                <w:rFonts w:asciiTheme="majorHAnsi" w:hAnsiTheme="majorHAnsi"/>
                <w:b/>
                <w:sz w:val="22"/>
                <w:szCs w:val="22"/>
                <w:lang w:val="fr-FR"/>
              </w:rPr>
            </w:pPr>
          </w:p>
        </w:tc>
        <w:tc>
          <w:tcPr>
            <w:tcW w:w="2410" w:type="dxa"/>
          </w:tcPr>
          <w:p w14:paraId="31EE3720" w14:textId="77777777" w:rsidR="003E671C" w:rsidRDefault="003E671C" w:rsidP="007D22B0">
            <w:pPr>
              <w:jc w:val="both"/>
              <w:rPr>
                <w:rFonts w:asciiTheme="majorHAnsi" w:hAnsiTheme="majorHAnsi"/>
                <w:b/>
                <w:lang w:val="fr-FR"/>
              </w:rPr>
            </w:pPr>
          </w:p>
        </w:tc>
        <w:tc>
          <w:tcPr>
            <w:tcW w:w="3686" w:type="dxa"/>
            <w:gridSpan w:val="2"/>
          </w:tcPr>
          <w:p w14:paraId="1AC5A3D7" w14:textId="77777777" w:rsidR="003E671C" w:rsidRDefault="003E671C" w:rsidP="007D22B0">
            <w:pPr>
              <w:jc w:val="both"/>
              <w:rPr>
                <w:rFonts w:asciiTheme="majorHAnsi" w:hAnsiTheme="majorHAnsi"/>
                <w:b/>
                <w:lang w:val="fr-FR"/>
              </w:rPr>
            </w:pPr>
          </w:p>
        </w:tc>
      </w:tr>
      <w:tr w:rsidR="003E671C" w:rsidRPr="003E671C" w14:paraId="23E6E839" w14:textId="77777777" w:rsidTr="007D22B0">
        <w:trPr>
          <w:trHeight w:hRule="exact" w:val="391"/>
        </w:trPr>
        <w:tc>
          <w:tcPr>
            <w:tcW w:w="2830" w:type="dxa"/>
          </w:tcPr>
          <w:p w14:paraId="2B4C9E9D" w14:textId="77777777" w:rsidR="003E671C" w:rsidRPr="003E671C" w:rsidRDefault="003E671C" w:rsidP="007D22B0">
            <w:pPr>
              <w:jc w:val="both"/>
              <w:rPr>
                <w:rFonts w:asciiTheme="majorHAnsi" w:hAnsiTheme="majorHAnsi"/>
                <w:b/>
                <w:sz w:val="22"/>
                <w:szCs w:val="22"/>
                <w:lang w:val="fr-FR"/>
              </w:rPr>
            </w:pPr>
          </w:p>
        </w:tc>
        <w:tc>
          <w:tcPr>
            <w:tcW w:w="2410" w:type="dxa"/>
          </w:tcPr>
          <w:p w14:paraId="356DAD67" w14:textId="77777777" w:rsidR="003E671C" w:rsidRDefault="003E671C" w:rsidP="007D22B0">
            <w:pPr>
              <w:jc w:val="both"/>
              <w:rPr>
                <w:rFonts w:asciiTheme="majorHAnsi" w:hAnsiTheme="majorHAnsi"/>
                <w:b/>
                <w:lang w:val="fr-FR"/>
              </w:rPr>
            </w:pPr>
          </w:p>
        </w:tc>
        <w:tc>
          <w:tcPr>
            <w:tcW w:w="3686" w:type="dxa"/>
            <w:gridSpan w:val="2"/>
          </w:tcPr>
          <w:p w14:paraId="4BA21405" w14:textId="77777777" w:rsidR="003E671C" w:rsidRDefault="003E671C" w:rsidP="007D22B0">
            <w:pPr>
              <w:jc w:val="both"/>
              <w:rPr>
                <w:rFonts w:asciiTheme="majorHAnsi" w:hAnsiTheme="majorHAnsi"/>
                <w:b/>
                <w:lang w:val="fr-FR"/>
              </w:rPr>
            </w:pPr>
          </w:p>
        </w:tc>
      </w:tr>
    </w:tbl>
    <w:p w14:paraId="640A27A3" w14:textId="4128DDF5" w:rsidR="003E671C" w:rsidRDefault="003E671C" w:rsidP="003E671C">
      <w:pPr>
        <w:pStyle w:val="ListParagraph"/>
        <w:spacing w:before="240" w:after="60"/>
        <w:rPr>
          <w:rFonts w:ascii="Calibri" w:hAnsi="Calibri"/>
          <w:b/>
          <w:sz w:val="22"/>
          <w:szCs w:val="20"/>
          <w:lang w:val="fr-FR"/>
        </w:rPr>
      </w:pPr>
      <w:r w:rsidRPr="003E671C">
        <w:rPr>
          <w:rFonts w:ascii="Calibri" w:hAnsi="Calibri"/>
          <w:i/>
          <w:noProof/>
          <w:sz w:val="22"/>
          <w:szCs w:val="20"/>
          <w:lang w:eastAsia="en-GB"/>
        </w:rPr>
        <mc:AlternateContent>
          <mc:Choice Requires="wps">
            <w:drawing>
              <wp:anchor distT="45720" distB="45720" distL="114300" distR="114300" simplePos="0" relativeHeight="251659264" behindDoc="0" locked="0" layoutInCell="1" allowOverlap="1" wp14:anchorId="749F968B" wp14:editId="2217A99C">
                <wp:simplePos x="0" y="0"/>
                <wp:positionH relativeFrom="margin">
                  <wp:align>left</wp:align>
                </wp:positionH>
                <wp:positionV relativeFrom="paragraph">
                  <wp:posOffset>158115</wp:posOffset>
                </wp:positionV>
                <wp:extent cx="5648325" cy="11715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171575"/>
                        </a:xfrm>
                        <a:prstGeom prst="rect">
                          <a:avLst/>
                        </a:prstGeom>
                        <a:solidFill>
                          <a:srgbClr val="FFFFFF"/>
                        </a:solidFill>
                        <a:ln w="9525">
                          <a:solidFill>
                            <a:srgbClr val="000000"/>
                          </a:solidFill>
                          <a:miter lim="800000"/>
                          <a:headEnd/>
                          <a:tailEnd/>
                        </a:ln>
                      </wps:spPr>
                      <wps:txbx>
                        <w:txbxContent>
                          <w:p w14:paraId="78ECEBB6" w14:textId="26ED75F3" w:rsidR="00835107" w:rsidRPr="00A265E0" w:rsidRDefault="00835107" w:rsidP="003E671C">
                            <w:pPr>
                              <w:spacing w:after="60"/>
                              <w:rPr>
                                <w:rFonts w:ascii="Calibri" w:hAnsi="Calibri"/>
                                <w:i/>
                                <w:sz w:val="22"/>
                                <w:szCs w:val="20"/>
                                <w:lang w:val="fr-FR"/>
                              </w:rPr>
                            </w:pPr>
                            <w:r w:rsidRPr="00A265E0">
                              <w:rPr>
                                <w:rFonts w:ascii="Calibri" w:hAnsi="Calibri"/>
                                <w:i/>
                                <w:sz w:val="22"/>
                                <w:szCs w:val="20"/>
                                <w:lang w:val="fr-FR"/>
                              </w:rPr>
                              <w:t xml:space="preserve">Parmi </w:t>
                            </w:r>
                            <w:r>
                              <w:rPr>
                                <w:rFonts w:ascii="Calibri" w:hAnsi="Calibri"/>
                                <w:i/>
                                <w:sz w:val="22"/>
                                <w:szCs w:val="20"/>
                                <w:lang w:val="fr-FR"/>
                              </w:rPr>
                              <w:t xml:space="preserve">tous </w:t>
                            </w:r>
                            <w:r w:rsidRPr="00A265E0">
                              <w:rPr>
                                <w:rFonts w:ascii="Calibri" w:hAnsi="Calibri"/>
                                <w:i/>
                                <w:sz w:val="22"/>
                                <w:szCs w:val="20"/>
                                <w:lang w:val="fr-FR"/>
                              </w:rPr>
                              <w:t xml:space="preserve">ces articles, l’équipe d’évaluation a sélectionné les marchés suivants comme prioritaire pour étudier tout le système du marché : </w:t>
                            </w:r>
                          </w:p>
                          <w:p w14:paraId="341B9729" w14:textId="20EC8729" w:rsidR="00835107" w:rsidRDefault="00835107" w:rsidP="0029110A">
                            <w:pPr>
                              <w:pStyle w:val="ListParagraph"/>
                              <w:numPr>
                                <w:ilvl w:val="0"/>
                                <w:numId w:val="12"/>
                              </w:numPr>
                              <w:spacing w:before="240" w:after="60"/>
                              <w:rPr>
                                <w:rFonts w:ascii="Calibri" w:hAnsi="Calibri"/>
                                <w:b/>
                                <w:sz w:val="22"/>
                                <w:szCs w:val="20"/>
                                <w:lang w:val="fr-FR"/>
                              </w:rPr>
                            </w:pPr>
                          </w:p>
                          <w:p w14:paraId="2182C50E" w14:textId="77777777" w:rsidR="00835107" w:rsidRDefault="00835107" w:rsidP="003E671C">
                            <w:pPr>
                              <w:pStyle w:val="ListParagraph"/>
                              <w:spacing w:before="240" w:after="60"/>
                              <w:rPr>
                                <w:rFonts w:ascii="Calibri" w:hAnsi="Calibri"/>
                                <w:b/>
                                <w:sz w:val="22"/>
                                <w:szCs w:val="20"/>
                                <w:lang w:val="fr-FR"/>
                              </w:rPr>
                            </w:pPr>
                          </w:p>
                          <w:p w14:paraId="30CE76AA" w14:textId="78A30465" w:rsidR="00835107" w:rsidRPr="003E671C" w:rsidRDefault="00835107" w:rsidP="0029110A">
                            <w:pPr>
                              <w:pStyle w:val="ListParagraph"/>
                              <w:numPr>
                                <w:ilvl w:val="0"/>
                                <w:numId w:val="12"/>
                              </w:numPr>
                              <w:spacing w:before="240" w:after="60"/>
                              <w:rPr>
                                <w:rFonts w:ascii="Calibri" w:hAnsi="Calibri"/>
                                <w:b/>
                                <w:sz w:val="22"/>
                                <w:szCs w:val="20"/>
                                <w:lang w:val="fr-FR"/>
                              </w:rPr>
                            </w:pPr>
                          </w:p>
                          <w:p w14:paraId="5B660EB2" w14:textId="31DA8357" w:rsidR="00835107" w:rsidRPr="00C24508" w:rsidRDefault="00835107" w:rsidP="003E671C">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9F968B" id="_x0000_t202" coordsize="21600,21600" o:spt="202" path="m,l,21600r21600,l21600,xe">
                <v:stroke joinstyle="miter"/>
                <v:path gradientshapeok="t" o:connecttype="rect"/>
              </v:shapetype>
              <v:shape id="Text Box 2" o:spid="_x0000_s1026" type="#_x0000_t202" style="position:absolute;left:0;text-align:left;margin-left:0;margin-top:12.45pt;width:444.75pt;height:92.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">
                <v:textbox>
                  <w:txbxContent>
                    <w:p w14:paraId="78ECEBB6" w14:textId="26ED75F3" w:rsidR="00835107" w:rsidRPr="00A265E0" w:rsidRDefault="00835107" w:rsidP="003E671C">
                      <w:pPr>
                        <w:spacing w:after="60"/>
                        <w:rPr>
                          <w:rFonts w:ascii="Calibri" w:hAnsi="Calibri"/>
                          <w:i/>
                          <w:sz w:val="22"/>
                          <w:szCs w:val="20"/>
                          <w:lang w:val="fr-FR"/>
                        </w:rPr>
                      </w:pPr>
                      <w:r w:rsidRPr="00A265E0">
                        <w:rPr>
                          <w:rFonts w:ascii="Calibri" w:hAnsi="Calibri"/>
                          <w:i/>
                          <w:sz w:val="22"/>
                          <w:szCs w:val="20"/>
                          <w:lang w:val="fr-FR"/>
                        </w:rPr>
                        <w:t xml:space="preserve">Parmi </w:t>
                      </w:r>
                      <w:r>
                        <w:rPr>
                          <w:rFonts w:ascii="Calibri" w:hAnsi="Calibri"/>
                          <w:i/>
                          <w:sz w:val="22"/>
                          <w:szCs w:val="20"/>
                          <w:lang w:val="fr-FR"/>
                        </w:rPr>
                        <w:t xml:space="preserve">tous </w:t>
                      </w:r>
                      <w:r w:rsidRPr="00A265E0">
                        <w:rPr>
                          <w:rFonts w:ascii="Calibri" w:hAnsi="Calibri"/>
                          <w:i/>
                          <w:sz w:val="22"/>
                          <w:szCs w:val="20"/>
                          <w:lang w:val="fr-FR"/>
                        </w:rPr>
                        <w:t xml:space="preserve">ces articles, l’équipe d’évaluation a sélectionné les marchés suivants comme prioritaire pour étudier tout le système du marché : </w:t>
                      </w:r>
                    </w:p>
                    <w:p w14:paraId="341B9729" w14:textId="20EC8729" w:rsidR="00835107" w:rsidRDefault="00835107" w:rsidP="0029110A">
                      <w:pPr>
                        <w:pStyle w:val="ListParagraph"/>
                        <w:numPr>
                          <w:ilvl w:val="0"/>
                          <w:numId w:val="12"/>
                        </w:numPr>
                        <w:spacing w:before="240" w:after="60"/>
                        <w:rPr>
                          <w:rFonts w:ascii="Calibri" w:hAnsi="Calibri"/>
                          <w:b/>
                          <w:sz w:val="22"/>
                          <w:szCs w:val="20"/>
                          <w:lang w:val="fr-FR"/>
                        </w:rPr>
                      </w:pPr>
                    </w:p>
                    <w:p w14:paraId="2182C50E" w14:textId="77777777" w:rsidR="00835107" w:rsidRDefault="00835107" w:rsidP="003E671C">
                      <w:pPr>
                        <w:pStyle w:val="ListParagraph"/>
                        <w:spacing w:before="240" w:after="60"/>
                        <w:rPr>
                          <w:rFonts w:ascii="Calibri" w:hAnsi="Calibri"/>
                          <w:b/>
                          <w:sz w:val="22"/>
                          <w:szCs w:val="20"/>
                          <w:lang w:val="fr-FR"/>
                        </w:rPr>
                      </w:pPr>
                    </w:p>
                    <w:p w14:paraId="30CE76AA" w14:textId="78A30465" w:rsidR="00835107" w:rsidRPr="003E671C" w:rsidRDefault="00835107" w:rsidP="0029110A">
                      <w:pPr>
                        <w:pStyle w:val="ListParagraph"/>
                        <w:numPr>
                          <w:ilvl w:val="0"/>
                          <w:numId w:val="12"/>
                        </w:numPr>
                        <w:spacing w:before="240" w:after="60"/>
                        <w:rPr>
                          <w:rFonts w:ascii="Calibri" w:hAnsi="Calibri"/>
                          <w:b/>
                          <w:sz w:val="22"/>
                          <w:szCs w:val="20"/>
                          <w:lang w:val="fr-FR"/>
                        </w:rPr>
                      </w:pPr>
                    </w:p>
                    <w:p w14:paraId="5B660EB2" w14:textId="31DA8357" w:rsidR="00835107" w:rsidRPr="00C24508" w:rsidRDefault="00835107" w:rsidP="003E671C">
                      <w:pPr>
                        <w:rPr>
                          <w:lang w:val="fr-FR"/>
                        </w:rPr>
                      </w:pPr>
                    </w:p>
                  </w:txbxContent>
                </v:textbox>
                <w10:wrap type="square" anchorx="margin"/>
              </v:shape>
            </w:pict>
          </mc:Fallback>
        </mc:AlternateContent>
      </w:r>
    </w:p>
    <w:p w14:paraId="41B0426D" w14:textId="20F8FF52" w:rsidR="00A265E0" w:rsidRPr="003E671C" w:rsidRDefault="00A265E0" w:rsidP="003E671C">
      <w:pPr>
        <w:spacing w:before="240" w:after="60"/>
        <w:rPr>
          <w:rFonts w:ascii="Calibri" w:hAnsi="Calibri"/>
          <w:b/>
          <w:sz w:val="22"/>
          <w:szCs w:val="20"/>
          <w:lang w:val="fr-FR"/>
        </w:rPr>
      </w:pPr>
    </w:p>
    <w:p w14:paraId="797655FB" w14:textId="551DD267" w:rsidR="00F957B5" w:rsidRPr="007E5EF7" w:rsidRDefault="00F957B5" w:rsidP="0029110A">
      <w:pPr>
        <w:pStyle w:val="ListParagraph"/>
        <w:numPr>
          <w:ilvl w:val="0"/>
          <w:numId w:val="5"/>
        </w:numPr>
        <w:spacing w:before="240" w:after="60"/>
        <w:ind w:left="288" w:hanging="288"/>
        <w:contextualSpacing w:val="0"/>
        <w:rPr>
          <w:rFonts w:ascii="Calibri" w:hAnsi="Calibri"/>
          <w:b/>
          <w:sz w:val="26"/>
          <w:szCs w:val="26"/>
          <w:lang w:val="fr-FR"/>
        </w:rPr>
      </w:pPr>
      <w:r w:rsidRPr="007E5EF7">
        <w:rPr>
          <w:rFonts w:ascii="Calibri" w:hAnsi="Calibri"/>
          <w:b/>
          <w:sz w:val="26"/>
          <w:szCs w:val="26"/>
          <w:lang w:val="fr-FR"/>
        </w:rPr>
        <w:t>Contraintes et limites rencontrées</w:t>
      </w:r>
      <w:r w:rsidR="002C469B" w:rsidRPr="007E5EF7">
        <w:rPr>
          <w:rFonts w:ascii="Calibri" w:hAnsi="Calibri"/>
          <w:b/>
          <w:sz w:val="26"/>
          <w:szCs w:val="26"/>
          <w:lang w:val="fr-FR"/>
        </w:rPr>
        <w:t xml:space="preserve"> lors de l’</w:t>
      </w:r>
      <w:r w:rsidR="00EE4ADE" w:rsidRPr="007E5EF7">
        <w:rPr>
          <w:rFonts w:ascii="Calibri" w:hAnsi="Calibri"/>
          <w:b/>
          <w:sz w:val="26"/>
          <w:szCs w:val="26"/>
          <w:lang w:val="fr-FR"/>
        </w:rPr>
        <w:t>évaluation</w:t>
      </w:r>
    </w:p>
    <w:p w14:paraId="292A6A02" w14:textId="2ACEC0CA" w:rsidR="00E722AA" w:rsidRPr="00DF4E75" w:rsidRDefault="00EE4ADE" w:rsidP="00DF4E75">
      <w:pPr>
        <w:spacing w:after="120"/>
        <w:rPr>
          <w:rFonts w:ascii="Calibri" w:hAnsi="Calibri"/>
          <w:i/>
          <w:sz w:val="20"/>
          <w:szCs w:val="20"/>
          <w:lang w:val="fr-FR"/>
        </w:rPr>
      </w:pPr>
      <w:r w:rsidRPr="00DF4E75">
        <w:rPr>
          <w:rFonts w:ascii="Calibri" w:hAnsi="Calibri"/>
          <w:i/>
          <w:sz w:val="20"/>
          <w:szCs w:val="20"/>
          <w:lang w:val="fr-FR"/>
        </w:rPr>
        <w:t>Préciser si des difficultés ou contraintes ont été rencontrées lors de l’évaluation et pouvant avoir une influence sur l’analyse et les conclusions.</w:t>
      </w:r>
    </w:p>
    <w:p w14:paraId="29F68502" w14:textId="77777777" w:rsidR="003E671C" w:rsidRDefault="003E671C">
      <w:pPr>
        <w:rPr>
          <w:rFonts w:ascii="Calibri" w:hAnsi="Calibri"/>
          <w:b/>
          <w:color w:val="0070C0"/>
          <w:sz w:val="28"/>
          <w:szCs w:val="22"/>
          <w:lang w:val="fr-FR"/>
        </w:rPr>
      </w:pPr>
      <w:r>
        <w:rPr>
          <w:rFonts w:ascii="Calibri" w:hAnsi="Calibri"/>
          <w:b/>
          <w:color w:val="0070C0"/>
          <w:sz w:val="28"/>
          <w:szCs w:val="22"/>
          <w:lang w:val="fr-FR"/>
        </w:rPr>
        <w:br w:type="page"/>
      </w:r>
    </w:p>
    <w:p w14:paraId="30262414" w14:textId="301D218F" w:rsidR="00C9685C" w:rsidRPr="003E671C" w:rsidRDefault="003E671C" w:rsidP="0029110A">
      <w:pPr>
        <w:pStyle w:val="ListParagraph"/>
        <w:numPr>
          <w:ilvl w:val="0"/>
          <w:numId w:val="4"/>
        </w:numPr>
        <w:ind w:left="284" w:hanging="284"/>
        <w:rPr>
          <w:rFonts w:ascii="Calibri" w:hAnsi="Calibri"/>
          <w:b/>
          <w:color w:val="C00000"/>
          <w:sz w:val="28"/>
          <w:szCs w:val="22"/>
          <w:lang w:val="fr-FR"/>
        </w:rPr>
      </w:pPr>
      <w:r w:rsidRPr="003E671C">
        <w:rPr>
          <w:rFonts w:ascii="Calibri" w:hAnsi="Calibri"/>
          <w:b/>
          <w:color w:val="C00000"/>
          <w:sz w:val="28"/>
          <w:szCs w:val="22"/>
          <w:lang w:val="fr-FR"/>
        </w:rPr>
        <w:lastRenderedPageBreak/>
        <w:t>La Cartographie des Marchés Prioritaires</w:t>
      </w:r>
    </w:p>
    <w:p w14:paraId="347542F9" w14:textId="77777777" w:rsidR="007E5EF7" w:rsidRDefault="007E5EF7" w:rsidP="007E5EF7">
      <w:pPr>
        <w:rPr>
          <w:rFonts w:ascii="Calibri" w:hAnsi="Calibri"/>
          <w:b/>
          <w:color w:val="0070C0"/>
          <w:sz w:val="28"/>
          <w:szCs w:val="22"/>
          <w:lang w:val="fr-FR"/>
        </w:rPr>
      </w:pPr>
    </w:p>
    <w:p w14:paraId="3BDFE77C" w14:textId="7C442FFB" w:rsidR="007E5EF7" w:rsidRPr="007E5EF7" w:rsidRDefault="007E5EF7" w:rsidP="0029110A">
      <w:pPr>
        <w:pStyle w:val="ListParagraph"/>
        <w:numPr>
          <w:ilvl w:val="0"/>
          <w:numId w:val="13"/>
        </w:numPr>
        <w:rPr>
          <w:rFonts w:ascii="Calibri" w:hAnsi="Calibri"/>
          <w:i/>
          <w:sz w:val="26"/>
          <w:szCs w:val="26"/>
          <w:lang w:val="fr-FR"/>
        </w:rPr>
      </w:pPr>
      <w:r w:rsidRPr="007E5EF7">
        <w:rPr>
          <w:rFonts w:ascii="Calibri" w:hAnsi="Calibri"/>
          <w:b/>
          <w:i/>
          <w:sz w:val="26"/>
          <w:szCs w:val="26"/>
          <w:lang w:val="fr-FR"/>
        </w:rPr>
        <w:t>Carte Géographique des Marchés</w:t>
      </w:r>
      <w:r w:rsidR="00CD526A">
        <w:rPr>
          <w:rFonts w:ascii="Calibri" w:hAnsi="Calibri"/>
          <w:b/>
          <w:i/>
          <w:sz w:val="26"/>
          <w:szCs w:val="26"/>
          <w:lang w:val="fr-FR"/>
        </w:rPr>
        <w:t> :</w:t>
      </w:r>
    </w:p>
    <w:p w14:paraId="3BD001C7" w14:textId="77777777" w:rsidR="007E5EF7" w:rsidRPr="007E5EF7" w:rsidRDefault="007E5EF7" w:rsidP="007E5EF7">
      <w:pPr>
        <w:pStyle w:val="ListParagraph"/>
        <w:rPr>
          <w:rFonts w:ascii="Calibri" w:hAnsi="Calibri"/>
          <w:sz w:val="26"/>
          <w:szCs w:val="26"/>
          <w:lang w:val="fr-FR"/>
        </w:rPr>
      </w:pPr>
    </w:p>
    <w:p w14:paraId="038E9B4C" w14:textId="54DE0D70" w:rsidR="007E5EF7" w:rsidRDefault="007E5EF7" w:rsidP="007E5EF7">
      <w:pPr>
        <w:rPr>
          <w:rFonts w:ascii="Calibri" w:hAnsi="Calibri"/>
          <w:sz w:val="22"/>
          <w:szCs w:val="22"/>
          <w:lang w:val="fr-FR"/>
        </w:rPr>
      </w:pPr>
      <w:r>
        <w:rPr>
          <w:rFonts w:ascii="Calibri" w:hAnsi="Calibri"/>
          <w:sz w:val="22"/>
          <w:szCs w:val="22"/>
          <w:lang w:val="fr-FR"/>
        </w:rPr>
        <w:t xml:space="preserve">La carte ci-dessous souligne </w:t>
      </w:r>
      <w:r w:rsidR="00337A7C">
        <w:rPr>
          <w:rFonts w:ascii="Calibri" w:hAnsi="Calibri"/>
          <w:sz w:val="22"/>
          <w:szCs w:val="22"/>
          <w:lang w:val="fr-FR"/>
        </w:rPr>
        <w:t xml:space="preserve">les sites des marchés qui sont clés pour la population cible et pour les matériaux requis pour ce projet, et les communautés ciblés pour cette intervention. </w:t>
      </w:r>
    </w:p>
    <w:p w14:paraId="4318C8A3" w14:textId="77777777" w:rsidR="00337A7C" w:rsidRPr="007E5EF7" w:rsidRDefault="00337A7C" w:rsidP="007E5EF7">
      <w:pPr>
        <w:rPr>
          <w:rFonts w:ascii="Calibri" w:hAnsi="Calibri"/>
          <w:sz w:val="22"/>
          <w:szCs w:val="22"/>
          <w:lang w:val="fr-FR"/>
        </w:rPr>
      </w:pPr>
    </w:p>
    <w:p w14:paraId="11971A7C" w14:textId="65B66424" w:rsidR="007E5EF7" w:rsidRPr="007E5EF7" w:rsidRDefault="007E5EF7" w:rsidP="007E5EF7">
      <w:pPr>
        <w:rPr>
          <w:rFonts w:ascii="Calibri" w:hAnsi="Calibri"/>
          <w:i/>
          <w:sz w:val="22"/>
          <w:szCs w:val="22"/>
          <w:lang w:val="fr-FR"/>
        </w:rPr>
      </w:pPr>
      <w:r w:rsidRPr="007E5EF7">
        <w:rPr>
          <w:rFonts w:ascii="Calibri" w:hAnsi="Calibri"/>
          <w:i/>
          <w:sz w:val="22"/>
          <w:szCs w:val="22"/>
          <w:lang w:val="fr-FR"/>
        </w:rPr>
        <w:t>Insérer une carte basique</w:t>
      </w:r>
      <w:r w:rsidR="00337A7C">
        <w:rPr>
          <w:rFonts w:ascii="Calibri" w:hAnsi="Calibri"/>
          <w:i/>
          <w:sz w:val="22"/>
          <w:szCs w:val="22"/>
          <w:lang w:val="fr-FR"/>
        </w:rPr>
        <w:t xml:space="preserve"> (Fiche 1B) </w:t>
      </w:r>
      <w:r w:rsidRPr="007E5EF7">
        <w:rPr>
          <w:rFonts w:ascii="Calibri" w:hAnsi="Calibri"/>
          <w:i/>
          <w:sz w:val="22"/>
          <w:szCs w:val="22"/>
          <w:lang w:val="fr-FR"/>
        </w:rPr>
        <w:t xml:space="preserve"> qui montre les endroits géographiques des marchés à propos des populations </w:t>
      </w:r>
      <w:r w:rsidR="00CD526A" w:rsidRPr="007E5EF7">
        <w:rPr>
          <w:rFonts w:ascii="Calibri" w:hAnsi="Calibri"/>
          <w:i/>
          <w:sz w:val="22"/>
          <w:szCs w:val="22"/>
          <w:lang w:val="fr-FR"/>
        </w:rPr>
        <w:t>ciblé</w:t>
      </w:r>
      <w:r w:rsidR="00CD526A">
        <w:rPr>
          <w:rFonts w:ascii="Calibri" w:hAnsi="Calibri"/>
          <w:i/>
          <w:sz w:val="22"/>
          <w:szCs w:val="22"/>
          <w:lang w:val="fr-FR"/>
        </w:rPr>
        <w:t>e</w:t>
      </w:r>
      <w:r w:rsidR="00CD526A" w:rsidRPr="007E5EF7">
        <w:rPr>
          <w:rFonts w:ascii="Calibri" w:hAnsi="Calibri"/>
          <w:i/>
          <w:sz w:val="22"/>
          <w:szCs w:val="22"/>
          <w:lang w:val="fr-FR"/>
        </w:rPr>
        <w:t>s</w:t>
      </w:r>
      <w:r w:rsidRPr="007E5EF7">
        <w:rPr>
          <w:rFonts w:ascii="Calibri" w:hAnsi="Calibri"/>
          <w:i/>
          <w:sz w:val="22"/>
          <w:szCs w:val="22"/>
          <w:lang w:val="fr-FR"/>
        </w:rPr>
        <w:t xml:space="preserve">, ainsi que les routes et les mouvements des articles prioritaires entre les marchées.  Souligner les marchés et les communautés visités pendant l’évaluation. </w:t>
      </w:r>
      <w:r w:rsidR="00337A7C">
        <w:rPr>
          <w:rFonts w:ascii="Calibri" w:hAnsi="Calibri"/>
          <w:i/>
          <w:sz w:val="22"/>
          <w:szCs w:val="22"/>
          <w:lang w:val="fr-FR"/>
        </w:rPr>
        <w:t xml:space="preserve"> </w:t>
      </w:r>
    </w:p>
    <w:p w14:paraId="77CAD87B" w14:textId="77777777" w:rsidR="007E5EF7" w:rsidRPr="007E5EF7" w:rsidRDefault="007E5EF7" w:rsidP="007E5EF7">
      <w:pPr>
        <w:rPr>
          <w:rFonts w:ascii="Calibri" w:hAnsi="Calibri"/>
          <w:i/>
          <w:sz w:val="22"/>
          <w:szCs w:val="22"/>
          <w:lang w:val="fr-FR"/>
        </w:rPr>
      </w:pPr>
    </w:p>
    <w:p w14:paraId="5AF64300" w14:textId="3894B427" w:rsidR="007E5EF7" w:rsidRPr="000E0696" w:rsidRDefault="007E5EF7" w:rsidP="0029110A">
      <w:pPr>
        <w:pStyle w:val="ListParagraph"/>
        <w:numPr>
          <w:ilvl w:val="0"/>
          <w:numId w:val="13"/>
        </w:numPr>
        <w:rPr>
          <w:rFonts w:ascii="Calibri" w:hAnsi="Calibri"/>
          <w:b/>
          <w:i/>
          <w:sz w:val="26"/>
          <w:szCs w:val="26"/>
          <w:lang w:val="fr-FR"/>
        </w:rPr>
      </w:pPr>
      <w:r w:rsidRPr="000E0696">
        <w:rPr>
          <w:rFonts w:ascii="Calibri" w:hAnsi="Calibri"/>
          <w:b/>
          <w:i/>
          <w:sz w:val="26"/>
          <w:szCs w:val="26"/>
          <w:lang w:val="fr-FR"/>
        </w:rPr>
        <w:t>Cartographie des Systèmes des Marchés Clés</w:t>
      </w:r>
    </w:p>
    <w:p w14:paraId="35E0FF51" w14:textId="77777777" w:rsidR="007E5EF7" w:rsidRDefault="007E5EF7" w:rsidP="007E5EF7">
      <w:pPr>
        <w:rPr>
          <w:rFonts w:ascii="Calibri" w:hAnsi="Calibri"/>
          <w:b/>
          <w:sz w:val="26"/>
          <w:szCs w:val="26"/>
          <w:lang w:val="fr-FR"/>
        </w:rPr>
      </w:pPr>
    </w:p>
    <w:p w14:paraId="28D5DECC" w14:textId="49EFA64C" w:rsidR="00337A7C" w:rsidRPr="00337A7C" w:rsidRDefault="00337A7C" w:rsidP="007E5EF7">
      <w:pPr>
        <w:rPr>
          <w:rFonts w:ascii="Calibri" w:hAnsi="Calibri"/>
          <w:sz w:val="22"/>
          <w:szCs w:val="22"/>
          <w:lang w:val="fr-FR"/>
        </w:rPr>
      </w:pPr>
      <w:r>
        <w:rPr>
          <w:rFonts w:ascii="Calibri" w:hAnsi="Calibri"/>
          <w:sz w:val="22"/>
          <w:szCs w:val="22"/>
          <w:lang w:val="fr-FR"/>
        </w:rPr>
        <w:t>La/les cartographie(s) ci-dessous illustre</w:t>
      </w:r>
      <w:r w:rsidR="00CD526A">
        <w:rPr>
          <w:rFonts w:ascii="Calibri" w:hAnsi="Calibri"/>
          <w:sz w:val="22"/>
          <w:szCs w:val="22"/>
          <w:lang w:val="fr-FR"/>
        </w:rPr>
        <w:t>(</w:t>
      </w:r>
      <w:r>
        <w:rPr>
          <w:rFonts w:ascii="Calibri" w:hAnsi="Calibri"/>
          <w:sz w:val="22"/>
          <w:szCs w:val="22"/>
          <w:lang w:val="fr-FR"/>
        </w:rPr>
        <w:t>nt</w:t>
      </w:r>
      <w:r w:rsidR="00CD526A">
        <w:rPr>
          <w:rFonts w:ascii="Calibri" w:hAnsi="Calibri"/>
          <w:sz w:val="22"/>
          <w:szCs w:val="22"/>
          <w:lang w:val="fr-FR"/>
        </w:rPr>
        <w:t>)</w:t>
      </w:r>
      <w:r>
        <w:rPr>
          <w:rFonts w:ascii="Calibri" w:hAnsi="Calibri"/>
          <w:sz w:val="22"/>
          <w:szCs w:val="22"/>
          <w:lang w:val="fr-FR"/>
        </w:rPr>
        <w:t xml:space="preserve"> le mouvement des articles clés vers les populations </w:t>
      </w:r>
      <w:r w:rsidR="00CD526A">
        <w:rPr>
          <w:rFonts w:ascii="Calibri" w:hAnsi="Calibri"/>
          <w:sz w:val="22"/>
          <w:szCs w:val="22"/>
          <w:lang w:val="fr-FR"/>
        </w:rPr>
        <w:t>ciblées</w:t>
      </w:r>
      <w:r>
        <w:rPr>
          <w:rFonts w:ascii="Calibri" w:hAnsi="Calibri"/>
          <w:sz w:val="22"/>
          <w:szCs w:val="22"/>
          <w:lang w:val="fr-FR"/>
        </w:rPr>
        <w:t>, et comment ces matériaux/main d’œuvre se transforme</w:t>
      </w:r>
      <w:r w:rsidR="00CD526A">
        <w:rPr>
          <w:rFonts w:ascii="Calibri" w:hAnsi="Calibri"/>
          <w:sz w:val="22"/>
          <w:szCs w:val="22"/>
          <w:lang w:val="fr-FR"/>
        </w:rPr>
        <w:t>nt</w:t>
      </w:r>
      <w:r>
        <w:rPr>
          <w:rFonts w:ascii="Calibri" w:hAnsi="Calibri"/>
          <w:sz w:val="22"/>
          <w:szCs w:val="22"/>
          <w:lang w:val="fr-FR"/>
        </w:rPr>
        <w:t xml:space="preserve"> avant d’arriver</w:t>
      </w:r>
      <w:r w:rsidR="00CD526A">
        <w:rPr>
          <w:rFonts w:ascii="Calibri" w:hAnsi="Calibri"/>
          <w:sz w:val="22"/>
          <w:szCs w:val="22"/>
          <w:lang w:val="fr-FR"/>
        </w:rPr>
        <w:t xml:space="preserve"> sur les marchés</w:t>
      </w:r>
      <w:r>
        <w:rPr>
          <w:rFonts w:ascii="Calibri" w:hAnsi="Calibri"/>
          <w:sz w:val="22"/>
          <w:szCs w:val="22"/>
          <w:lang w:val="fr-FR"/>
        </w:rPr>
        <w:t xml:space="preserve">, ainsi que l’infrastructure, les tendances et les normes qui l’influencent. </w:t>
      </w:r>
    </w:p>
    <w:p w14:paraId="2FB097E8" w14:textId="77777777" w:rsidR="00337A7C" w:rsidRDefault="00337A7C" w:rsidP="007E5EF7">
      <w:pPr>
        <w:rPr>
          <w:rFonts w:ascii="Calibri" w:hAnsi="Calibri"/>
          <w:i/>
          <w:sz w:val="22"/>
          <w:szCs w:val="22"/>
          <w:lang w:val="fr-FR"/>
        </w:rPr>
      </w:pPr>
    </w:p>
    <w:p w14:paraId="21443856" w14:textId="5FA91858" w:rsidR="007E5EF7" w:rsidRPr="007E5EF7" w:rsidRDefault="00337A7C" w:rsidP="007E5EF7">
      <w:pPr>
        <w:rPr>
          <w:rFonts w:ascii="Calibri" w:hAnsi="Calibri"/>
          <w:i/>
          <w:sz w:val="22"/>
          <w:szCs w:val="22"/>
          <w:lang w:val="fr-FR"/>
        </w:rPr>
      </w:pPr>
      <w:r>
        <w:rPr>
          <w:rFonts w:ascii="Calibri" w:hAnsi="Calibri"/>
          <w:i/>
          <w:sz w:val="22"/>
          <w:szCs w:val="22"/>
          <w:lang w:val="fr-FR"/>
        </w:rPr>
        <w:t>Insérer</w:t>
      </w:r>
      <w:r w:rsidR="007E5EF7">
        <w:rPr>
          <w:rFonts w:ascii="Calibri" w:hAnsi="Calibri"/>
          <w:i/>
          <w:sz w:val="22"/>
          <w:szCs w:val="22"/>
          <w:lang w:val="fr-FR"/>
        </w:rPr>
        <w:t xml:space="preserve"> </w:t>
      </w:r>
      <w:r>
        <w:rPr>
          <w:rFonts w:ascii="Calibri" w:hAnsi="Calibri"/>
          <w:i/>
          <w:sz w:val="22"/>
          <w:szCs w:val="22"/>
          <w:lang w:val="fr-FR"/>
        </w:rPr>
        <w:t xml:space="preserve">la cartographie finale des articles clés ici.  Il est important de mettre à jour les cartographies préliminaires (Fiche 1B), fait avant la descente sur terrain, avec les informations collectées pendant l’étude.  Noter les volumes et prix des matériaux </w:t>
      </w:r>
      <w:r w:rsidR="00CD526A">
        <w:rPr>
          <w:rFonts w:ascii="Calibri" w:hAnsi="Calibri"/>
          <w:i/>
          <w:sz w:val="22"/>
          <w:szCs w:val="22"/>
          <w:lang w:val="fr-FR"/>
        </w:rPr>
        <w:t>à</w:t>
      </w:r>
      <w:r>
        <w:rPr>
          <w:rFonts w:ascii="Calibri" w:hAnsi="Calibri"/>
          <w:i/>
          <w:sz w:val="22"/>
          <w:szCs w:val="22"/>
          <w:lang w:val="fr-FR"/>
        </w:rPr>
        <w:t xml:space="preserve"> chaque étape, ainsi que le nombre des différents commerçants/artisans.</w:t>
      </w:r>
    </w:p>
    <w:p w14:paraId="758A6FF7" w14:textId="77777777" w:rsidR="007E5EF7" w:rsidRDefault="007E5EF7" w:rsidP="003E671C">
      <w:pPr>
        <w:pStyle w:val="ListParagraph"/>
        <w:ind w:left="284"/>
        <w:rPr>
          <w:rFonts w:ascii="Calibri" w:hAnsi="Calibri"/>
          <w:b/>
          <w:color w:val="0070C0"/>
          <w:sz w:val="28"/>
          <w:szCs w:val="22"/>
          <w:lang w:val="fr-FR"/>
        </w:rPr>
      </w:pPr>
    </w:p>
    <w:p w14:paraId="7425DF21" w14:textId="77777777" w:rsidR="007D22B0" w:rsidRDefault="007D22B0">
      <w:pPr>
        <w:rPr>
          <w:rFonts w:ascii="Calibri" w:hAnsi="Calibri"/>
          <w:b/>
          <w:color w:val="C00000"/>
          <w:sz w:val="28"/>
          <w:szCs w:val="22"/>
          <w:lang w:val="fr-FR"/>
        </w:rPr>
      </w:pPr>
      <w:r>
        <w:rPr>
          <w:rFonts w:ascii="Calibri" w:hAnsi="Calibri"/>
          <w:b/>
          <w:color w:val="C00000"/>
          <w:sz w:val="28"/>
          <w:szCs w:val="22"/>
          <w:lang w:val="fr-FR"/>
        </w:rPr>
        <w:br w:type="page"/>
      </w:r>
    </w:p>
    <w:p w14:paraId="1686614B" w14:textId="1B21A0E3" w:rsidR="00DF4E75" w:rsidRPr="00510F84" w:rsidRDefault="003E671C" w:rsidP="0029110A">
      <w:pPr>
        <w:pStyle w:val="ListParagraph"/>
        <w:numPr>
          <w:ilvl w:val="0"/>
          <w:numId w:val="13"/>
        </w:numPr>
        <w:ind w:left="284" w:hanging="284"/>
        <w:rPr>
          <w:rFonts w:ascii="Calibri" w:hAnsi="Calibri"/>
          <w:b/>
          <w:color w:val="C00000"/>
          <w:sz w:val="28"/>
          <w:szCs w:val="22"/>
          <w:lang w:val="fr-FR"/>
        </w:rPr>
      </w:pPr>
      <w:r w:rsidRPr="007E5EF7">
        <w:rPr>
          <w:rFonts w:ascii="Calibri" w:hAnsi="Calibri"/>
          <w:b/>
          <w:color w:val="C00000"/>
          <w:sz w:val="28"/>
          <w:szCs w:val="22"/>
          <w:lang w:val="fr-FR"/>
        </w:rPr>
        <w:lastRenderedPageBreak/>
        <w:t>Les Résultats</w:t>
      </w:r>
    </w:p>
    <w:p w14:paraId="44A412D5" w14:textId="7517E339" w:rsidR="00DA2759" w:rsidRPr="007D22B0" w:rsidRDefault="004751A1" w:rsidP="0029110A">
      <w:pPr>
        <w:pStyle w:val="ListParagraph"/>
        <w:numPr>
          <w:ilvl w:val="0"/>
          <w:numId w:val="8"/>
        </w:numPr>
        <w:spacing w:before="240" w:after="120"/>
        <w:ind w:left="284" w:hanging="284"/>
        <w:contextualSpacing w:val="0"/>
        <w:rPr>
          <w:rFonts w:ascii="Calibri" w:hAnsi="Calibri"/>
          <w:b/>
          <w:sz w:val="26"/>
          <w:szCs w:val="26"/>
          <w:lang w:val="fr-FR"/>
        </w:rPr>
      </w:pPr>
      <w:r w:rsidRPr="007D22B0">
        <w:rPr>
          <w:rFonts w:ascii="Calibri" w:hAnsi="Calibri"/>
          <w:b/>
          <w:sz w:val="26"/>
          <w:szCs w:val="26"/>
          <w:lang w:val="fr-FR"/>
        </w:rPr>
        <w:t xml:space="preserve">Besoins, Préférences, Accès et Risques du point de vue des populations </w:t>
      </w:r>
      <w:r w:rsidR="00CD526A" w:rsidRPr="007D22B0">
        <w:rPr>
          <w:rFonts w:ascii="Calibri" w:hAnsi="Calibri"/>
          <w:b/>
          <w:sz w:val="26"/>
          <w:szCs w:val="26"/>
          <w:lang w:val="fr-FR"/>
        </w:rPr>
        <w:t>ciblé</w:t>
      </w:r>
      <w:r w:rsidR="00CD526A">
        <w:rPr>
          <w:rFonts w:ascii="Calibri" w:hAnsi="Calibri"/>
          <w:b/>
          <w:sz w:val="26"/>
          <w:szCs w:val="26"/>
          <w:lang w:val="fr-FR"/>
        </w:rPr>
        <w:t>e</w:t>
      </w:r>
      <w:r w:rsidR="00CD526A" w:rsidRPr="007D22B0">
        <w:rPr>
          <w:rFonts w:ascii="Calibri" w:hAnsi="Calibri"/>
          <w:b/>
          <w:sz w:val="26"/>
          <w:szCs w:val="26"/>
          <w:lang w:val="fr-FR"/>
        </w:rPr>
        <w:t>s</w:t>
      </w:r>
      <w:r w:rsidR="00CD526A">
        <w:rPr>
          <w:rFonts w:ascii="Calibri" w:hAnsi="Calibri"/>
          <w:b/>
          <w:sz w:val="26"/>
          <w:szCs w:val="26"/>
          <w:lang w:val="fr-FR"/>
        </w:rPr>
        <w:t> :</w:t>
      </w:r>
    </w:p>
    <w:p w14:paraId="272DE973" w14:textId="77777777" w:rsidR="00B3431D" w:rsidRPr="00285BCB" w:rsidRDefault="00B3431D" w:rsidP="00B4652A">
      <w:pPr>
        <w:shd w:val="clear" w:color="auto" w:fill="F2DBDB" w:themeFill="accent2" w:themeFillTint="33"/>
        <w:spacing w:before="240" w:after="120"/>
        <w:rPr>
          <w:rFonts w:ascii="Calibri" w:hAnsi="Calibri"/>
          <w:sz w:val="22"/>
          <w:szCs w:val="20"/>
          <w:lang w:val="fr-FR"/>
        </w:rPr>
      </w:pPr>
      <w:r w:rsidRPr="00285BCB">
        <w:rPr>
          <w:rFonts w:ascii="Calibri" w:hAnsi="Calibri"/>
          <w:sz w:val="22"/>
          <w:szCs w:val="20"/>
          <w:u w:val="single"/>
          <w:lang w:val="fr-FR"/>
        </w:rPr>
        <w:t xml:space="preserve">Objectifs : </w:t>
      </w:r>
    </w:p>
    <w:p w14:paraId="0864BC64" w14:textId="65DE007B" w:rsidR="008D7D4F" w:rsidRPr="008D7D4F" w:rsidRDefault="008D7D4F"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 xml:space="preserve">Préciser les besoins prioritaires et les préférences des </w:t>
      </w:r>
      <w:proofErr w:type="spellStart"/>
      <w:r w:rsidRPr="008D7D4F">
        <w:rPr>
          <w:rFonts w:ascii="Calibri" w:hAnsi="Calibri"/>
          <w:sz w:val="22"/>
          <w:szCs w:val="20"/>
          <w:lang w:val="fr-FR"/>
        </w:rPr>
        <w:t>PoC</w:t>
      </w:r>
      <w:proofErr w:type="spellEnd"/>
      <w:r w:rsidR="00CD526A">
        <w:rPr>
          <w:rFonts w:ascii="Calibri" w:hAnsi="Calibri"/>
          <w:sz w:val="22"/>
          <w:szCs w:val="20"/>
          <w:lang w:val="fr-FR"/>
        </w:rPr>
        <w:t> ;</w:t>
      </w:r>
    </w:p>
    <w:p w14:paraId="1B9BF8A9" w14:textId="7F788070" w:rsidR="008D7D4F" w:rsidRPr="008D7D4F" w:rsidRDefault="008D7D4F"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 xml:space="preserve">Identifier les marchés fréquentés et utilisés par les </w:t>
      </w:r>
      <w:proofErr w:type="spellStart"/>
      <w:r w:rsidRPr="008D7D4F">
        <w:rPr>
          <w:rFonts w:ascii="Calibri" w:hAnsi="Calibri"/>
          <w:sz w:val="22"/>
          <w:szCs w:val="20"/>
          <w:lang w:val="fr-FR"/>
        </w:rPr>
        <w:t>PoC</w:t>
      </w:r>
      <w:proofErr w:type="spellEnd"/>
      <w:r w:rsidR="00CD526A">
        <w:rPr>
          <w:rFonts w:ascii="Calibri" w:hAnsi="Calibri"/>
          <w:sz w:val="22"/>
          <w:szCs w:val="20"/>
          <w:lang w:val="fr-FR"/>
        </w:rPr>
        <w:t> ;</w:t>
      </w:r>
    </w:p>
    <w:p w14:paraId="499F24F0" w14:textId="6BF58E32" w:rsidR="008D7D4F" w:rsidRPr="008D7D4F" w:rsidRDefault="008D7D4F"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 xml:space="preserve">Vérifier la capacité des </w:t>
      </w:r>
      <w:proofErr w:type="spellStart"/>
      <w:r w:rsidRPr="008D7D4F">
        <w:rPr>
          <w:rFonts w:ascii="Calibri" w:hAnsi="Calibri"/>
          <w:sz w:val="22"/>
          <w:szCs w:val="20"/>
          <w:lang w:val="fr-FR"/>
        </w:rPr>
        <w:t>PoC</w:t>
      </w:r>
      <w:proofErr w:type="spellEnd"/>
      <w:r w:rsidRPr="008D7D4F">
        <w:rPr>
          <w:rFonts w:ascii="Calibri" w:hAnsi="Calibri"/>
          <w:sz w:val="22"/>
          <w:szCs w:val="20"/>
          <w:lang w:val="fr-FR"/>
        </w:rPr>
        <w:t xml:space="preserve"> à accéder directement à ce marché (accès physique et social aux marchés, de manière sûre et adéquate)</w:t>
      </w:r>
      <w:r w:rsidR="00CD526A">
        <w:rPr>
          <w:rFonts w:ascii="Calibri" w:hAnsi="Calibri"/>
          <w:sz w:val="22"/>
          <w:szCs w:val="20"/>
          <w:lang w:val="fr-FR"/>
        </w:rPr>
        <w:t> ;</w:t>
      </w:r>
    </w:p>
    <w:p w14:paraId="7958F834" w14:textId="3074FA31" w:rsidR="008D7D4F" w:rsidRPr="008D7D4F" w:rsidRDefault="008D7D4F"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 xml:space="preserve">Les </w:t>
      </w:r>
      <w:proofErr w:type="spellStart"/>
      <w:r w:rsidRPr="008D7D4F">
        <w:rPr>
          <w:rFonts w:ascii="Calibri" w:hAnsi="Calibri"/>
          <w:sz w:val="22"/>
          <w:szCs w:val="20"/>
          <w:lang w:val="fr-FR"/>
        </w:rPr>
        <w:t>PoC</w:t>
      </w:r>
      <w:proofErr w:type="spellEnd"/>
      <w:r w:rsidRPr="008D7D4F">
        <w:rPr>
          <w:rFonts w:ascii="Calibri" w:hAnsi="Calibri"/>
          <w:sz w:val="22"/>
          <w:szCs w:val="20"/>
          <w:lang w:val="fr-FR"/>
        </w:rPr>
        <w:t xml:space="preserve"> achètent-</w:t>
      </w:r>
      <w:r w:rsidR="00CD526A">
        <w:rPr>
          <w:rFonts w:ascii="Calibri" w:hAnsi="Calibri"/>
          <w:sz w:val="22"/>
          <w:szCs w:val="20"/>
          <w:lang w:val="fr-FR"/>
        </w:rPr>
        <w:t>elles</w:t>
      </w:r>
      <w:r w:rsidRPr="008D7D4F">
        <w:rPr>
          <w:rFonts w:ascii="Calibri" w:hAnsi="Calibri"/>
          <w:sz w:val="22"/>
          <w:szCs w:val="20"/>
          <w:lang w:val="fr-FR"/>
        </w:rPr>
        <w:t xml:space="preserve"> déjà certains articles d’intérêt ? Lesquels et où ? Les trouvent-ils facilement ?</w:t>
      </w:r>
    </w:p>
    <w:p w14:paraId="6536EE1B" w14:textId="47CA1A08" w:rsidR="008D7D4F" w:rsidRPr="008D7D4F" w:rsidRDefault="008D7D4F"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 xml:space="preserve">Quels articles ne parviennent-ils pas à trouver, ou </w:t>
      </w:r>
      <w:r w:rsidR="00CD526A">
        <w:rPr>
          <w:rFonts w:ascii="Calibri" w:hAnsi="Calibri"/>
          <w:sz w:val="22"/>
          <w:szCs w:val="20"/>
          <w:lang w:val="fr-FR"/>
        </w:rPr>
        <w:t xml:space="preserve">qu’elles trouvent </w:t>
      </w:r>
      <w:r w:rsidRPr="008D7D4F">
        <w:rPr>
          <w:rFonts w:ascii="Calibri" w:hAnsi="Calibri"/>
          <w:sz w:val="22"/>
          <w:szCs w:val="20"/>
          <w:lang w:val="fr-FR"/>
        </w:rPr>
        <w:t>avec difficultés ?</w:t>
      </w:r>
    </w:p>
    <w:p w14:paraId="07596E89" w14:textId="5D4B0844" w:rsidR="008D7D4F" w:rsidRPr="008D7D4F" w:rsidRDefault="008D7D4F"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 xml:space="preserve">Identifier les moyens de paiement et de réception d’argent utilisés ou connus par les </w:t>
      </w:r>
      <w:proofErr w:type="spellStart"/>
      <w:r w:rsidRPr="008D7D4F">
        <w:rPr>
          <w:rFonts w:ascii="Calibri" w:hAnsi="Calibri"/>
          <w:sz w:val="22"/>
          <w:szCs w:val="20"/>
          <w:lang w:val="fr-FR"/>
        </w:rPr>
        <w:t>PoC</w:t>
      </w:r>
      <w:proofErr w:type="spellEnd"/>
      <w:r w:rsidRPr="008D7D4F">
        <w:rPr>
          <w:rFonts w:ascii="Calibri" w:hAnsi="Calibri"/>
          <w:sz w:val="22"/>
          <w:szCs w:val="20"/>
          <w:lang w:val="fr-FR"/>
        </w:rPr>
        <w:t xml:space="preserve"> - Comment les destinataires prévus obtiennent-ils normalement de l’argent (ex. banques</w:t>
      </w:r>
      <w:proofErr w:type="gramStart"/>
      <w:r w:rsidRPr="008D7D4F">
        <w:rPr>
          <w:rFonts w:ascii="Calibri" w:hAnsi="Calibri"/>
          <w:sz w:val="22"/>
          <w:szCs w:val="20"/>
          <w:lang w:val="fr-FR"/>
        </w:rPr>
        <w:t>,,</w:t>
      </w:r>
      <w:proofErr w:type="gramEnd"/>
      <w:r w:rsidRPr="008D7D4F">
        <w:rPr>
          <w:rFonts w:ascii="Calibri" w:hAnsi="Calibri"/>
          <w:sz w:val="22"/>
          <w:szCs w:val="20"/>
          <w:lang w:val="fr-FR"/>
        </w:rPr>
        <w:t xml:space="preserve"> agents de transfert) ? </w:t>
      </w:r>
    </w:p>
    <w:p w14:paraId="0CF22064" w14:textId="50B04126" w:rsidR="008D7D4F" w:rsidRDefault="0077321D" w:rsidP="0029110A">
      <w:pPr>
        <w:numPr>
          <w:ilvl w:val="0"/>
          <w:numId w:val="11"/>
        </w:numPr>
        <w:shd w:val="clear" w:color="auto" w:fill="F2DBDB" w:themeFill="accent2" w:themeFillTint="33"/>
        <w:ind w:left="360"/>
        <w:rPr>
          <w:rFonts w:ascii="Calibri" w:hAnsi="Calibri"/>
          <w:sz w:val="22"/>
          <w:szCs w:val="20"/>
          <w:lang w:val="fr-FR"/>
        </w:rPr>
      </w:pPr>
      <w:r w:rsidRPr="008D7D4F">
        <w:rPr>
          <w:rFonts w:ascii="Calibri" w:hAnsi="Calibri"/>
          <w:sz w:val="22"/>
          <w:szCs w:val="20"/>
          <w:lang w:val="fr-FR"/>
        </w:rPr>
        <w:t>Pré</w:t>
      </w:r>
      <w:r w:rsidR="008D7D4F" w:rsidRPr="008D7D4F">
        <w:rPr>
          <w:rFonts w:ascii="Calibri" w:hAnsi="Calibri"/>
          <w:sz w:val="22"/>
          <w:szCs w:val="20"/>
          <w:lang w:val="fr-FR"/>
        </w:rPr>
        <w:t xml:space="preserve">-identifier les risques en matière de protection pour les </w:t>
      </w:r>
      <w:proofErr w:type="spellStart"/>
      <w:r w:rsidR="008D7D4F" w:rsidRPr="008D7D4F">
        <w:rPr>
          <w:rFonts w:ascii="Calibri" w:hAnsi="Calibri"/>
          <w:sz w:val="22"/>
          <w:szCs w:val="20"/>
          <w:lang w:val="fr-FR"/>
        </w:rPr>
        <w:t>PoC</w:t>
      </w:r>
      <w:proofErr w:type="spellEnd"/>
    </w:p>
    <w:p w14:paraId="0DAC7EF8" w14:textId="4D717613" w:rsidR="0077321D" w:rsidRPr="0077321D" w:rsidRDefault="0077321D" w:rsidP="0029110A">
      <w:pPr>
        <w:numPr>
          <w:ilvl w:val="0"/>
          <w:numId w:val="11"/>
        </w:numPr>
        <w:shd w:val="clear" w:color="auto" w:fill="F2DBDB" w:themeFill="accent2" w:themeFillTint="33"/>
        <w:ind w:left="360"/>
        <w:rPr>
          <w:rFonts w:ascii="Calibri" w:hAnsi="Calibri"/>
          <w:sz w:val="22"/>
          <w:szCs w:val="20"/>
          <w:lang w:val="fr-FR"/>
        </w:rPr>
      </w:pPr>
      <w:r w:rsidRPr="0077321D">
        <w:rPr>
          <w:rFonts w:ascii="Calibri" w:hAnsi="Calibri"/>
          <w:sz w:val="22"/>
          <w:szCs w:val="20"/>
          <w:lang w:val="fr-FR"/>
        </w:rPr>
        <w:t>Identifier les expériences et leçons apprises en termes d’interventions monétaires dans la zone</w:t>
      </w:r>
    </w:p>
    <w:p w14:paraId="7D5AFF36" w14:textId="17F90415" w:rsidR="00E722AA" w:rsidRPr="001C41EC" w:rsidRDefault="00E722AA" w:rsidP="0029110A">
      <w:pPr>
        <w:pStyle w:val="ListParagraph"/>
        <w:numPr>
          <w:ilvl w:val="0"/>
          <w:numId w:val="11"/>
        </w:numPr>
        <w:spacing w:before="240" w:after="120"/>
        <w:ind w:left="714" w:hanging="357"/>
        <w:contextualSpacing w:val="0"/>
        <w:rPr>
          <w:rFonts w:ascii="Calibri" w:hAnsi="Calibri"/>
          <w:b/>
          <w:sz w:val="22"/>
          <w:szCs w:val="20"/>
          <w:u w:val="single"/>
          <w:lang w:val="fr-FR"/>
        </w:rPr>
      </w:pPr>
      <w:r w:rsidRPr="001C41EC">
        <w:rPr>
          <w:rFonts w:ascii="Calibri" w:hAnsi="Calibri"/>
          <w:b/>
          <w:sz w:val="22"/>
          <w:szCs w:val="20"/>
          <w:u w:val="single"/>
          <w:lang w:val="fr-FR"/>
        </w:rPr>
        <w:t>Observations :</w:t>
      </w:r>
    </w:p>
    <w:p w14:paraId="4808D9E9" w14:textId="033CC63B" w:rsidR="0077321D" w:rsidRPr="003F326C" w:rsidRDefault="00D206E5" w:rsidP="003F326C">
      <w:pPr>
        <w:spacing w:after="120"/>
        <w:rPr>
          <w:rFonts w:ascii="Calibri" w:hAnsi="Calibri"/>
          <w:i/>
          <w:color w:val="0070C0"/>
          <w:sz w:val="20"/>
          <w:szCs w:val="20"/>
          <w:lang w:val="fr-FR"/>
        </w:rPr>
      </w:pPr>
      <w:r w:rsidRPr="001C41EC">
        <w:rPr>
          <w:rFonts w:ascii="Calibri" w:hAnsi="Calibri"/>
          <w:i/>
          <w:color w:val="0070C0"/>
          <w:sz w:val="20"/>
          <w:szCs w:val="20"/>
          <w:lang w:val="fr-FR"/>
        </w:rPr>
        <w:t xml:space="preserve">Faire ici une synthèse des réponses obtenues lors des entretiens. Dans la mesure du possible, tenter de fournir des éléments de </w:t>
      </w:r>
      <w:r w:rsidR="00C92767" w:rsidRPr="001C41EC">
        <w:rPr>
          <w:rFonts w:ascii="Calibri" w:hAnsi="Calibri"/>
          <w:i/>
          <w:color w:val="0070C0"/>
          <w:sz w:val="20"/>
          <w:szCs w:val="20"/>
          <w:lang w:val="fr-FR"/>
        </w:rPr>
        <w:t>réponses</w:t>
      </w:r>
      <w:r w:rsidRPr="001C41EC">
        <w:rPr>
          <w:rFonts w:ascii="Calibri" w:hAnsi="Calibri"/>
          <w:i/>
          <w:color w:val="0070C0"/>
          <w:sz w:val="20"/>
          <w:szCs w:val="20"/>
          <w:lang w:val="fr-FR"/>
        </w:rPr>
        <w:t xml:space="preserve"> </w:t>
      </w:r>
      <w:r w:rsidR="00C92767" w:rsidRPr="001C41EC">
        <w:rPr>
          <w:rFonts w:ascii="Calibri" w:hAnsi="Calibri"/>
          <w:i/>
          <w:color w:val="0070C0"/>
          <w:sz w:val="20"/>
          <w:szCs w:val="20"/>
          <w:lang w:val="fr-FR"/>
        </w:rPr>
        <w:t>à</w:t>
      </w:r>
      <w:r w:rsidRPr="001C41EC">
        <w:rPr>
          <w:rFonts w:ascii="Calibri" w:hAnsi="Calibri"/>
          <w:i/>
          <w:color w:val="0070C0"/>
          <w:sz w:val="20"/>
          <w:szCs w:val="20"/>
          <w:lang w:val="fr-FR"/>
        </w:rPr>
        <w:t xml:space="preserve"> chaque question. </w:t>
      </w:r>
      <w:r w:rsidR="00C92767" w:rsidRPr="001C41EC">
        <w:rPr>
          <w:rFonts w:ascii="Calibri" w:hAnsi="Calibri"/>
          <w:i/>
          <w:color w:val="0070C0"/>
          <w:sz w:val="20"/>
          <w:szCs w:val="20"/>
          <w:lang w:val="fr-FR"/>
        </w:rPr>
        <w:t>Selon les cas</w:t>
      </w:r>
      <w:r w:rsidRPr="001C41EC">
        <w:rPr>
          <w:rFonts w:ascii="Calibri" w:hAnsi="Calibri"/>
          <w:i/>
          <w:color w:val="0070C0"/>
          <w:sz w:val="20"/>
          <w:szCs w:val="20"/>
          <w:lang w:val="fr-FR"/>
        </w:rPr>
        <w:t xml:space="preserve">, indiquer les </w:t>
      </w:r>
      <w:r w:rsidR="00C92767" w:rsidRPr="001C41EC">
        <w:rPr>
          <w:rFonts w:ascii="Calibri" w:hAnsi="Calibri"/>
          <w:i/>
          <w:color w:val="0070C0"/>
          <w:sz w:val="20"/>
          <w:szCs w:val="20"/>
          <w:lang w:val="fr-FR"/>
        </w:rPr>
        <w:t>différences</w:t>
      </w:r>
      <w:r w:rsidRPr="001C41EC">
        <w:rPr>
          <w:rFonts w:ascii="Calibri" w:hAnsi="Calibri"/>
          <w:i/>
          <w:color w:val="0070C0"/>
          <w:sz w:val="20"/>
          <w:szCs w:val="20"/>
          <w:lang w:val="fr-FR"/>
        </w:rPr>
        <w:t xml:space="preserve"> </w:t>
      </w:r>
      <w:r w:rsidR="00C92767" w:rsidRPr="001C41EC">
        <w:rPr>
          <w:rFonts w:ascii="Calibri" w:hAnsi="Calibri"/>
          <w:i/>
          <w:color w:val="0070C0"/>
          <w:sz w:val="20"/>
          <w:szCs w:val="20"/>
          <w:lang w:val="fr-FR"/>
        </w:rPr>
        <w:t>observées</w:t>
      </w:r>
      <w:r w:rsidRPr="001C41EC">
        <w:rPr>
          <w:rFonts w:ascii="Calibri" w:hAnsi="Calibri"/>
          <w:i/>
          <w:color w:val="0070C0"/>
          <w:sz w:val="20"/>
          <w:szCs w:val="20"/>
          <w:lang w:val="fr-FR"/>
        </w:rPr>
        <w:t xml:space="preserve"> selon les </w:t>
      </w:r>
      <w:r w:rsidR="00C92767" w:rsidRPr="001C41EC">
        <w:rPr>
          <w:rFonts w:ascii="Calibri" w:hAnsi="Calibri"/>
          <w:i/>
          <w:color w:val="0070C0"/>
          <w:sz w:val="20"/>
          <w:szCs w:val="20"/>
          <w:lang w:val="fr-FR"/>
        </w:rPr>
        <w:t>localités</w:t>
      </w:r>
      <w:r w:rsidRPr="001C41EC">
        <w:rPr>
          <w:rFonts w:ascii="Calibri" w:hAnsi="Calibri"/>
          <w:i/>
          <w:color w:val="0070C0"/>
          <w:sz w:val="20"/>
          <w:szCs w:val="20"/>
          <w:lang w:val="fr-FR"/>
        </w:rPr>
        <w:t xml:space="preserve">, selon les </w:t>
      </w:r>
      <w:r w:rsidR="00C92767" w:rsidRPr="001C41EC">
        <w:rPr>
          <w:rFonts w:ascii="Calibri" w:hAnsi="Calibri"/>
          <w:i/>
          <w:color w:val="0070C0"/>
          <w:sz w:val="20"/>
          <w:szCs w:val="20"/>
          <w:lang w:val="fr-FR"/>
        </w:rPr>
        <w:t>catégories</w:t>
      </w:r>
      <w:r w:rsidRPr="001C41EC">
        <w:rPr>
          <w:rFonts w:ascii="Calibri" w:hAnsi="Calibri"/>
          <w:i/>
          <w:color w:val="0070C0"/>
          <w:sz w:val="20"/>
          <w:szCs w:val="20"/>
          <w:lang w:val="fr-FR"/>
        </w:rPr>
        <w:t xml:space="preserve"> de populations (notamment en ce qui </w:t>
      </w:r>
      <w:r w:rsidR="00C92767" w:rsidRPr="001C41EC">
        <w:rPr>
          <w:rFonts w:ascii="Calibri" w:hAnsi="Calibri"/>
          <w:i/>
          <w:color w:val="0070C0"/>
          <w:sz w:val="20"/>
          <w:szCs w:val="20"/>
          <w:lang w:val="fr-FR"/>
        </w:rPr>
        <w:t>concerne</w:t>
      </w:r>
      <w:r w:rsidRPr="001C41EC">
        <w:rPr>
          <w:rFonts w:ascii="Calibri" w:hAnsi="Calibri"/>
          <w:i/>
          <w:color w:val="0070C0"/>
          <w:sz w:val="20"/>
          <w:szCs w:val="20"/>
          <w:lang w:val="fr-FR"/>
        </w:rPr>
        <w:t xml:space="preserve"> les personnes </w:t>
      </w:r>
      <w:r w:rsidR="00C92767" w:rsidRPr="001C41EC">
        <w:rPr>
          <w:rFonts w:ascii="Calibri" w:hAnsi="Calibri"/>
          <w:i/>
          <w:color w:val="0070C0"/>
          <w:sz w:val="20"/>
          <w:szCs w:val="20"/>
          <w:lang w:val="fr-FR"/>
        </w:rPr>
        <w:t>à</w:t>
      </w:r>
      <w:r w:rsidRPr="001C41EC">
        <w:rPr>
          <w:rFonts w:ascii="Calibri" w:hAnsi="Calibri"/>
          <w:i/>
          <w:color w:val="0070C0"/>
          <w:sz w:val="20"/>
          <w:szCs w:val="20"/>
          <w:lang w:val="fr-FR"/>
        </w:rPr>
        <w:t xml:space="preserve"> besoin</w:t>
      </w:r>
      <w:r w:rsidR="00C92767" w:rsidRPr="001C41EC">
        <w:rPr>
          <w:rFonts w:ascii="Calibri" w:hAnsi="Calibri"/>
          <w:i/>
          <w:color w:val="0070C0"/>
          <w:sz w:val="20"/>
          <w:szCs w:val="20"/>
          <w:lang w:val="fr-FR"/>
        </w:rPr>
        <w:t>s</w:t>
      </w:r>
      <w:r w:rsidRPr="001C41EC">
        <w:rPr>
          <w:rFonts w:ascii="Calibri" w:hAnsi="Calibri"/>
          <w:i/>
          <w:color w:val="0070C0"/>
          <w:sz w:val="20"/>
          <w:szCs w:val="20"/>
          <w:lang w:val="fr-FR"/>
        </w:rPr>
        <w:t xml:space="preserve"> </w:t>
      </w:r>
      <w:r w:rsidR="00C92767" w:rsidRPr="001C41EC">
        <w:rPr>
          <w:rFonts w:ascii="Calibri" w:hAnsi="Calibri"/>
          <w:i/>
          <w:color w:val="0070C0"/>
          <w:sz w:val="20"/>
          <w:szCs w:val="20"/>
          <w:lang w:val="fr-FR"/>
        </w:rPr>
        <w:t>spécifiques</w:t>
      </w:r>
      <w:r w:rsidRPr="001C41EC">
        <w:rPr>
          <w:rFonts w:ascii="Calibri" w:hAnsi="Calibri"/>
          <w:i/>
          <w:color w:val="0070C0"/>
          <w:sz w:val="20"/>
          <w:szCs w:val="20"/>
          <w:lang w:val="fr-FR"/>
        </w:rPr>
        <w:t>)</w:t>
      </w:r>
      <w:r w:rsidR="00C92767" w:rsidRPr="001C41EC">
        <w:rPr>
          <w:rFonts w:ascii="Calibri" w:hAnsi="Calibri"/>
          <w:i/>
          <w:color w:val="0070C0"/>
          <w:sz w:val="20"/>
          <w:szCs w:val="20"/>
          <w:lang w:val="fr-FR"/>
        </w:rPr>
        <w:t xml:space="preserve"> et selon les biens et services considérés.</w:t>
      </w:r>
    </w:p>
    <w:p w14:paraId="169C8FBF" w14:textId="77777777" w:rsidR="0077321D" w:rsidRPr="00104EDD" w:rsidRDefault="0077321D" w:rsidP="00B3431D">
      <w:pPr>
        <w:spacing w:before="240" w:after="120"/>
        <w:rPr>
          <w:rFonts w:ascii="Calibri" w:hAnsi="Calibri"/>
          <w:b/>
          <w:i/>
          <w:sz w:val="22"/>
          <w:szCs w:val="20"/>
          <w:lang w:val="fr-FR"/>
        </w:rPr>
      </w:pPr>
      <w:proofErr w:type="spellStart"/>
      <w:r w:rsidRPr="00104EDD">
        <w:rPr>
          <w:rFonts w:ascii="Calibri" w:hAnsi="Calibri"/>
          <w:b/>
          <w:i/>
          <w:sz w:val="22"/>
          <w:szCs w:val="20"/>
          <w:lang w:val="fr-FR"/>
        </w:rPr>
        <w:t>Mapping</w:t>
      </w:r>
      <w:proofErr w:type="spellEnd"/>
      <w:r w:rsidRPr="00104EDD">
        <w:rPr>
          <w:rFonts w:ascii="Calibri" w:hAnsi="Calibri"/>
          <w:b/>
          <w:i/>
          <w:sz w:val="22"/>
          <w:szCs w:val="20"/>
          <w:lang w:val="fr-FR"/>
        </w:rPr>
        <w:t xml:space="preserve"> des interventions monétaires déjà mises en œuvre dans la zone par les acteurs humanitaires</w:t>
      </w:r>
    </w:p>
    <w:tbl>
      <w:tblPr>
        <w:tblStyle w:val="TableGrid"/>
        <w:tblW w:w="10372" w:type="dxa"/>
        <w:tblInd w:w="-365" w:type="dxa"/>
        <w:tblLook w:val="04A0" w:firstRow="1" w:lastRow="0" w:firstColumn="1" w:lastColumn="0" w:noHBand="0" w:noVBand="1"/>
      </w:tblPr>
      <w:tblGrid>
        <w:gridCol w:w="1641"/>
        <w:gridCol w:w="1291"/>
        <w:gridCol w:w="1641"/>
        <w:gridCol w:w="1383"/>
        <w:gridCol w:w="2774"/>
        <w:gridCol w:w="1642"/>
      </w:tblGrid>
      <w:tr w:rsidR="0077321D" w14:paraId="7843DE62" w14:textId="77777777" w:rsidTr="0077321D">
        <w:tc>
          <w:tcPr>
            <w:tcW w:w="1641" w:type="dxa"/>
            <w:shd w:val="clear" w:color="auto" w:fill="DBE5F1" w:themeFill="accent1" w:themeFillTint="33"/>
          </w:tcPr>
          <w:p w14:paraId="619B23C9" w14:textId="5771A81C" w:rsidR="0077321D" w:rsidRDefault="0077321D" w:rsidP="0077321D">
            <w:pPr>
              <w:rPr>
                <w:rFonts w:ascii="Calibri" w:hAnsi="Calibri"/>
                <w:b/>
                <w:sz w:val="22"/>
                <w:szCs w:val="20"/>
                <w:lang w:val="fr-FR"/>
              </w:rPr>
            </w:pPr>
            <w:r>
              <w:rPr>
                <w:rFonts w:ascii="Calibri" w:hAnsi="Calibri"/>
                <w:b/>
                <w:sz w:val="22"/>
                <w:szCs w:val="20"/>
                <w:lang w:val="fr-FR"/>
              </w:rPr>
              <w:t>Nom de l’organisation</w:t>
            </w:r>
          </w:p>
        </w:tc>
        <w:tc>
          <w:tcPr>
            <w:tcW w:w="1291" w:type="dxa"/>
            <w:shd w:val="clear" w:color="auto" w:fill="DBE5F1" w:themeFill="accent1" w:themeFillTint="33"/>
          </w:tcPr>
          <w:p w14:paraId="17B8C66A" w14:textId="3E4B1B81" w:rsidR="0077321D" w:rsidRDefault="0077321D" w:rsidP="0077321D">
            <w:pPr>
              <w:rPr>
                <w:rFonts w:ascii="Calibri" w:hAnsi="Calibri"/>
                <w:b/>
                <w:sz w:val="22"/>
                <w:szCs w:val="20"/>
                <w:lang w:val="fr-FR"/>
              </w:rPr>
            </w:pPr>
            <w:r>
              <w:rPr>
                <w:rFonts w:ascii="Calibri" w:hAnsi="Calibri"/>
                <w:b/>
                <w:sz w:val="22"/>
                <w:szCs w:val="20"/>
                <w:lang w:val="fr-FR"/>
              </w:rPr>
              <w:t>Type de programme ou secteur</w:t>
            </w:r>
          </w:p>
        </w:tc>
        <w:tc>
          <w:tcPr>
            <w:tcW w:w="1641" w:type="dxa"/>
            <w:shd w:val="clear" w:color="auto" w:fill="DBE5F1" w:themeFill="accent1" w:themeFillTint="33"/>
          </w:tcPr>
          <w:p w14:paraId="26A095AB" w14:textId="49AD8C94" w:rsidR="0077321D" w:rsidRDefault="0077321D" w:rsidP="0077321D">
            <w:pPr>
              <w:rPr>
                <w:rFonts w:ascii="Calibri" w:hAnsi="Calibri"/>
                <w:b/>
                <w:sz w:val="22"/>
                <w:szCs w:val="20"/>
                <w:lang w:val="fr-FR"/>
              </w:rPr>
            </w:pPr>
            <w:r>
              <w:rPr>
                <w:rFonts w:ascii="Calibri" w:hAnsi="Calibri"/>
                <w:b/>
                <w:sz w:val="22"/>
                <w:szCs w:val="20"/>
                <w:lang w:val="fr-FR"/>
              </w:rPr>
              <w:t xml:space="preserve">Type d’intervention monétaire </w:t>
            </w:r>
            <w:r w:rsidRPr="0077321D">
              <w:rPr>
                <w:rFonts w:ascii="Calibri" w:hAnsi="Calibri"/>
                <w:b/>
                <w:i/>
                <w:sz w:val="18"/>
                <w:szCs w:val="20"/>
                <w:lang w:val="fr-FR"/>
              </w:rPr>
              <w:t>(argent, coupon, foire)</w:t>
            </w:r>
          </w:p>
        </w:tc>
        <w:tc>
          <w:tcPr>
            <w:tcW w:w="1383" w:type="dxa"/>
            <w:shd w:val="clear" w:color="auto" w:fill="DBE5F1" w:themeFill="accent1" w:themeFillTint="33"/>
          </w:tcPr>
          <w:p w14:paraId="799A8DB2" w14:textId="6FE54AF6" w:rsidR="0077321D" w:rsidRDefault="0077321D" w:rsidP="0077321D">
            <w:pPr>
              <w:rPr>
                <w:rFonts w:ascii="Calibri" w:hAnsi="Calibri"/>
                <w:b/>
                <w:sz w:val="22"/>
                <w:szCs w:val="20"/>
                <w:lang w:val="fr-FR"/>
              </w:rPr>
            </w:pPr>
            <w:r>
              <w:rPr>
                <w:rFonts w:ascii="Calibri" w:hAnsi="Calibri"/>
                <w:b/>
                <w:sz w:val="22"/>
                <w:szCs w:val="20"/>
                <w:lang w:val="fr-FR"/>
              </w:rPr>
              <w:t>Nombre de bénéficiaires</w:t>
            </w:r>
          </w:p>
        </w:tc>
        <w:tc>
          <w:tcPr>
            <w:tcW w:w="2774" w:type="dxa"/>
            <w:shd w:val="clear" w:color="auto" w:fill="DBE5F1" w:themeFill="accent1" w:themeFillTint="33"/>
          </w:tcPr>
          <w:p w14:paraId="3D897518" w14:textId="60A229BB" w:rsidR="0077321D" w:rsidRDefault="0077321D" w:rsidP="0077321D">
            <w:pPr>
              <w:rPr>
                <w:rFonts w:ascii="Calibri" w:hAnsi="Calibri"/>
                <w:b/>
                <w:sz w:val="22"/>
                <w:szCs w:val="20"/>
                <w:lang w:val="fr-FR"/>
              </w:rPr>
            </w:pPr>
            <w:r>
              <w:rPr>
                <w:rFonts w:ascii="Calibri" w:hAnsi="Calibri"/>
                <w:b/>
                <w:sz w:val="22"/>
                <w:szCs w:val="20"/>
                <w:lang w:val="fr-FR"/>
              </w:rPr>
              <w:t>Mécanisme de distribution et nom du fournisseur</w:t>
            </w:r>
          </w:p>
          <w:p w14:paraId="393AD7EE" w14:textId="2288F5EB" w:rsidR="0077321D" w:rsidRDefault="0077321D" w:rsidP="0077321D">
            <w:pPr>
              <w:rPr>
                <w:rFonts w:ascii="Calibri" w:hAnsi="Calibri"/>
                <w:b/>
                <w:sz w:val="22"/>
                <w:szCs w:val="20"/>
                <w:lang w:val="fr-FR"/>
              </w:rPr>
            </w:pPr>
            <w:r w:rsidRPr="0077321D">
              <w:rPr>
                <w:rFonts w:ascii="Calibri" w:hAnsi="Calibri"/>
                <w:b/>
                <w:i/>
                <w:sz w:val="18"/>
                <w:szCs w:val="20"/>
                <w:lang w:val="fr-FR"/>
              </w:rPr>
              <w:t xml:space="preserve">(argent direct, décaissement en agence, carte de retrait ou prépayée, </w:t>
            </w:r>
            <w:r w:rsidR="00CD526A">
              <w:rPr>
                <w:rFonts w:ascii="Calibri" w:hAnsi="Calibri"/>
                <w:b/>
                <w:i/>
                <w:sz w:val="18"/>
                <w:szCs w:val="20"/>
                <w:lang w:val="fr-FR"/>
              </w:rPr>
              <w:t>transfert d’argent mobile</w:t>
            </w:r>
            <w:r w:rsidRPr="0077321D">
              <w:rPr>
                <w:rFonts w:ascii="Calibri" w:hAnsi="Calibri"/>
                <w:b/>
                <w:i/>
                <w:sz w:val="18"/>
                <w:szCs w:val="20"/>
                <w:lang w:val="fr-FR"/>
              </w:rPr>
              <w:t>)</w:t>
            </w:r>
          </w:p>
        </w:tc>
        <w:tc>
          <w:tcPr>
            <w:tcW w:w="1642" w:type="dxa"/>
            <w:shd w:val="clear" w:color="auto" w:fill="DBE5F1" w:themeFill="accent1" w:themeFillTint="33"/>
          </w:tcPr>
          <w:p w14:paraId="217A9F74" w14:textId="0E98F526" w:rsidR="0077321D" w:rsidRDefault="0077321D" w:rsidP="0077321D">
            <w:pPr>
              <w:rPr>
                <w:rFonts w:ascii="Calibri" w:hAnsi="Calibri"/>
                <w:b/>
                <w:sz w:val="22"/>
                <w:szCs w:val="20"/>
                <w:lang w:val="fr-FR"/>
              </w:rPr>
            </w:pPr>
            <w:r>
              <w:rPr>
                <w:rFonts w:ascii="Calibri" w:hAnsi="Calibri"/>
                <w:b/>
                <w:sz w:val="22"/>
                <w:szCs w:val="20"/>
                <w:lang w:val="fr-FR"/>
              </w:rPr>
              <w:t>Autres informations d’intérêt</w:t>
            </w:r>
          </w:p>
        </w:tc>
      </w:tr>
      <w:tr w:rsidR="0077321D" w14:paraId="2076FA5B" w14:textId="77777777" w:rsidTr="0077321D">
        <w:tc>
          <w:tcPr>
            <w:tcW w:w="1641" w:type="dxa"/>
          </w:tcPr>
          <w:p w14:paraId="5EB74D1C" w14:textId="77777777" w:rsidR="0077321D" w:rsidRDefault="0077321D" w:rsidP="00B3431D">
            <w:pPr>
              <w:spacing w:before="240" w:after="120"/>
              <w:rPr>
                <w:rFonts w:ascii="Calibri" w:hAnsi="Calibri"/>
                <w:b/>
                <w:sz w:val="22"/>
                <w:szCs w:val="20"/>
                <w:lang w:val="fr-FR"/>
              </w:rPr>
            </w:pPr>
          </w:p>
        </w:tc>
        <w:tc>
          <w:tcPr>
            <w:tcW w:w="1291" w:type="dxa"/>
          </w:tcPr>
          <w:p w14:paraId="39162096" w14:textId="77777777" w:rsidR="0077321D" w:rsidRDefault="0077321D" w:rsidP="00B3431D">
            <w:pPr>
              <w:spacing w:before="240" w:after="120"/>
              <w:rPr>
                <w:rFonts w:ascii="Calibri" w:hAnsi="Calibri"/>
                <w:b/>
                <w:sz w:val="22"/>
                <w:szCs w:val="20"/>
                <w:lang w:val="fr-FR"/>
              </w:rPr>
            </w:pPr>
          </w:p>
        </w:tc>
        <w:tc>
          <w:tcPr>
            <w:tcW w:w="1641" w:type="dxa"/>
          </w:tcPr>
          <w:p w14:paraId="20ECE62C" w14:textId="77777777" w:rsidR="0077321D" w:rsidRDefault="0077321D" w:rsidP="00B3431D">
            <w:pPr>
              <w:spacing w:before="240" w:after="120"/>
              <w:rPr>
                <w:rFonts w:ascii="Calibri" w:hAnsi="Calibri"/>
                <w:b/>
                <w:sz w:val="22"/>
                <w:szCs w:val="20"/>
                <w:lang w:val="fr-FR"/>
              </w:rPr>
            </w:pPr>
          </w:p>
        </w:tc>
        <w:tc>
          <w:tcPr>
            <w:tcW w:w="1383" w:type="dxa"/>
          </w:tcPr>
          <w:p w14:paraId="3B46EAFE" w14:textId="77777777" w:rsidR="0077321D" w:rsidRDefault="0077321D" w:rsidP="00B3431D">
            <w:pPr>
              <w:spacing w:before="240" w:after="120"/>
              <w:rPr>
                <w:rFonts w:ascii="Calibri" w:hAnsi="Calibri"/>
                <w:b/>
                <w:sz w:val="22"/>
                <w:szCs w:val="20"/>
                <w:lang w:val="fr-FR"/>
              </w:rPr>
            </w:pPr>
          </w:p>
        </w:tc>
        <w:tc>
          <w:tcPr>
            <w:tcW w:w="2774" w:type="dxa"/>
          </w:tcPr>
          <w:p w14:paraId="2AB1F747" w14:textId="77777777" w:rsidR="0077321D" w:rsidRDefault="0077321D" w:rsidP="00B3431D">
            <w:pPr>
              <w:spacing w:before="240" w:after="120"/>
              <w:rPr>
                <w:rFonts w:ascii="Calibri" w:hAnsi="Calibri"/>
                <w:b/>
                <w:sz w:val="22"/>
                <w:szCs w:val="20"/>
                <w:lang w:val="fr-FR"/>
              </w:rPr>
            </w:pPr>
          </w:p>
        </w:tc>
        <w:tc>
          <w:tcPr>
            <w:tcW w:w="1642" w:type="dxa"/>
          </w:tcPr>
          <w:p w14:paraId="086832F1" w14:textId="77777777" w:rsidR="0077321D" w:rsidRDefault="0077321D" w:rsidP="00B3431D">
            <w:pPr>
              <w:spacing w:before="240" w:after="120"/>
              <w:rPr>
                <w:rFonts w:ascii="Calibri" w:hAnsi="Calibri"/>
                <w:b/>
                <w:sz w:val="22"/>
                <w:szCs w:val="20"/>
                <w:lang w:val="fr-FR"/>
              </w:rPr>
            </w:pPr>
          </w:p>
        </w:tc>
      </w:tr>
      <w:tr w:rsidR="0077321D" w14:paraId="3A1CD9AC" w14:textId="77777777" w:rsidTr="0077321D">
        <w:tc>
          <w:tcPr>
            <w:tcW w:w="1641" w:type="dxa"/>
          </w:tcPr>
          <w:p w14:paraId="0F6F2E62" w14:textId="77777777" w:rsidR="0077321D" w:rsidRDefault="0077321D" w:rsidP="00B3431D">
            <w:pPr>
              <w:spacing w:before="240" w:after="120"/>
              <w:rPr>
                <w:rFonts w:ascii="Calibri" w:hAnsi="Calibri"/>
                <w:b/>
                <w:sz w:val="22"/>
                <w:szCs w:val="20"/>
                <w:lang w:val="fr-FR"/>
              </w:rPr>
            </w:pPr>
          </w:p>
        </w:tc>
        <w:tc>
          <w:tcPr>
            <w:tcW w:w="1291" w:type="dxa"/>
          </w:tcPr>
          <w:p w14:paraId="3753175B" w14:textId="77777777" w:rsidR="0077321D" w:rsidRDefault="0077321D" w:rsidP="00B3431D">
            <w:pPr>
              <w:spacing w:before="240" w:after="120"/>
              <w:rPr>
                <w:rFonts w:ascii="Calibri" w:hAnsi="Calibri"/>
                <w:b/>
                <w:sz w:val="22"/>
                <w:szCs w:val="20"/>
                <w:lang w:val="fr-FR"/>
              </w:rPr>
            </w:pPr>
          </w:p>
        </w:tc>
        <w:tc>
          <w:tcPr>
            <w:tcW w:w="1641" w:type="dxa"/>
          </w:tcPr>
          <w:p w14:paraId="09B3C8EA" w14:textId="77777777" w:rsidR="0077321D" w:rsidRDefault="0077321D" w:rsidP="00B3431D">
            <w:pPr>
              <w:spacing w:before="240" w:after="120"/>
              <w:rPr>
                <w:rFonts w:ascii="Calibri" w:hAnsi="Calibri"/>
                <w:b/>
                <w:sz w:val="22"/>
                <w:szCs w:val="20"/>
                <w:lang w:val="fr-FR"/>
              </w:rPr>
            </w:pPr>
          </w:p>
        </w:tc>
        <w:tc>
          <w:tcPr>
            <w:tcW w:w="1383" w:type="dxa"/>
          </w:tcPr>
          <w:p w14:paraId="512F7E17" w14:textId="77777777" w:rsidR="0077321D" w:rsidRDefault="0077321D" w:rsidP="00B3431D">
            <w:pPr>
              <w:spacing w:before="240" w:after="120"/>
              <w:rPr>
                <w:rFonts w:ascii="Calibri" w:hAnsi="Calibri"/>
                <w:b/>
                <w:sz w:val="22"/>
                <w:szCs w:val="20"/>
                <w:lang w:val="fr-FR"/>
              </w:rPr>
            </w:pPr>
          </w:p>
        </w:tc>
        <w:tc>
          <w:tcPr>
            <w:tcW w:w="2774" w:type="dxa"/>
          </w:tcPr>
          <w:p w14:paraId="26052454" w14:textId="77777777" w:rsidR="0077321D" w:rsidRDefault="0077321D" w:rsidP="00B3431D">
            <w:pPr>
              <w:spacing w:before="240" w:after="120"/>
              <w:rPr>
                <w:rFonts w:ascii="Calibri" w:hAnsi="Calibri"/>
                <w:b/>
                <w:sz w:val="22"/>
                <w:szCs w:val="20"/>
                <w:lang w:val="fr-FR"/>
              </w:rPr>
            </w:pPr>
          </w:p>
        </w:tc>
        <w:tc>
          <w:tcPr>
            <w:tcW w:w="1642" w:type="dxa"/>
          </w:tcPr>
          <w:p w14:paraId="2E4F7A8A" w14:textId="77777777" w:rsidR="0077321D" w:rsidRDefault="0077321D" w:rsidP="00B3431D">
            <w:pPr>
              <w:spacing w:before="240" w:after="120"/>
              <w:rPr>
                <w:rFonts w:ascii="Calibri" w:hAnsi="Calibri"/>
                <w:b/>
                <w:sz w:val="22"/>
                <w:szCs w:val="20"/>
                <w:lang w:val="fr-FR"/>
              </w:rPr>
            </w:pPr>
          </w:p>
        </w:tc>
      </w:tr>
      <w:tr w:rsidR="0077321D" w14:paraId="3D740982" w14:textId="77777777" w:rsidTr="0077321D">
        <w:tc>
          <w:tcPr>
            <w:tcW w:w="1641" w:type="dxa"/>
          </w:tcPr>
          <w:p w14:paraId="7FD777A5" w14:textId="77777777" w:rsidR="0077321D" w:rsidRDefault="0077321D" w:rsidP="00B3431D">
            <w:pPr>
              <w:spacing w:before="240" w:after="120"/>
              <w:rPr>
                <w:rFonts w:ascii="Calibri" w:hAnsi="Calibri"/>
                <w:b/>
                <w:sz w:val="22"/>
                <w:szCs w:val="20"/>
                <w:lang w:val="fr-FR"/>
              </w:rPr>
            </w:pPr>
          </w:p>
        </w:tc>
        <w:tc>
          <w:tcPr>
            <w:tcW w:w="1291" w:type="dxa"/>
          </w:tcPr>
          <w:p w14:paraId="0815DED2" w14:textId="77777777" w:rsidR="0077321D" w:rsidRDefault="0077321D" w:rsidP="00B3431D">
            <w:pPr>
              <w:spacing w:before="240" w:after="120"/>
              <w:rPr>
                <w:rFonts w:ascii="Calibri" w:hAnsi="Calibri"/>
                <w:b/>
                <w:sz w:val="22"/>
                <w:szCs w:val="20"/>
                <w:lang w:val="fr-FR"/>
              </w:rPr>
            </w:pPr>
          </w:p>
        </w:tc>
        <w:tc>
          <w:tcPr>
            <w:tcW w:w="1641" w:type="dxa"/>
          </w:tcPr>
          <w:p w14:paraId="4A11C4BA" w14:textId="77777777" w:rsidR="0077321D" w:rsidRDefault="0077321D" w:rsidP="00B3431D">
            <w:pPr>
              <w:spacing w:before="240" w:after="120"/>
              <w:rPr>
                <w:rFonts w:ascii="Calibri" w:hAnsi="Calibri"/>
                <w:b/>
                <w:sz w:val="22"/>
                <w:szCs w:val="20"/>
                <w:lang w:val="fr-FR"/>
              </w:rPr>
            </w:pPr>
          </w:p>
        </w:tc>
        <w:tc>
          <w:tcPr>
            <w:tcW w:w="1383" w:type="dxa"/>
          </w:tcPr>
          <w:p w14:paraId="26B4F461" w14:textId="77777777" w:rsidR="0077321D" w:rsidRDefault="0077321D" w:rsidP="00B3431D">
            <w:pPr>
              <w:spacing w:before="240" w:after="120"/>
              <w:rPr>
                <w:rFonts w:ascii="Calibri" w:hAnsi="Calibri"/>
                <w:b/>
                <w:sz w:val="22"/>
                <w:szCs w:val="20"/>
                <w:lang w:val="fr-FR"/>
              </w:rPr>
            </w:pPr>
          </w:p>
        </w:tc>
        <w:tc>
          <w:tcPr>
            <w:tcW w:w="2774" w:type="dxa"/>
          </w:tcPr>
          <w:p w14:paraId="070FFACB" w14:textId="77777777" w:rsidR="0077321D" w:rsidRDefault="0077321D" w:rsidP="00B3431D">
            <w:pPr>
              <w:spacing w:before="240" w:after="120"/>
              <w:rPr>
                <w:rFonts w:ascii="Calibri" w:hAnsi="Calibri"/>
                <w:b/>
                <w:sz w:val="22"/>
                <w:szCs w:val="20"/>
                <w:lang w:val="fr-FR"/>
              </w:rPr>
            </w:pPr>
          </w:p>
        </w:tc>
        <w:tc>
          <w:tcPr>
            <w:tcW w:w="1642" w:type="dxa"/>
          </w:tcPr>
          <w:p w14:paraId="0B14F127" w14:textId="77777777" w:rsidR="0077321D" w:rsidRDefault="0077321D" w:rsidP="00B3431D">
            <w:pPr>
              <w:spacing w:before="240" w:after="120"/>
              <w:rPr>
                <w:rFonts w:ascii="Calibri" w:hAnsi="Calibri"/>
                <w:b/>
                <w:sz w:val="22"/>
                <w:szCs w:val="20"/>
                <w:lang w:val="fr-FR"/>
              </w:rPr>
            </w:pPr>
          </w:p>
        </w:tc>
      </w:tr>
      <w:tr w:rsidR="0077321D" w14:paraId="3D32AB7A" w14:textId="77777777" w:rsidTr="0077321D">
        <w:tc>
          <w:tcPr>
            <w:tcW w:w="1641" w:type="dxa"/>
          </w:tcPr>
          <w:p w14:paraId="279D9DBD" w14:textId="77777777" w:rsidR="0077321D" w:rsidRDefault="0077321D" w:rsidP="00B3431D">
            <w:pPr>
              <w:spacing w:before="240" w:after="120"/>
              <w:rPr>
                <w:rFonts w:ascii="Calibri" w:hAnsi="Calibri"/>
                <w:b/>
                <w:sz w:val="22"/>
                <w:szCs w:val="20"/>
                <w:lang w:val="fr-FR"/>
              </w:rPr>
            </w:pPr>
          </w:p>
        </w:tc>
        <w:tc>
          <w:tcPr>
            <w:tcW w:w="1291" w:type="dxa"/>
          </w:tcPr>
          <w:p w14:paraId="64B92982" w14:textId="77777777" w:rsidR="0077321D" w:rsidRDefault="0077321D" w:rsidP="00B3431D">
            <w:pPr>
              <w:spacing w:before="240" w:after="120"/>
              <w:rPr>
                <w:rFonts w:ascii="Calibri" w:hAnsi="Calibri"/>
                <w:b/>
                <w:sz w:val="22"/>
                <w:szCs w:val="20"/>
                <w:lang w:val="fr-FR"/>
              </w:rPr>
            </w:pPr>
          </w:p>
        </w:tc>
        <w:tc>
          <w:tcPr>
            <w:tcW w:w="1641" w:type="dxa"/>
          </w:tcPr>
          <w:p w14:paraId="2E7A55DE" w14:textId="77777777" w:rsidR="0077321D" w:rsidRDefault="0077321D" w:rsidP="00B3431D">
            <w:pPr>
              <w:spacing w:before="240" w:after="120"/>
              <w:rPr>
                <w:rFonts w:ascii="Calibri" w:hAnsi="Calibri"/>
                <w:b/>
                <w:sz w:val="22"/>
                <w:szCs w:val="20"/>
                <w:lang w:val="fr-FR"/>
              </w:rPr>
            </w:pPr>
          </w:p>
        </w:tc>
        <w:tc>
          <w:tcPr>
            <w:tcW w:w="1383" w:type="dxa"/>
          </w:tcPr>
          <w:p w14:paraId="263CDFDF" w14:textId="77777777" w:rsidR="0077321D" w:rsidRDefault="0077321D" w:rsidP="00B3431D">
            <w:pPr>
              <w:spacing w:before="240" w:after="120"/>
              <w:rPr>
                <w:rFonts w:ascii="Calibri" w:hAnsi="Calibri"/>
                <w:b/>
                <w:sz w:val="22"/>
                <w:szCs w:val="20"/>
                <w:lang w:val="fr-FR"/>
              </w:rPr>
            </w:pPr>
          </w:p>
        </w:tc>
        <w:tc>
          <w:tcPr>
            <w:tcW w:w="2774" w:type="dxa"/>
          </w:tcPr>
          <w:p w14:paraId="086526A9" w14:textId="77777777" w:rsidR="0077321D" w:rsidRDefault="0077321D" w:rsidP="00B3431D">
            <w:pPr>
              <w:spacing w:before="240" w:after="120"/>
              <w:rPr>
                <w:rFonts w:ascii="Calibri" w:hAnsi="Calibri"/>
                <w:b/>
                <w:sz w:val="22"/>
                <w:szCs w:val="20"/>
                <w:lang w:val="fr-FR"/>
              </w:rPr>
            </w:pPr>
          </w:p>
        </w:tc>
        <w:tc>
          <w:tcPr>
            <w:tcW w:w="1642" w:type="dxa"/>
          </w:tcPr>
          <w:p w14:paraId="2B88E129" w14:textId="77777777" w:rsidR="0077321D" w:rsidRDefault="0077321D" w:rsidP="00B3431D">
            <w:pPr>
              <w:spacing w:before="240" w:after="120"/>
              <w:rPr>
                <w:rFonts w:ascii="Calibri" w:hAnsi="Calibri"/>
                <w:b/>
                <w:sz w:val="22"/>
                <w:szCs w:val="20"/>
                <w:lang w:val="fr-FR"/>
              </w:rPr>
            </w:pPr>
          </w:p>
        </w:tc>
      </w:tr>
    </w:tbl>
    <w:p w14:paraId="662ACC9E" w14:textId="77777777" w:rsidR="0077321D" w:rsidRDefault="0077321D" w:rsidP="0077321D">
      <w:pPr>
        <w:spacing w:before="240" w:after="120"/>
        <w:rPr>
          <w:rFonts w:ascii="Calibri" w:hAnsi="Calibri"/>
          <w:b/>
          <w:sz w:val="22"/>
          <w:szCs w:val="20"/>
          <w:lang w:val="fr-FR"/>
        </w:rPr>
      </w:pPr>
    </w:p>
    <w:p w14:paraId="3761A0E8" w14:textId="7CFFCCC4" w:rsidR="00E722AA" w:rsidRPr="00C92767" w:rsidRDefault="00E722AA" w:rsidP="0029110A">
      <w:pPr>
        <w:pStyle w:val="ListParagraph"/>
        <w:numPr>
          <w:ilvl w:val="0"/>
          <w:numId w:val="11"/>
        </w:numPr>
        <w:spacing w:before="240" w:after="120"/>
        <w:ind w:left="714" w:hanging="357"/>
        <w:contextualSpacing w:val="0"/>
        <w:rPr>
          <w:rFonts w:ascii="Calibri" w:hAnsi="Calibri"/>
          <w:b/>
          <w:sz w:val="22"/>
          <w:szCs w:val="20"/>
          <w:u w:val="single"/>
          <w:lang w:val="fr-FR"/>
        </w:rPr>
      </w:pPr>
      <w:r w:rsidRPr="00C92767">
        <w:rPr>
          <w:rFonts w:ascii="Calibri" w:hAnsi="Calibri"/>
          <w:b/>
          <w:sz w:val="22"/>
          <w:szCs w:val="20"/>
          <w:u w:val="single"/>
          <w:lang w:val="fr-FR"/>
        </w:rPr>
        <w:t>Analyse :</w:t>
      </w:r>
    </w:p>
    <w:tbl>
      <w:tblPr>
        <w:tblStyle w:val="TableGrid"/>
        <w:tblW w:w="10043" w:type="dxa"/>
        <w:tblInd w:w="37" w:type="dxa"/>
        <w:tblLook w:val="04A0" w:firstRow="1" w:lastRow="0" w:firstColumn="1" w:lastColumn="0" w:noHBand="0" w:noVBand="1"/>
      </w:tblPr>
      <w:tblGrid>
        <w:gridCol w:w="3383"/>
        <w:gridCol w:w="1260"/>
        <w:gridCol w:w="1350"/>
        <w:gridCol w:w="1440"/>
        <w:gridCol w:w="1350"/>
        <w:gridCol w:w="1260"/>
      </w:tblGrid>
      <w:tr w:rsidR="00C92767" w:rsidRPr="00D206E5" w14:paraId="6D10D93D" w14:textId="42D004EA" w:rsidTr="00C92767">
        <w:tc>
          <w:tcPr>
            <w:tcW w:w="3383" w:type="dxa"/>
            <w:tcBorders>
              <w:top w:val="nil"/>
              <w:left w:val="nil"/>
              <w:bottom w:val="nil"/>
            </w:tcBorders>
            <w:shd w:val="clear" w:color="auto" w:fill="auto"/>
          </w:tcPr>
          <w:p w14:paraId="30100EDA" w14:textId="77777777" w:rsidR="00C92767" w:rsidRPr="00285BCB" w:rsidRDefault="00C92767" w:rsidP="00C92767">
            <w:pPr>
              <w:pStyle w:val="ListParagraph"/>
              <w:ind w:left="284"/>
              <w:rPr>
                <w:rFonts w:ascii="Calibri" w:hAnsi="Calibri"/>
                <w:sz w:val="18"/>
                <w:szCs w:val="18"/>
                <w:lang w:val="fr-FR"/>
              </w:rPr>
            </w:pPr>
          </w:p>
        </w:tc>
        <w:tc>
          <w:tcPr>
            <w:tcW w:w="6660" w:type="dxa"/>
            <w:gridSpan w:val="5"/>
            <w:shd w:val="clear" w:color="auto" w:fill="F2F2F2" w:themeFill="background1" w:themeFillShade="F2"/>
          </w:tcPr>
          <w:p w14:paraId="4159660A" w14:textId="75C0DFF1" w:rsidR="00C92767" w:rsidRPr="00C92767" w:rsidRDefault="00C92767" w:rsidP="00C92767">
            <w:pPr>
              <w:tabs>
                <w:tab w:val="left" w:pos="390"/>
                <w:tab w:val="center" w:pos="2717"/>
              </w:tabs>
              <w:rPr>
                <w:rFonts w:ascii="Calibri" w:hAnsi="Calibri"/>
                <w:sz w:val="18"/>
                <w:szCs w:val="18"/>
                <w:lang w:val="fr-FR"/>
              </w:rPr>
            </w:pPr>
            <w:r w:rsidRPr="00C92767">
              <w:rPr>
                <w:rFonts w:ascii="Calibri" w:hAnsi="Calibri"/>
                <w:sz w:val="18"/>
                <w:szCs w:val="18"/>
                <w:lang w:val="fr-FR"/>
              </w:rPr>
              <w:tab/>
            </w:r>
            <w:r w:rsidRPr="00C92767">
              <w:rPr>
                <w:rFonts w:ascii="Calibri" w:hAnsi="Calibri"/>
                <w:sz w:val="18"/>
                <w:szCs w:val="18"/>
                <w:lang w:val="fr-FR"/>
              </w:rPr>
              <w:tab/>
              <w:t>Localités</w:t>
            </w:r>
          </w:p>
        </w:tc>
      </w:tr>
      <w:tr w:rsidR="00C92767" w:rsidRPr="00D206E5" w14:paraId="359B9354" w14:textId="1DAC7017" w:rsidTr="00C92767">
        <w:tc>
          <w:tcPr>
            <w:tcW w:w="3383" w:type="dxa"/>
            <w:tcBorders>
              <w:top w:val="nil"/>
              <w:left w:val="nil"/>
            </w:tcBorders>
            <w:shd w:val="clear" w:color="auto" w:fill="auto"/>
          </w:tcPr>
          <w:p w14:paraId="34850B11" w14:textId="77777777" w:rsidR="00C92767" w:rsidRPr="00285BCB" w:rsidRDefault="00C92767" w:rsidP="00C92767">
            <w:pPr>
              <w:pStyle w:val="ListParagraph"/>
              <w:ind w:left="284"/>
              <w:rPr>
                <w:rFonts w:ascii="Calibri" w:hAnsi="Calibri"/>
                <w:sz w:val="18"/>
                <w:szCs w:val="18"/>
                <w:lang w:val="fr-FR"/>
              </w:rPr>
            </w:pPr>
          </w:p>
        </w:tc>
        <w:tc>
          <w:tcPr>
            <w:tcW w:w="1260" w:type="dxa"/>
          </w:tcPr>
          <w:p w14:paraId="58618388" w14:textId="77777777" w:rsidR="00C92767" w:rsidRDefault="00C92767" w:rsidP="00810B91">
            <w:pPr>
              <w:rPr>
                <w:rFonts w:ascii="Calibri" w:hAnsi="Calibri"/>
                <w:sz w:val="18"/>
                <w:szCs w:val="18"/>
                <w:lang w:val="fr-FR"/>
              </w:rPr>
            </w:pPr>
          </w:p>
          <w:p w14:paraId="6F065D5F" w14:textId="77777777" w:rsidR="00C92767" w:rsidRPr="00285BCB" w:rsidRDefault="00C92767" w:rsidP="00810B91">
            <w:pPr>
              <w:rPr>
                <w:rFonts w:ascii="Calibri" w:hAnsi="Calibri"/>
                <w:sz w:val="18"/>
                <w:szCs w:val="18"/>
                <w:lang w:val="fr-FR"/>
              </w:rPr>
            </w:pPr>
          </w:p>
        </w:tc>
        <w:tc>
          <w:tcPr>
            <w:tcW w:w="1350" w:type="dxa"/>
          </w:tcPr>
          <w:p w14:paraId="6238E950" w14:textId="77777777" w:rsidR="00C92767" w:rsidRPr="00285BCB" w:rsidRDefault="00C92767" w:rsidP="00810B91">
            <w:pPr>
              <w:rPr>
                <w:rFonts w:ascii="Calibri" w:hAnsi="Calibri"/>
                <w:sz w:val="18"/>
                <w:szCs w:val="18"/>
                <w:lang w:val="fr-FR"/>
              </w:rPr>
            </w:pPr>
          </w:p>
        </w:tc>
        <w:tc>
          <w:tcPr>
            <w:tcW w:w="1440" w:type="dxa"/>
          </w:tcPr>
          <w:p w14:paraId="3C5BA02B" w14:textId="77777777" w:rsidR="00C92767" w:rsidRPr="00285BCB" w:rsidRDefault="00C92767" w:rsidP="00810B91">
            <w:pPr>
              <w:rPr>
                <w:rFonts w:ascii="Calibri" w:hAnsi="Calibri"/>
                <w:sz w:val="18"/>
                <w:szCs w:val="18"/>
                <w:lang w:val="fr-FR"/>
              </w:rPr>
            </w:pPr>
          </w:p>
        </w:tc>
        <w:tc>
          <w:tcPr>
            <w:tcW w:w="1350" w:type="dxa"/>
          </w:tcPr>
          <w:p w14:paraId="221C6000" w14:textId="77777777" w:rsidR="00C92767" w:rsidRPr="00285BCB" w:rsidRDefault="00C92767" w:rsidP="00810B91">
            <w:pPr>
              <w:rPr>
                <w:rFonts w:ascii="Calibri" w:hAnsi="Calibri"/>
                <w:sz w:val="18"/>
                <w:szCs w:val="18"/>
                <w:lang w:val="fr-FR"/>
              </w:rPr>
            </w:pPr>
          </w:p>
        </w:tc>
        <w:tc>
          <w:tcPr>
            <w:tcW w:w="1260" w:type="dxa"/>
          </w:tcPr>
          <w:p w14:paraId="7B54EFC1" w14:textId="77777777" w:rsidR="00C92767" w:rsidRPr="00285BCB" w:rsidRDefault="00C92767" w:rsidP="00810B91">
            <w:pPr>
              <w:rPr>
                <w:rFonts w:ascii="Calibri" w:hAnsi="Calibri"/>
                <w:sz w:val="18"/>
                <w:szCs w:val="18"/>
                <w:lang w:val="fr-FR"/>
              </w:rPr>
            </w:pPr>
          </w:p>
        </w:tc>
      </w:tr>
      <w:tr w:rsidR="00C92767" w:rsidRPr="00EF6198" w14:paraId="69C48907" w14:textId="047EB14F" w:rsidTr="00C92767">
        <w:tc>
          <w:tcPr>
            <w:tcW w:w="3383" w:type="dxa"/>
            <w:shd w:val="clear" w:color="auto" w:fill="F2F2F2" w:themeFill="background1" w:themeFillShade="F2"/>
          </w:tcPr>
          <w:p w14:paraId="2C480790" w14:textId="0151A998" w:rsidR="00C92767" w:rsidRPr="00285BCB" w:rsidRDefault="00C92767" w:rsidP="00EF6198">
            <w:pPr>
              <w:pStyle w:val="ListParagraph"/>
              <w:numPr>
                <w:ilvl w:val="0"/>
                <w:numId w:val="7"/>
              </w:numPr>
              <w:ind w:left="215" w:hanging="215"/>
              <w:rPr>
                <w:rFonts w:ascii="Calibri" w:hAnsi="Calibri"/>
                <w:sz w:val="18"/>
                <w:szCs w:val="18"/>
                <w:lang w:val="fr-FR"/>
              </w:rPr>
            </w:pPr>
            <w:r w:rsidRPr="00285BCB">
              <w:rPr>
                <w:rFonts w:ascii="Calibri" w:hAnsi="Calibri"/>
                <w:sz w:val="18"/>
                <w:szCs w:val="18"/>
                <w:lang w:val="fr-FR"/>
              </w:rPr>
              <w:t xml:space="preserve">La population </w:t>
            </w:r>
            <w:r w:rsidR="00CD526A" w:rsidRPr="00285BCB">
              <w:rPr>
                <w:rFonts w:ascii="Calibri" w:hAnsi="Calibri"/>
                <w:sz w:val="18"/>
                <w:szCs w:val="18"/>
                <w:lang w:val="fr-FR"/>
              </w:rPr>
              <w:t>cibl</w:t>
            </w:r>
            <w:r w:rsidR="00CD526A">
              <w:rPr>
                <w:rFonts w:ascii="Calibri" w:hAnsi="Calibri"/>
                <w:sz w:val="18"/>
                <w:szCs w:val="18"/>
                <w:lang w:val="fr-FR"/>
              </w:rPr>
              <w:t>é</w:t>
            </w:r>
            <w:r w:rsidR="00CD526A" w:rsidRPr="00285BCB">
              <w:rPr>
                <w:rFonts w:ascii="Calibri" w:hAnsi="Calibri"/>
                <w:sz w:val="18"/>
                <w:szCs w:val="18"/>
                <w:lang w:val="fr-FR"/>
              </w:rPr>
              <w:t>e</w:t>
            </w:r>
            <w:r w:rsidRPr="00285BCB">
              <w:rPr>
                <w:rFonts w:ascii="Calibri" w:hAnsi="Calibri"/>
                <w:sz w:val="18"/>
                <w:szCs w:val="18"/>
                <w:lang w:val="fr-FR"/>
              </w:rPr>
              <w:t xml:space="preserve"> a-t-elle un accès physique et </w:t>
            </w:r>
            <w:r w:rsidR="00EF6198">
              <w:rPr>
                <w:rFonts w:ascii="Calibri" w:hAnsi="Calibri"/>
                <w:sz w:val="18"/>
                <w:szCs w:val="18"/>
                <w:lang w:val="fr-FR"/>
              </w:rPr>
              <w:t>culturel/social</w:t>
            </w:r>
            <w:r w:rsidR="00EF6198" w:rsidRPr="00285BCB">
              <w:rPr>
                <w:rFonts w:ascii="Calibri" w:hAnsi="Calibri"/>
                <w:sz w:val="18"/>
                <w:szCs w:val="18"/>
                <w:lang w:val="fr-FR"/>
              </w:rPr>
              <w:t xml:space="preserve"> </w:t>
            </w:r>
            <w:r w:rsidRPr="00285BCB">
              <w:rPr>
                <w:rFonts w:ascii="Calibri" w:hAnsi="Calibri"/>
                <w:sz w:val="18"/>
                <w:szCs w:val="18"/>
                <w:lang w:val="fr-FR"/>
              </w:rPr>
              <w:t>au marché/articles d’intérêt ? Si non, quelles</w:t>
            </w:r>
            <w:r w:rsidR="00CD526A">
              <w:rPr>
                <w:rFonts w:ascii="Calibri" w:hAnsi="Calibri"/>
                <w:sz w:val="18"/>
                <w:szCs w:val="18"/>
                <w:lang w:val="fr-FR"/>
              </w:rPr>
              <w:t xml:space="preserve"> sont les</w:t>
            </w:r>
            <w:r w:rsidRPr="00285BCB">
              <w:rPr>
                <w:rFonts w:ascii="Calibri" w:hAnsi="Calibri"/>
                <w:sz w:val="18"/>
                <w:szCs w:val="18"/>
                <w:lang w:val="fr-FR"/>
              </w:rPr>
              <w:t xml:space="preserve"> raisons ?</w:t>
            </w:r>
          </w:p>
        </w:tc>
        <w:tc>
          <w:tcPr>
            <w:tcW w:w="1260" w:type="dxa"/>
          </w:tcPr>
          <w:p w14:paraId="39FAE8DF" w14:textId="611B7C09" w:rsidR="00C92767" w:rsidRPr="00285BCB" w:rsidRDefault="00C92767" w:rsidP="00810B91">
            <w:pPr>
              <w:rPr>
                <w:rFonts w:ascii="Calibri" w:hAnsi="Calibri"/>
                <w:sz w:val="18"/>
                <w:szCs w:val="18"/>
                <w:lang w:val="fr-FR"/>
              </w:rPr>
            </w:pPr>
          </w:p>
        </w:tc>
        <w:tc>
          <w:tcPr>
            <w:tcW w:w="1350" w:type="dxa"/>
          </w:tcPr>
          <w:p w14:paraId="611DCB30" w14:textId="77777777" w:rsidR="00C92767" w:rsidRPr="00285BCB" w:rsidRDefault="00C92767" w:rsidP="00810B91">
            <w:pPr>
              <w:rPr>
                <w:rFonts w:ascii="Calibri" w:hAnsi="Calibri"/>
                <w:sz w:val="18"/>
                <w:szCs w:val="18"/>
                <w:lang w:val="fr-FR"/>
              </w:rPr>
            </w:pPr>
          </w:p>
        </w:tc>
        <w:tc>
          <w:tcPr>
            <w:tcW w:w="1440" w:type="dxa"/>
          </w:tcPr>
          <w:p w14:paraId="01556801" w14:textId="77777777" w:rsidR="00C92767" w:rsidRPr="00285BCB" w:rsidRDefault="00C92767" w:rsidP="00810B91">
            <w:pPr>
              <w:rPr>
                <w:rFonts w:ascii="Calibri" w:hAnsi="Calibri"/>
                <w:sz w:val="18"/>
                <w:szCs w:val="18"/>
                <w:lang w:val="fr-FR"/>
              </w:rPr>
            </w:pPr>
          </w:p>
        </w:tc>
        <w:tc>
          <w:tcPr>
            <w:tcW w:w="1350" w:type="dxa"/>
          </w:tcPr>
          <w:p w14:paraId="312116D2" w14:textId="77777777" w:rsidR="00C92767" w:rsidRPr="00285BCB" w:rsidRDefault="00C92767" w:rsidP="00810B91">
            <w:pPr>
              <w:rPr>
                <w:rFonts w:ascii="Calibri" w:hAnsi="Calibri"/>
                <w:sz w:val="18"/>
                <w:szCs w:val="18"/>
                <w:lang w:val="fr-FR"/>
              </w:rPr>
            </w:pPr>
          </w:p>
        </w:tc>
        <w:tc>
          <w:tcPr>
            <w:tcW w:w="1260" w:type="dxa"/>
          </w:tcPr>
          <w:p w14:paraId="0B64D049" w14:textId="77777777" w:rsidR="00C92767" w:rsidRPr="00285BCB" w:rsidRDefault="00C92767" w:rsidP="00810B91">
            <w:pPr>
              <w:rPr>
                <w:rFonts w:ascii="Calibri" w:hAnsi="Calibri"/>
                <w:sz w:val="18"/>
                <w:szCs w:val="18"/>
                <w:lang w:val="fr-FR"/>
              </w:rPr>
            </w:pPr>
          </w:p>
        </w:tc>
      </w:tr>
      <w:tr w:rsidR="00C92767" w:rsidRPr="00835107" w14:paraId="31EC7412" w14:textId="359736EB" w:rsidTr="00C92767">
        <w:tc>
          <w:tcPr>
            <w:tcW w:w="3383" w:type="dxa"/>
            <w:shd w:val="clear" w:color="auto" w:fill="F2F2F2" w:themeFill="background1" w:themeFillShade="F2"/>
          </w:tcPr>
          <w:p w14:paraId="32D7A1B8" w14:textId="34E3DA87" w:rsidR="00C92767" w:rsidRPr="00285BCB" w:rsidRDefault="00C92767" w:rsidP="0029110A">
            <w:pPr>
              <w:pStyle w:val="ListParagraph"/>
              <w:numPr>
                <w:ilvl w:val="0"/>
                <w:numId w:val="7"/>
              </w:numPr>
              <w:ind w:left="215" w:hanging="215"/>
              <w:rPr>
                <w:rFonts w:ascii="Calibri" w:hAnsi="Calibri"/>
                <w:sz w:val="18"/>
                <w:szCs w:val="18"/>
                <w:lang w:val="fr-FR"/>
              </w:rPr>
            </w:pPr>
            <w:r w:rsidRPr="00285BCB">
              <w:rPr>
                <w:rFonts w:ascii="Calibri" w:hAnsi="Calibri"/>
                <w:sz w:val="18"/>
                <w:szCs w:val="18"/>
                <w:lang w:val="fr-FR"/>
              </w:rPr>
              <w:t xml:space="preserve">Toutes les catégories de la population </w:t>
            </w:r>
            <w:r w:rsidR="00CD526A" w:rsidRPr="00285BCB">
              <w:rPr>
                <w:rFonts w:ascii="Calibri" w:hAnsi="Calibri"/>
                <w:sz w:val="18"/>
                <w:szCs w:val="18"/>
                <w:lang w:val="fr-FR"/>
              </w:rPr>
              <w:t>ciblé</w:t>
            </w:r>
            <w:r w:rsidR="00CD526A">
              <w:rPr>
                <w:rFonts w:ascii="Calibri" w:hAnsi="Calibri"/>
                <w:sz w:val="18"/>
                <w:szCs w:val="18"/>
                <w:lang w:val="fr-FR"/>
              </w:rPr>
              <w:t>e</w:t>
            </w:r>
            <w:r w:rsidRPr="00285BCB">
              <w:rPr>
                <w:rFonts w:ascii="Calibri" w:hAnsi="Calibri"/>
                <w:sz w:val="18"/>
                <w:szCs w:val="18"/>
                <w:lang w:val="fr-FR"/>
              </w:rPr>
              <w:t xml:space="preserve"> </w:t>
            </w:r>
            <w:proofErr w:type="spellStart"/>
            <w:r w:rsidRPr="00285BCB">
              <w:rPr>
                <w:rFonts w:ascii="Calibri" w:hAnsi="Calibri"/>
                <w:sz w:val="18"/>
                <w:szCs w:val="18"/>
                <w:lang w:val="fr-FR"/>
              </w:rPr>
              <w:t>ont-elles</w:t>
            </w:r>
            <w:proofErr w:type="spellEnd"/>
            <w:r w:rsidRPr="00285BCB">
              <w:rPr>
                <w:rFonts w:ascii="Calibri" w:hAnsi="Calibri"/>
                <w:sz w:val="18"/>
                <w:szCs w:val="18"/>
                <w:lang w:val="fr-FR"/>
              </w:rPr>
              <w:t xml:space="preserve"> un accès physique et social au marché/articles d’intérêt ? Si non, quelles </w:t>
            </w:r>
            <w:r w:rsidR="00CD526A">
              <w:rPr>
                <w:rFonts w:ascii="Calibri" w:hAnsi="Calibri"/>
                <w:sz w:val="18"/>
                <w:szCs w:val="18"/>
                <w:lang w:val="fr-FR"/>
              </w:rPr>
              <w:t xml:space="preserve">sont les </w:t>
            </w:r>
            <w:r w:rsidRPr="00285BCB">
              <w:rPr>
                <w:rFonts w:ascii="Calibri" w:hAnsi="Calibri"/>
                <w:sz w:val="18"/>
                <w:szCs w:val="18"/>
                <w:lang w:val="fr-FR"/>
              </w:rPr>
              <w:t xml:space="preserve">catégories </w:t>
            </w:r>
            <w:r w:rsidR="00CD526A">
              <w:rPr>
                <w:rFonts w:ascii="Calibri" w:hAnsi="Calibri"/>
                <w:sz w:val="18"/>
                <w:szCs w:val="18"/>
                <w:lang w:val="fr-FR"/>
              </w:rPr>
              <w:t xml:space="preserve">qui </w:t>
            </w:r>
            <w:r w:rsidRPr="00285BCB">
              <w:rPr>
                <w:rFonts w:ascii="Calibri" w:hAnsi="Calibri"/>
                <w:sz w:val="18"/>
                <w:szCs w:val="18"/>
                <w:lang w:val="fr-FR"/>
              </w:rPr>
              <w:t>n’</w:t>
            </w:r>
            <w:r w:rsidR="00CD526A">
              <w:rPr>
                <w:rFonts w:ascii="Calibri" w:hAnsi="Calibri"/>
                <w:sz w:val="18"/>
                <w:szCs w:val="18"/>
                <w:lang w:val="fr-FR"/>
              </w:rPr>
              <w:t xml:space="preserve">y </w:t>
            </w:r>
            <w:r w:rsidRPr="00285BCB">
              <w:rPr>
                <w:rFonts w:ascii="Calibri" w:hAnsi="Calibri"/>
                <w:sz w:val="18"/>
                <w:szCs w:val="18"/>
                <w:lang w:val="fr-FR"/>
              </w:rPr>
              <w:t>ont pas accès et pourquoi ?</w:t>
            </w:r>
          </w:p>
        </w:tc>
        <w:tc>
          <w:tcPr>
            <w:tcW w:w="1260" w:type="dxa"/>
          </w:tcPr>
          <w:p w14:paraId="1563D4EE" w14:textId="77777777" w:rsidR="00C92767" w:rsidRPr="00285BCB" w:rsidRDefault="00C92767" w:rsidP="00810B91">
            <w:pPr>
              <w:rPr>
                <w:rFonts w:ascii="Calibri" w:hAnsi="Calibri"/>
                <w:sz w:val="18"/>
                <w:szCs w:val="18"/>
                <w:lang w:val="fr-FR"/>
              </w:rPr>
            </w:pPr>
          </w:p>
        </w:tc>
        <w:tc>
          <w:tcPr>
            <w:tcW w:w="1350" w:type="dxa"/>
          </w:tcPr>
          <w:p w14:paraId="242CFEF4" w14:textId="77777777" w:rsidR="00C92767" w:rsidRPr="00285BCB" w:rsidRDefault="00C92767" w:rsidP="00810B91">
            <w:pPr>
              <w:rPr>
                <w:rFonts w:ascii="Calibri" w:hAnsi="Calibri"/>
                <w:sz w:val="18"/>
                <w:szCs w:val="18"/>
                <w:lang w:val="fr-FR"/>
              </w:rPr>
            </w:pPr>
          </w:p>
        </w:tc>
        <w:tc>
          <w:tcPr>
            <w:tcW w:w="1440" w:type="dxa"/>
          </w:tcPr>
          <w:p w14:paraId="08E486C8" w14:textId="77777777" w:rsidR="00C92767" w:rsidRPr="00285BCB" w:rsidRDefault="00C92767" w:rsidP="00810B91">
            <w:pPr>
              <w:rPr>
                <w:rFonts w:ascii="Calibri" w:hAnsi="Calibri"/>
                <w:sz w:val="18"/>
                <w:szCs w:val="18"/>
                <w:lang w:val="fr-FR"/>
              </w:rPr>
            </w:pPr>
          </w:p>
        </w:tc>
        <w:tc>
          <w:tcPr>
            <w:tcW w:w="1350" w:type="dxa"/>
          </w:tcPr>
          <w:p w14:paraId="772B63B2" w14:textId="77777777" w:rsidR="00C92767" w:rsidRPr="00285BCB" w:rsidRDefault="00C92767" w:rsidP="00810B91">
            <w:pPr>
              <w:rPr>
                <w:rFonts w:ascii="Calibri" w:hAnsi="Calibri"/>
                <w:sz w:val="18"/>
                <w:szCs w:val="18"/>
                <w:lang w:val="fr-FR"/>
              </w:rPr>
            </w:pPr>
          </w:p>
        </w:tc>
        <w:tc>
          <w:tcPr>
            <w:tcW w:w="1260" w:type="dxa"/>
          </w:tcPr>
          <w:p w14:paraId="0522AA45" w14:textId="77777777" w:rsidR="00C92767" w:rsidRPr="00285BCB" w:rsidRDefault="00C92767" w:rsidP="00810B91">
            <w:pPr>
              <w:rPr>
                <w:rFonts w:ascii="Calibri" w:hAnsi="Calibri"/>
                <w:sz w:val="18"/>
                <w:szCs w:val="18"/>
                <w:lang w:val="fr-FR"/>
              </w:rPr>
            </w:pPr>
          </w:p>
        </w:tc>
      </w:tr>
      <w:tr w:rsidR="00C92767" w:rsidRPr="00835107" w14:paraId="53422D5B" w14:textId="1DEAC4D4" w:rsidTr="00C92767">
        <w:tc>
          <w:tcPr>
            <w:tcW w:w="3383" w:type="dxa"/>
            <w:shd w:val="clear" w:color="auto" w:fill="F2F2F2" w:themeFill="background1" w:themeFillShade="F2"/>
          </w:tcPr>
          <w:p w14:paraId="45BEEED1" w14:textId="3FB91AAD" w:rsidR="00C92767" w:rsidRPr="00285BCB" w:rsidRDefault="00C92767" w:rsidP="0029110A">
            <w:pPr>
              <w:pStyle w:val="ListParagraph"/>
              <w:numPr>
                <w:ilvl w:val="0"/>
                <w:numId w:val="7"/>
              </w:numPr>
              <w:ind w:left="215" w:hanging="215"/>
              <w:rPr>
                <w:rFonts w:ascii="Calibri" w:hAnsi="Calibri"/>
                <w:sz w:val="18"/>
                <w:szCs w:val="18"/>
                <w:lang w:val="fr-FR"/>
              </w:rPr>
            </w:pPr>
            <w:r>
              <w:rPr>
                <w:rFonts w:ascii="Calibri" w:hAnsi="Calibri"/>
                <w:sz w:val="18"/>
                <w:szCs w:val="18"/>
                <w:lang w:val="fr-FR"/>
              </w:rPr>
              <w:lastRenderedPageBreak/>
              <w:t xml:space="preserve">Quels sont les </w:t>
            </w:r>
            <w:r w:rsidR="00CD526A">
              <w:rPr>
                <w:rFonts w:ascii="Calibri" w:hAnsi="Calibri"/>
                <w:sz w:val="18"/>
                <w:szCs w:val="18"/>
                <w:lang w:val="fr-FR"/>
              </w:rPr>
              <w:t>marchés</w:t>
            </w:r>
            <w:r>
              <w:rPr>
                <w:rFonts w:ascii="Calibri" w:hAnsi="Calibri"/>
                <w:sz w:val="18"/>
                <w:szCs w:val="18"/>
                <w:lang w:val="fr-FR"/>
              </w:rPr>
              <w:t xml:space="preserve">/lieux d’achat fréquentés régulièrement par les populations </w:t>
            </w:r>
            <w:r w:rsidR="00CD526A">
              <w:rPr>
                <w:rFonts w:ascii="Calibri" w:hAnsi="Calibri"/>
                <w:sz w:val="18"/>
                <w:szCs w:val="18"/>
                <w:lang w:val="fr-FR"/>
              </w:rPr>
              <w:t>ciblées</w:t>
            </w:r>
            <w:r>
              <w:rPr>
                <w:rFonts w:ascii="Calibri" w:hAnsi="Calibri"/>
                <w:sz w:val="18"/>
                <w:szCs w:val="18"/>
                <w:lang w:val="fr-FR"/>
              </w:rPr>
              <w:t xml:space="preserve"> pour leurs achats ?</w:t>
            </w:r>
          </w:p>
        </w:tc>
        <w:tc>
          <w:tcPr>
            <w:tcW w:w="1260" w:type="dxa"/>
          </w:tcPr>
          <w:p w14:paraId="48DCA210" w14:textId="77777777" w:rsidR="00C92767" w:rsidRPr="00285BCB" w:rsidRDefault="00C92767" w:rsidP="00810B91">
            <w:pPr>
              <w:rPr>
                <w:rFonts w:ascii="Calibri" w:hAnsi="Calibri"/>
                <w:sz w:val="18"/>
                <w:szCs w:val="18"/>
                <w:lang w:val="fr-FR"/>
              </w:rPr>
            </w:pPr>
          </w:p>
        </w:tc>
        <w:tc>
          <w:tcPr>
            <w:tcW w:w="1350" w:type="dxa"/>
          </w:tcPr>
          <w:p w14:paraId="6D2A8F98" w14:textId="77777777" w:rsidR="00C92767" w:rsidRPr="00285BCB" w:rsidRDefault="00C92767" w:rsidP="00810B91">
            <w:pPr>
              <w:rPr>
                <w:rFonts w:ascii="Calibri" w:hAnsi="Calibri"/>
                <w:sz w:val="18"/>
                <w:szCs w:val="18"/>
                <w:lang w:val="fr-FR"/>
              </w:rPr>
            </w:pPr>
          </w:p>
        </w:tc>
        <w:tc>
          <w:tcPr>
            <w:tcW w:w="1440" w:type="dxa"/>
          </w:tcPr>
          <w:p w14:paraId="7D1C2902" w14:textId="77777777" w:rsidR="00C92767" w:rsidRPr="00285BCB" w:rsidRDefault="00C92767" w:rsidP="00810B91">
            <w:pPr>
              <w:rPr>
                <w:rFonts w:ascii="Calibri" w:hAnsi="Calibri"/>
                <w:sz w:val="18"/>
                <w:szCs w:val="18"/>
                <w:lang w:val="fr-FR"/>
              </w:rPr>
            </w:pPr>
          </w:p>
        </w:tc>
        <w:tc>
          <w:tcPr>
            <w:tcW w:w="1350" w:type="dxa"/>
          </w:tcPr>
          <w:p w14:paraId="4E4DBB2D" w14:textId="77777777" w:rsidR="00C92767" w:rsidRPr="00285BCB" w:rsidRDefault="00C92767" w:rsidP="00810B91">
            <w:pPr>
              <w:rPr>
                <w:rFonts w:ascii="Calibri" w:hAnsi="Calibri"/>
                <w:sz w:val="18"/>
                <w:szCs w:val="18"/>
                <w:lang w:val="fr-FR"/>
              </w:rPr>
            </w:pPr>
          </w:p>
        </w:tc>
        <w:tc>
          <w:tcPr>
            <w:tcW w:w="1260" w:type="dxa"/>
          </w:tcPr>
          <w:p w14:paraId="528DAF7D" w14:textId="77777777" w:rsidR="00C92767" w:rsidRPr="00285BCB" w:rsidRDefault="00C92767" w:rsidP="00810B91">
            <w:pPr>
              <w:rPr>
                <w:rFonts w:ascii="Calibri" w:hAnsi="Calibri"/>
                <w:sz w:val="18"/>
                <w:szCs w:val="18"/>
                <w:lang w:val="fr-FR"/>
              </w:rPr>
            </w:pPr>
          </w:p>
        </w:tc>
      </w:tr>
      <w:tr w:rsidR="00C92767" w:rsidRPr="00835107" w14:paraId="34AC1ADB" w14:textId="20922A46" w:rsidTr="00C92767">
        <w:tc>
          <w:tcPr>
            <w:tcW w:w="3383" w:type="dxa"/>
            <w:shd w:val="clear" w:color="auto" w:fill="F2F2F2" w:themeFill="background1" w:themeFillShade="F2"/>
          </w:tcPr>
          <w:p w14:paraId="5DC2FD9D" w14:textId="3B41483C" w:rsidR="00C92767" w:rsidRPr="00285BCB" w:rsidRDefault="00C92767" w:rsidP="0029110A">
            <w:pPr>
              <w:pStyle w:val="ListParagraph"/>
              <w:numPr>
                <w:ilvl w:val="0"/>
                <w:numId w:val="7"/>
              </w:numPr>
              <w:ind w:left="215" w:hanging="215"/>
              <w:rPr>
                <w:rFonts w:ascii="Calibri" w:hAnsi="Calibri"/>
                <w:sz w:val="18"/>
                <w:szCs w:val="18"/>
                <w:lang w:val="fr-FR"/>
              </w:rPr>
            </w:pPr>
            <w:r w:rsidRPr="00285BCB">
              <w:rPr>
                <w:rFonts w:ascii="Calibri" w:hAnsi="Calibri"/>
                <w:sz w:val="18"/>
                <w:szCs w:val="18"/>
                <w:lang w:val="fr-FR"/>
              </w:rPr>
              <w:t xml:space="preserve">L’accès est-il garanti toute l’année ? Sinon, à quelle période </w:t>
            </w:r>
            <w:r w:rsidR="00CD526A">
              <w:rPr>
                <w:rFonts w:ascii="Calibri" w:hAnsi="Calibri"/>
                <w:sz w:val="18"/>
                <w:szCs w:val="18"/>
                <w:lang w:val="fr-FR"/>
              </w:rPr>
              <w:t>de l’année l’accès est</w:t>
            </w:r>
            <w:r w:rsidRPr="00285BCB">
              <w:rPr>
                <w:rFonts w:ascii="Calibri" w:hAnsi="Calibri"/>
                <w:sz w:val="18"/>
                <w:szCs w:val="18"/>
                <w:lang w:val="fr-FR"/>
              </w:rPr>
              <w:t xml:space="preserve"> restreint ?</w:t>
            </w:r>
          </w:p>
        </w:tc>
        <w:tc>
          <w:tcPr>
            <w:tcW w:w="1260" w:type="dxa"/>
          </w:tcPr>
          <w:p w14:paraId="1C885185" w14:textId="767243D3" w:rsidR="00C92767" w:rsidRPr="00285BCB" w:rsidRDefault="00C92767" w:rsidP="00810B91">
            <w:pPr>
              <w:rPr>
                <w:rFonts w:ascii="Calibri" w:hAnsi="Calibri"/>
                <w:sz w:val="18"/>
                <w:szCs w:val="18"/>
                <w:lang w:val="fr-FR"/>
              </w:rPr>
            </w:pPr>
          </w:p>
        </w:tc>
        <w:tc>
          <w:tcPr>
            <w:tcW w:w="1350" w:type="dxa"/>
          </w:tcPr>
          <w:p w14:paraId="16E072CC" w14:textId="77777777" w:rsidR="00C92767" w:rsidRPr="00285BCB" w:rsidRDefault="00C92767" w:rsidP="00810B91">
            <w:pPr>
              <w:rPr>
                <w:rFonts w:ascii="Calibri" w:hAnsi="Calibri"/>
                <w:sz w:val="18"/>
                <w:szCs w:val="18"/>
                <w:lang w:val="fr-FR"/>
              </w:rPr>
            </w:pPr>
          </w:p>
        </w:tc>
        <w:tc>
          <w:tcPr>
            <w:tcW w:w="1440" w:type="dxa"/>
          </w:tcPr>
          <w:p w14:paraId="05D09C13" w14:textId="77777777" w:rsidR="00C92767" w:rsidRPr="00285BCB" w:rsidRDefault="00C92767" w:rsidP="00810B91">
            <w:pPr>
              <w:rPr>
                <w:rFonts w:ascii="Calibri" w:hAnsi="Calibri"/>
                <w:sz w:val="18"/>
                <w:szCs w:val="18"/>
                <w:lang w:val="fr-FR"/>
              </w:rPr>
            </w:pPr>
          </w:p>
        </w:tc>
        <w:tc>
          <w:tcPr>
            <w:tcW w:w="1350" w:type="dxa"/>
          </w:tcPr>
          <w:p w14:paraId="3DFB610C" w14:textId="77777777" w:rsidR="00C92767" w:rsidRPr="00285BCB" w:rsidRDefault="00C92767" w:rsidP="00810B91">
            <w:pPr>
              <w:rPr>
                <w:rFonts w:ascii="Calibri" w:hAnsi="Calibri"/>
                <w:sz w:val="18"/>
                <w:szCs w:val="18"/>
                <w:lang w:val="fr-FR"/>
              </w:rPr>
            </w:pPr>
          </w:p>
        </w:tc>
        <w:tc>
          <w:tcPr>
            <w:tcW w:w="1260" w:type="dxa"/>
          </w:tcPr>
          <w:p w14:paraId="226C8D6F" w14:textId="77777777" w:rsidR="00C92767" w:rsidRPr="00285BCB" w:rsidRDefault="00C92767" w:rsidP="00810B91">
            <w:pPr>
              <w:rPr>
                <w:rFonts w:ascii="Calibri" w:hAnsi="Calibri"/>
                <w:sz w:val="18"/>
                <w:szCs w:val="18"/>
                <w:lang w:val="fr-FR"/>
              </w:rPr>
            </w:pPr>
          </w:p>
        </w:tc>
      </w:tr>
      <w:tr w:rsidR="00C92767" w:rsidRPr="00835107" w14:paraId="4CC781D6" w14:textId="397A922C" w:rsidTr="00C92767">
        <w:tc>
          <w:tcPr>
            <w:tcW w:w="3383" w:type="dxa"/>
            <w:shd w:val="clear" w:color="auto" w:fill="F2F2F2" w:themeFill="background1" w:themeFillShade="F2"/>
          </w:tcPr>
          <w:p w14:paraId="1295A1A9" w14:textId="129B0CFA" w:rsidR="00C92767" w:rsidRPr="00285BCB" w:rsidRDefault="00C92767" w:rsidP="0029110A">
            <w:pPr>
              <w:pStyle w:val="ListParagraph"/>
              <w:numPr>
                <w:ilvl w:val="0"/>
                <w:numId w:val="7"/>
              </w:numPr>
              <w:ind w:left="215" w:hanging="215"/>
              <w:rPr>
                <w:rFonts w:ascii="Calibri" w:hAnsi="Calibri"/>
                <w:sz w:val="18"/>
                <w:szCs w:val="18"/>
                <w:lang w:val="fr-FR"/>
              </w:rPr>
            </w:pPr>
            <w:r w:rsidRPr="00285BCB">
              <w:rPr>
                <w:rFonts w:ascii="Calibri" w:hAnsi="Calibri"/>
                <w:sz w:val="18"/>
                <w:szCs w:val="18"/>
                <w:lang w:val="fr-FR"/>
              </w:rPr>
              <w:t>Des actions sont-elles nécessaires pour renforcer l’accès ?</w:t>
            </w:r>
          </w:p>
        </w:tc>
        <w:tc>
          <w:tcPr>
            <w:tcW w:w="1260" w:type="dxa"/>
          </w:tcPr>
          <w:p w14:paraId="11678E37" w14:textId="18A0FEB3" w:rsidR="00C92767" w:rsidRPr="00285BCB" w:rsidRDefault="00C92767" w:rsidP="00810B91">
            <w:pPr>
              <w:rPr>
                <w:rFonts w:ascii="Calibri" w:hAnsi="Calibri"/>
                <w:sz w:val="18"/>
                <w:szCs w:val="18"/>
                <w:lang w:val="fr-FR"/>
              </w:rPr>
            </w:pPr>
          </w:p>
        </w:tc>
        <w:tc>
          <w:tcPr>
            <w:tcW w:w="1350" w:type="dxa"/>
          </w:tcPr>
          <w:p w14:paraId="21E997B9" w14:textId="77777777" w:rsidR="00C92767" w:rsidRPr="00285BCB" w:rsidRDefault="00C92767" w:rsidP="00810B91">
            <w:pPr>
              <w:rPr>
                <w:rFonts w:ascii="Calibri" w:hAnsi="Calibri"/>
                <w:sz w:val="18"/>
                <w:szCs w:val="18"/>
                <w:lang w:val="fr-FR"/>
              </w:rPr>
            </w:pPr>
          </w:p>
        </w:tc>
        <w:tc>
          <w:tcPr>
            <w:tcW w:w="1440" w:type="dxa"/>
          </w:tcPr>
          <w:p w14:paraId="374BC9BB" w14:textId="77777777" w:rsidR="00C92767" w:rsidRPr="00285BCB" w:rsidRDefault="00C92767" w:rsidP="00810B91">
            <w:pPr>
              <w:rPr>
                <w:rFonts w:ascii="Calibri" w:hAnsi="Calibri"/>
                <w:sz w:val="18"/>
                <w:szCs w:val="18"/>
                <w:lang w:val="fr-FR"/>
              </w:rPr>
            </w:pPr>
          </w:p>
        </w:tc>
        <w:tc>
          <w:tcPr>
            <w:tcW w:w="1350" w:type="dxa"/>
          </w:tcPr>
          <w:p w14:paraId="3CD30404" w14:textId="77777777" w:rsidR="00C92767" w:rsidRPr="00285BCB" w:rsidRDefault="00C92767" w:rsidP="00810B91">
            <w:pPr>
              <w:rPr>
                <w:rFonts w:ascii="Calibri" w:hAnsi="Calibri"/>
                <w:sz w:val="18"/>
                <w:szCs w:val="18"/>
                <w:lang w:val="fr-FR"/>
              </w:rPr>
            </w:pPr>
          </w:p>
        </w:tc>
        <w:tc>
          <w:tcPr>
            <w:tcW w:w="1260" w:type="dxa"/>
          </w:tcPr>
          <w:p w14:paraId="2E467A54" w14:textId="77777777" w:rsidR="00C92767" w:rsidRPr="00285BCB" w:rsidRDefault="00C92767" w:rsidP="00810B91">
            <w:pPr>
              <w:rPr>
                <w:rFonts w:ascii="Calibri" w:hAnsi="Calibri"/>
                <w:sz w:val="18"/>
                <w:szCs w:val="18"/>
                <w:lang w:val="fr-FR"/>
              </w:rPr>
            </w:pPr>
          </w:p>
        </w:tc>
      </w:tr>
      <w:tr w:rsidR="00C92767" w:rsidRPr="00155BEE" w14:paraId="2665EA54" w14:textId="60CFA1E9" w:rsidTr="00C92767">
        <w:tc>
          <w:tcPr>
            <w:tcW w:w="3383" w:type="dxa"/>
            <w:shd w:val="clear" w:color="auto" w:fill="F2F2F2" w:themeFill="background1" w:themeFillShade="F2"/>
          </w:tcPr>
          <w:p w14:paraId="07CF83D4" w14:textId="5C874EFF" w:rsidR="00C92767" w:rsidRPr="00285BCB" w:rsidRDefault="00C92767" w:rsidP="00EF6198">
            <w:pPr>
              <w:pStyle w:val="ListParagraph"/>
              <w:numPr>
                <w:ilvl w:val="0"/>
                <w:numId w:val="7"/>
              </w:numPr>
              <w:ind w:left="215" w:hanging="215"/>
              <w:rPr>
                <w:rFonts w:ascii="Calibri" w:hAnsi="Calibri"/>
                <w:sz w:val="18"/>
                <w:szCs w:val="18"/>
                <w:lang w:val="fr-FR"/>
              </w:rPr>
            </w:pPr>
            <w:r w:rsidRPr="00285BCB">
              <w:rPr>
                <w:rFonts w:ascii="Calibri" w:hAnsi="Calibri"/>
                <w:sz w:val="18"/>
                <w:szCs w:val="18"/>
                <w:lang w:val="fr-FR"/>
              </w:rPr>
              <w:t xml:space="preserve">Les populations </w:t>
            </w:r>
            <w:r w:rsidR="00CD526A" w:rsidRPr="00285BCB">
              <w:rPr>
                <w:rFonts w:ascii="Calibri" w:hAnsi="Calibri"/>
                <w:sz w:val="18"/>
                <w:szCs w:val="18"/>
                <w:lang w:val="fr-FR"/>
              </w:rPr>
              <w:t>ciblé</w:t>
            </w:r>
            <w:r w:rsidR="00CD526A">
              <w:rPr>
                <w:rFonts w:ascii="Calibri" w:hAnsi="Calibri"/>
                <w:sz w:val="18"/>
                <w:szCs w:val="18"/>
                <w:lang w:val="fr-FR"/>
              </w:rPr>
              <w:t>e</w:t>
            </w:r>
            <w:r w:rsidR="00CD526A" w:rsidRPr="00285BCB">
              <w:rPr>
                <w:rFonts w:ascii="Calibri" w:hAnsi="Calibri"/>
                <w:sz w:val="18"/>
                <w:szCs w:val="18"/>
                <w:lang w:val="fr-FR"/>
              </w:rPr>
              <w:t>s</w:t>
            </w:r>
            <w:r w:rsidRPr="00285BCB">
              <w:rPr>
                <w:rFonts w:ascii="Calibri" w:hAnsi="Calibri"/>
                <w:sz w:val="18"/>
                <w:szCs w:val="18"/>
                <w:lang w:val="fr-FR"/>
              </w:rPr>
              <w:t xml:space="preserve"> accepteraient-elles de recevoir une</w:t>
            </w:r>
            <w:r w:rsidR="00155BEE">
              <w:rPr>
                <w:rFonts w:ascii="Calibri" w:hAnsi="Calibri"/>
                <w:sz w:val="18"/>
                <w:szCs w:val="18"/>
                <w:lang w:val="fr-FR"/>
              </w:rPr>
              <w:t xml:space="preserve"> intervention monétaire</w:t>
            </w:r>
            <w:r w:rsidR="00EF6198">
              <w:rPr>
                <w:rFonts w:ascii="Calibri" w:hAnsi="Calibri"/>
                <w:sz w:val="18"/>
                <w:szCs w:val="18"/>
                <w:lang w:val="fr-FR"/>
              </w:rPr>
              <w:t xml:space="preserve"> </w:t>
            </w:r>
            <w:r w:rsidRPr="00285BCB">
              <w:rPr>
                <w:rFonts w:ascii="Calibri" w:hAnsi="Calibri"/>
                <w:sz w:val="18"/>
                <w:szCs w:val="18"/>
                <w:lang w:val="fr-FR"/>
              </w:rPr>
              <w:t>plutôt qu’une distribution en nature ? Quelle est leur préférence (IM ou distribution en nature) ?</w:t>
            </w:r>
          </w:p>
        </w:tc>
        <w:tc>
          <w:tcPr>
            <w:tcW w:w="1260" w:type="dxa"/>
          </w:tcPr>
          <w:p w14:paraId="3F010D3E" w14:textId="77777777" w:rsidR="00C92767" w:rsidRPr="00285BCB" w:rsidRDefault="00C92767" w:rsidP="00810B91">
            <w:pPr>
              <w:rPr>
                <w:rFonts w:ascii="Calibri" w:hAnsi="Calibri"/>
                <w:sz w:val="18"/>
                <w:szCs w:val="18"/>
                <w:lang w:val="fr-FR"/>
              </w:rPr>
            </w:pPr>
          </w:p>
        </w:tc>
        <w:tc>
          <w:tcPr>
            <w:tcW w:w="1350" w:type="dxa"/>
          </w:tcPr>
          <w:p w14:paraId="380B6760" w14:textId="77777777" w:rsidR="00C92767" w:rsidRPr="00285BCB" w:rsidRDefault="00C92767" w:rsidP="00810B91">
            <w:pPr>
              <w:rPr>
                <w:rFonts w:ascii="Calibri" w:hAnsi="Calibri"/>
                <w:sz w:val="18"/>
                <w:szCs w:val="18"/>
                <w:lang w:val="fr-FR"/>
              </w:rPr>
            </w:pPr>
          </w:p>
        </w:tc>
        <w:tc>
          <w:tcPr>
            <w:tcW w:w="1440" w:type="dxa"/>
          </w:tcPr>
          <w:p w14:paraId="5B575BE4" w14:textId="77777777" w:rsidR="00C92767" w:rsidRPr="00285BCB" w:rsidRDefault="00C92767" w:rsidP="00810B91">
            <w:pPr>
              <w:rPr>
                <w:rFonts w:ascii="Calibri" w:hAnsi="Calibri"/>
                <w:sz w:val="18"/>
                <w:szCs w:val="18"/>
                <w:lang w:val="fr-FR"/>
              </w:rPr>
            </w:pPr>
          </w:p>
        </w:tc>
        <w:tc>
          <w:tcPr>
            <w:tcW w:w="1350" w:type="dxa"/>
          </w:tcPr>
          <w:p w14:paraId="77C5A1DC" w14:textId="77777777" w:rsidR="00C92767" w:rsidRPr="00285BCB" w:rsidRDefault="00C92767" w:rsidP="00810B91">
            <w:pPr>
              <w:rPr>
                <w:rFonts w:ascii="Calibri" w:hAnsi="Calibri"/>
                <w:sz w:val="18"/>
                <w:szCs w:val="18"/>
                <w:lang w:val="fr-FR"/>
              </w:rPr>
            </w:pPr>
          </w:p>
        </w:tc>
        <w:tc>
          <w:tcPr>
            <w:tcW w:w="1260" w:type="dxa"/>
          </w:tcPr>
          <w:p w14:paraId="188346BB" w14:textId="77777777" w:rsidR="00C92767" w:rsidRPr="00285BCB" w:rsidRDefault="00C92767" w:rsidP="00810B91">
            <w:pPr>
              <w:rPr>
                <w:rFonts w:ascii="Calibri" w:hAnsi="Calibri"/>
                <w:sz w:val="18"/>
                <w:szCs w:val="18"/>
                <w:lang w:val="fr-FR"/>
              </w:rPr>
            </w:pPr>
          </w:p>
        </w:tc>
      </w:tr>
      <w:tr w:rsidR="0019404C" w:rsidRPr="00835107" w14:paraId="254265B6" w14:textId="77777777" w:rsidTr="00C92767">
        <w:tc>
          <w:tcPr>
            <w:tcW w:w="3383" w:type="dxa"/>
            <w:shd w:val="clear" w:color="auto" w:fill="F2F2F2" w:themeFill="background1" w:themeFillShade="F2"/>
          </w:tcPr>
          <w:p w14:paraId="6D9CBD91" w14:textId="4D671F8E" w:rsidR="0019404C" w:rsidRPr="00285BCB" w:rsidRDefault="0019404C" w:rsidP="0029110A">
            <w:pPr>
              <w:pStyle w:val="ListParagraph"/>
              <w:numPr>
                <w:ilvl w:val="0"/>
                <w:numId w:val="7"/>
              </w:numPr>
              <w:ind w:left="215" w:hanging="215"/>
              <w:rPr>
                <w:rFonts w:ascii="Calibri" w:hAnsi="Calibri"/>
                <w:sz w:val="18"/>
                <w:szCs w:val="18"/>
                <w:lang w:val="fr-FR"/>
              </w:rPr>
            </w:pPr>
            <w:r>
              <w:rPr>
                <w:rFonts w:ascii="Calibri" w:hAnsi="Calibri"/>
                <w:sz w:val="18"/>
                <w:szCs w:val="18"/>
                <w:lang w:val="fr-FR"/>
              </w:rPr>
              <w:t xml:space="preserve">Est-ce qu’il y a les risques identifiés qui concerne l’accès aux </w:t>
            </w:r>
            <w:r w:rsidR="00CD526A">
              <w:rPr>
                <w:rFonts w:ascii="Calibri" w:hAnsi="Calibri"/>
                <w:sz w:val="18"/>
                <w:szCs w:val="18"/>
                <w:lang w:val="fr-FR"/>
              </w:rPr>
              <w:t>marchés</w:t>
            </w:r>
            <w:r>
              <w:rPr>
                <w:rFonts w:ascii="Calibri" w:hAnsi="Calibri"/>
                <w:sz w:val="18"/>
                <w:szCs w:val="18"/>
                <w:lang w:val="fr-FR"/>
              </w:rPr>
              <w:t xml:space="preserve"> ou la distribution des espèces/coupons ? </w:t>
            </w:r>
          </w:p>
        </w:tc>
        <w:tc>
          <w:tcPr>
            <w:tcW w:w="1260" w:type="dxa"/>
          </w:tcPr>
          <w:p w14:paraId="31215A23" w14:textId="77777777" w:rsidR="0019404C" w:rsidRPr="00285BCB" w:rsidRDefault="0019404C" w:rsidP="00810B91">
            <w:pPr>
              <w:rPr>
                <w:rFonts w:ascii="Calibri" w:hAnsi="Calibri"/>
                <w:sz w:val="18"/>
                <w:szCs w:val="18"/>
                <w:lang w:val="fr-FR"/>
              </w:rPr>
            </w:pPr>
          </w:p>
        </w:tc>
        <w:tc>
          <w:tcPr>
            <w:tcW w:w="1350" w:type="dxa"/>
          </w:tcPr>
          <w:p w14:paraId="678BD14C" w14:textId="77777777" w:rsidR="0019404C" w:rsidRPr="00285BCB" w:rsidRDefault="0019404C" w:rsidP="00810B91">
            <w:pPr>
              <w:rPr>
                <w:rFonts w:ascii="Calibri" w:hAnsi="Calibri"/>
                <w:sz w:val="18"/>
                <w:szCs w:val="18"/>
                <w:lang w:val="fr-FR"/>
              </w:rPr>
            </w:pPr>
          </w:p>
        </w:tc>
        <w:tc>
          <w:tcPr>
            <w:tcW w:w="1440" w:type="dxa"/>
          </w:tcPr>
          <w:p w14:paraId="79E92F9E" w14:textId="77777777" w:rsidR="0019404C" w:rsidRPr="00285BCB" w:rsidRDefault="0019404C" w:rsidP="00810B91">
            <w:pPr>
              <w:rPr>
                <w:rFonts w:ascii="Calibri" w:hAnsi="Calibri"/>
                <w:sz w:val="18"/>
                <w:szCs w:val="18"/>
                <w:lang w:val="fr-FR"/>
              </w:rPr>
            </w:pPr>
          </w:p>
        </w:tc>
        <w:tc>
          <w:tcPr>
            <w:tcW w:w="1350" w:type="dxa"/>
          </w:tcPr>
          <w:p w14:paraId="01D4A688" w14:textId="77777777" w:rsidR="0019404C" w:rsidRPr="00285BCB" w:rsidRDefault="0019404C" w:rsidP="00810B91">
            <w:pPr>
              <w:rPr>
                <w:rFonts w:ascii="Calibri" w:hAnsi="Calibri"/>
                <w:sz w:val="18"/>
                <w:szCs w:val="18"/>
                <w:lang w:val="fr-FR"/>
              </w:rPr>
            </w:pPr>
          </w:p>
        </w:tc>
        <w:tc>
          <w:tcPr>
            <w:tcW w:w="1260" w:type="dxa"/>
          </w:tcPr>
          <w:p w14:paraId="560552B2" w14:textId="77777777" w:rsidR="0019404C" w:rsidRPr="00285BCB" w:rsidRDefault="0019404C" w:rsidP="00810B91">
            <w:pPr>
              <w:rPr>
                <w:rFonts w:ascii="Calibri" w:hAnsi="Calibri"/>
                <w:sz w:val="18"/>
                <w:szCs w:val="18"/>
                <w:lang w:val="fr-FR"/>
              </w:rPr>
            </w:pPr>
          </w:p>
        </w:tc>
      </w:tr>
      <w:tr w:rsidR="00C92767" w:rsidRPr="00835107" w14:paraId="46BADF9E" w14:textId="7F3D3AAA" w:rsidTr="00C92767">
        <w:tc>
          <w:tcPr>
            <w:tcW w:w="3383" w:type="dxa"/>
            <w:shd w:val="clear" w:color="auto" w:fill="F2F2F2" w:themeFill="background1" w:themeFillShade="F2"/>
          </w:tcPr>
          <w:p w14:paraId="782942EF" w14:textId="63E8049F" w:rsidR="00C92767" w:rsidRPr="00285BCB" w:rsidRDefault="00C92767" w:rsidP="00EF6198">
            <w:pPr>
              <w:pStyle w:val="ListParagraph"/>
              <w:numPr>
                <w:ilvl w:val="0"/>
                <w:numId w:val="7"/>
              </w:numPr>
              <w:ind w:left="215" w:hanging="215"/>
              <w:rPr>
                <w:rFonts w:ascii="Calibri" w:hAnsi="Calibri"/>
                <w:sz w:val="18"/>
                <w:szCs w:val="18"/>
                <w:lang w:val="fr-FR"/>
              </w:rPr>
            </w:pPr>
            <w:r w:rsidRPr="00285BCB">
              <w:rPr>
                <w:rFonts w:ascii="Calibri" w:hAnsi="Calibri"/>
                <w:sz w:val="18"/>
                <w:szCs w:val="18"/>
                <w:lang w:val="fr-FR"/>
              </w:rPr>
              <w:t xml:space="preserve">Des informations additionnelles sont-elles nécessaires ? </w:t>
            </w:r>
            <w:r w:rsidR="007669F5">
              <w:rPr>
                <w:rFonts w:ascii="Calibri" w:hAnsi="Calibri"/>
                <w:sz w:val="18"/>
                <w:szCs w:val="18"/>
                <w:lang w:val="fr-FR"/>
              </w:rPr>
              <w:t xml:space="preserve">Quels sont les </w:t>
            </w:r>
            <w:r w:rsidRPr="00285BCB">
              <w:rPr>
                <w:rFonts w:ascii="Calibri" w:hAnsi="Calibri"/>
                <w:sz w:val="18"/>
                <w:szCs w:val="18"/>
                <w:lang w:val="fr-FR"/>
              </w:rPr>
              <w:t xml:space="preserve"> éléments </w:t>
            </w:r>
            <w:r w:rsidR="007669F5">
              <w:rPr>
                <w:rFonts w:ascii="Calibri" w:hAnsi="Calibri"/>
                <w:sz w:val="18"/>
                <w:szCs w:val="18"/>
                <w:lang w:val="fr-FR"/>
              </w:rPr>
              <w:t xml:space="preserve">qui </w:t>
            </w:r>
            <w:r w:rsidRPr="00285BCB">
              <w:rPr>
                <w:rFonts w:ascii="Calibri" w:hAnsi="Calibri"/>
                <w:sz w:val="18"/>
                <w:szCs w:val="18"/>
                <w:lang w:val="fr-FR"/>
              </w:rPr>
              <w:t xml:space="preserve">doivent être vérifiés ? </w:t>
            </w:r>
          </w:p>
        </w:tc>
        <w:tc>
          <w:tcPr>
            <w:tcW w:w="1260" w:type="dxa"/>
          </w:tcPr>
          <w:p w14:paraId="61F9C9AD" w14:textId="7357D50B" w:rsidR="00C92767" w:rsidRPr="00285BCB" w:rsidRDefault="00C92767" w:rsidP="00810B91">
            <w:pPr>
              <w:rPr>
                <w:rFonts w:ascii="Calibri" w:hAnsi="Calibri"/>
                <w:sz w:val="18"/>
                <w:szCs w:val="18"/>
                <w:lang w:val="fr-FR"/>
              </w:rPr>
            </w:pPr>
          </w:p>
        </w:tc>
        <w:tc>
          <w:tcPr>
            <w:tcW w:w="1350" w:type="dxa"/>
          </w:tcPr>
          <w:p w14:paraId="41DA6156" w14:textId="77777777" w:rsidR="00C92767" w:rsidRPr="00285BCB" w:rsidRDefault="00C92767" w:rsidP="00810B91">
            <w:pPr>
              <w:rPr>
                <w:rFonts w:ascii="Calibri" w:hAnsi="Calibri"/>
                <w:sz w:val="18"/>
                <w:szCs w:val="18"/>
                <w:lang w:val="fr-FR"/>
              </w:rPr>
            </w:pPr>
          </w:p>
        </w:tc>
        <w:tc>
          <w:tcPr>
            <w:tcW w:w="1440" w:type="dxa"/>
          </w:tcPr>
          <w:p w14:paraId="1144D109" w14:textId="77777777" w:rsidR="00C92767" w:rsidRPr="00285BCB" w:rsidRDefault="00C92767" w:rsidP="00810B91">
            <w:pPr>
              <w:rPr>
                <w:rFonts w:ascii="Calibri" w:hAnsi="Calibri"/>
                <w:sz w:val="18"/>
                <w:szCs w:val="18"/>
                <w:lang w:val="fr-FR"/>
              </w:rPr>
            </w:pPr>
          </w:p>
        </w:tc>
        <w:tc>
          <w:tcPr>
            <w:tcW w:w="1350" w:type="dxa"/>
          </w:tcPr>
          <w:p w14:paraId="5EA89DDA" w14:textId="77777777" w:rsidR="00C92767" w:rsidRPr="00285BCB" w:rsidRDefault="00C92767" w:rsidP="00810B91">
            <w:pPr>
              <w:rPr>
                <w:rFonts w:ascii="Calibri" w:hAnsi="Calibri"/>
                <w:sz w:val="18"/>
                <w:szCs w:val="18"/>
                <w:lang w:val="fr-FR"/>
              </w:rPr>
            </w:pPr>
          </w:p>
        </w:tc>
        <w:tc>
          <w:tcPr>
            <w:tcW w:w="1260" w:type="dxa"/>
          </w:tcPr>
          <w:p w14:paraId="6B007794" w14:textId="77777777" w:rsidR="00C92767" w:rsidRPr="00285BCB" w:rsidRDefault="00C92767" w:rsidP="00810B91">
            <w:pPr>
              <w:rPr>
                <w:rFonts w:ascii="Calibri" w:hAnsi="Calibri"/>
                <w:sz w:val="18"/>
                <w:szCs w:val="18"/>
                <w:lang w:val="fr-FR"/>
              </w:rPr>
            </w:pPr>
          </w:p>
        </w:tc>
      </w:tr>
    </w:tbl>
    <w:p w14:paraId="4D201F34" w14:textId="466A19B2" w:rsidR="0077321D" w:rsidRDefault="0077321D" w:rsidP="0077321D">
      <w:pPr>
        <w:spacing w:before="240" w:after="120"/>
        <w:rPr>
          <w:rFonts w:ascii="Calibri" w:hAnsi="Calibri"/>
          <w:b/>
          <w:sz w:val="22"/>
          <w:szCs w:val="20"/>
          <w:lang w:val="fr-FR"/>
        </w:rPr>
      </w:pPr>
    </w:p>
    <w:p w14:paraId="6F68A577" w14:textId="77777777" w:rsidR="0077321D" w:rsidRDefault="0077321D">
      <w:pPr>
        <w:rPr>
          <w:rFonts w:ascii="Calibri" w:hAnsi="Calibri"/>
          <w:b/>
          <w:sz w:val="22"/>
          <w:szCs w:val="20"/>
          <w:lang w:val="fr-FR"/>
        </w:rPr>
      </w:pPr>
      <w:r>
        <w:rPr>
          <w:rFonts w:ascii="Calibri" w:hAnsi="Calibri"/>
          <w:b/>
          <w:sz w:val="22"/>
          <w:szCs w:val="20"/>
          <w:lang w:val="fr-FR"/>
        </w:rPr>
        <w:br w:type="page"/>
      </w:r>
    </w:p>
    <w:p w14:paraId="36500BF9" w14:textId="69A61407" w:rsidR="00DA2759" w:rsidRPr="007D22B0" w:rsidRDefault="00E722AA" w:rsidP="0029110A">
      <w:pPr>
        <w:pStyle w:val="ListParagraph"/>
        <w:numPr>
          <w:ilvl w:val="0"/>
          <w:numId w:val="8"/>
        </w:numPr>
        <w:spacing w:before="240" w:after="120"/>
        <w:ind w:left="284" w:hanging="284"/>
        <w:contextualSpacing w:val="0"/>
        <w:rPr>
          <w:rFonts w:ascii="Calibri" w:hAnsi="Calibri"/>
          <w:b/>
          <w:sz w:val="26"/>
          <w:szCs w:val="26"/>
          <w:lang w:val="fr-FR"/>
        </w:rPr>
      </w:pPr>
      <w:r w:rsidRPr="007D22B0">
        <w:rPr>
          <w:rFonts w:ascii="Calibri" w:hAnsi="Calibri"/>
          <w:b/>
          <w:sz w:val="26"/>
          <w:szCs w:val="26"/>
          <w:lang w:val="fr-FR"/>
        </w:rPr>
        <w:lastRenderedPageBreak/>
        <w:t>Disponibilité et capacité du marché</w:t>
      </w:r>
      <w:r w:rsidR="00DA2759" w:rsidRPr="007D22B0">
        <w:rPr>
          <w:rFonts w:ascii="Calibri" w:hAnsi="Calibri"/>
          <w:b/>
          <w:sz w:val="26"/>
          <w:szCs w:val="26"/>
          <w:lang w:val="fr-FR"/>
        </w:rPr>
        <w:t xml:space="preserve"> à répondre à la demande</w:t>
      </w:r>
      <w:r w:rsidR="007669F5">
        <w:rPr>
          <w:rFonts w:ascii="Calibri" w:hAnsi="Calibri"/>
          <w:b/>
          <w:sz w:val="26"/>
          <w:szCs w:val="26"/>
          <w:lang w:val="fr-FR"/>
        </w:rPr>
        <w:t xml:space="preserve"> : </w:t>
      </w:r>
    </w:p>
    <w:p w14:paraId="6B6E6FE0" w14:textId="77777777" w:rsidR="00B3431D" w:rsidRPr="00285BCB" w:rsidRDefault="00B3431D" w:rsidP="00B4652A">
      <w:pPr>
        <w:shd w:val="clear" w:color="auto" w:fill="F2DBDB" w:themeFill="accent2" w:themeFillTint="33"/>
        <w:spacing w:before="240" w:after="120"/>
        <w:rPr>
          <w:rFonts w:ascii="Calibri" w:hAnsi="Calibri"/>
          <w:sz w:val="22"/>
          <w:szCs w:val="20"/>
          <w:u w:val="single"/>
          <w:lang w:val="fr-FR"/>
        </w:rPr>
      </w:pPr>
      <w:r w:rsidRPr="00285BCB">
        <w:rPr>
          <w:rFonts w:ascii="Calibri" w:hAnsi="Calibri"/>
          <w:sz w:val="22"/>
          <w:szCs w:val="20"/>
          <w:u w:val="single"/>
          <w:lang w:val="fr-FR"/>
        </w:rPr>
        <w:t xml:space="preserve">Objectifs : </w:t>
      </w:r>
    </w:p>
    <w:p w14:paraId="571A2A9C" w14:textId="55E075EB" w:rsidR="008D7D4F" w:rsidRDefault="008D7D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8D7D4F">
        <w:rPr>
          <w:rFonts w:ascii="Calibri" w:hAnsi="Calibri"/>
          <w:sz w:val="22"/>
          <w:szCs w:val="20"/>
          <w:lang w:val="fr-FR"/>
        </w:rPr>
        <w:t xml:space="preserve">Vérifier la disponibilité et les prix des articles </w:t>
      </w:r>
      <w:r w:rsidR="006B3842">
        <w:rPr>
          <w:rFonts w:ascii="Calibri" w:hAnsi="Calibri"/>
          <w:sz w:val="22"/>
          <w:szCs w:val="20"/>
          <w:lang w:val="fr-FR"/>
        </w:rPr>
        <w:t>nécessaire pour l’intervention en abris</w:t>
      </w:r>
      <w:r w:rsidRPr="008D7D4F">
        <w:rPr>
          <w:rFonts w:ascii="Calibri" w:hAnsi="Calibri"/>
          <w:sz w:val="22"/>
          <w:szCs w:val="20"/>
          <w:lang w:val="fr-FR"/>
        </w:rPr>
        <w:t>, ou de spécificités techniques similaires, sur le marché</w:t>
      </w:r>
      <w:r w:rsidR="007669F5">
        <w:rPr>
          <w:rFonts w:ascii="Calibri" w:hAnsi="Calibri"/>
          <w:sz w:val="22"/>
          <w:szCs w:val="20"/>
          <w:lang w:val="fr-FR"/>
        </w:rPr>
        <w:t xml:space="preserve"> ; </w:t>
      </w:r>
    </w:p>
    <w:p w14:paraId="4DEE765C" w14:textId="38E3B8E4" w:rsidR="00155BEE" w:rsidRPr="008D7D4F" w:rsidRDefault="00155BEE"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 xml:space="preserve">Examiner s’il serait mieux de changer la conception des abris, selon les matériaux disponibles au marché. </w:t>
      </w:r>
    </w:p>
    <w:p w14:paraId="21E1794B" w14:textId="23BF260A" w:rsidR="008D7D4F" w:rsidRPr="008D7D4F" w:rsidRDefault="008D7D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8D7D4F">
        <w:rPr>
          <w:rFonts w:ascii="Calibri" w:hAnsi="Calibri"/>
          <w:sz w:val="22"/>
          <w:szCs w:val="20"/>
          <w:lang w:val="fr-FR"/>
        </w:rPr>
        <w:t>Vérifier la capacité des acteurs du marché</w:t>
      </w:r>
      <w:r w:rsidR="006B3842">
        <w:rPr>
          <w:rFonts w:ascii="Calibri" w:hAnsi="Calibri"/>
          <w:sz w:val="22"/>
          <w:szCs w:val="20"/>
          <w:lang w:val="fr-FR"/>
        </w:rPr>
        <w:t xml:space="preserve"> (commerçants, artisans)</w:t>
      </w:r>
      <w:r w:rsidRPr="008D7D4F">
        <w:rPr>
          <w:rFonts w:ascii="Calibri" w:hAnsi="Calibri"/>
          <w:sz w:val="22"/>
          <w:szCs w:val="20"/>
          <w:lang w:val="fr-FR"/>
        </w:rPr>
        <w:t xml:space="preserve"> à fournir ces articles dans les volumes et délais requis, dans </w:t>
      </w:r>
      <w:r w:rsidR="00646AE0">
        <w:rPr>
          <w:rFonts w:ascii="Calibri" w:hAnsi="Calibri"/>
          <w:sz w:val="22"/>
          <w:szCs w:val="20"/>
          <w:lang w:val="fr-FR"/>
        </w:rPr>
        <w:t xml:space="preserve">le marché </w:t>
      </w:r>
      <w:r w:rsidRPr="008D7D4F">
        <w:rPr>
          <w:rFonts w:ascii="Calibri" w:hAnsi="Calibri"/>
          <w:sz w:val="22"/>
          <w:szCs w:val="20"/>
          <w:lang w:val="fr-FR"/>
        </w:rPr>
        <w:t xml:space="preserve">ou à proximité immédiate des sites d’installation des </w:t>
      </w:r>
      <w:proofErr w:type="spellStart"/>
      <w:r w:rsidRPr="008D7D4F">
        <w:rPr>
          <w:rFonts w:ascii="Calibri" w:hAnsi="Calibri"/>
          <w:sz w:val="22"/>
          <w:szCs w:val="20"/>
          <w:lang w:val="fr-FR"/>
        </w:rPr>
        <w:t>PoC</w:t>
      </w:r>
      <w:proofErr w:type="spellEnd"/>
      <w:r w:rsidRPr="008D7D4F">
        <w:rPr>
          <w:rFonts w:ascii="Calibri" w:hAnsi="Calibri"/>
          <w:sz w:val="22"/>
          <w:szCs w:val="20"/>
          <w:lang w:val="fr-FR"/>
        </w:rPr>
        <w:t xml:space="preserve"> ciblé</w:t>
      </w:r>
      <w:r w:rsidR="007669F5">
        <w:rPr>
          <w:rFonts w:ascii="Calibri" w:hAnsi="Calibri"/>
          <w:sz w:val="22"/>
          <w:szCs w:val="20"/>
          <w:lang w:val="fr-FR"/>
        </w:rPr>
        <w:t>e</w:t>
      </w:r>
      <w:r w:rsidRPr="008D7D4F">
        <w:rPr>
          <w:rFonts w:ascii="Calibri" w:hAnsi="Calibri"/>
          <w:sz w:val="22"/>
          <w:szCs w:val="20"/>
          <w:lang w:val="fr-FR"/>
        </w:rPr>
        <w:t>s</w:t>
      </w:r>
      <w:r w:rsidR="00646AE0">
        <w:rPr>
          <w:rFonts w:ascii="Calibri" w:hAnsi="Calibri"/>
          <w:sz w:val="22"/>
          <w:szCs w:val="20"/>
          <w:lang w:val="fr-FR"/>
        </w:rPr>
        <w:t xml:space="preserve"> sans un impact négatif sur ce </w:t>
      </w:r>
      <w:r w:rsidR="007669F5">
        <w:rPr>
          <w:rFonts w:ascii="Calibri" w:hAnsi="Calibri"/>
          <w:sz w:val="22"/>
          <w:szCs w:val="20"/>
          <w:lang w:val="fr-FR"/>
        </w:rPr>
        <w:t xml:space="preserve">marché ; </w:t>
      </w:r>
    </w:p>
    <w:p w14:paraId="61F6E4D2" w14:textId="23415166" w:rsidR="008D7D4F" w:rsidRPr="008D7D4F" w:rsidRDefault="008D7D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8D7D4F">
        <w:rPr>
          <w:rFonts w:ascii="Calibri" w:hAnsi="Calibri"/>
          <w:sz w:val="22"/>
          <w:szCs w:val="20"/>
          <w:lang w:val="fr-FR"/>
        </w:rPr>
        <w:t>Vérifier les délais d’approvisionnement des revendeurs</w:t>
      </w:r>
      <w:r w:rsidR="007669F5">
        <w:rPr>
          <w:rFonts w:ascii="Calibri" w:hAnsi="Calibri"/>
          <w:sz w:val="22"/>
          <w:szCs w:val="20"/>
          <w:lang w:val="fr-FR"/>
        </w:rPr>
        <w:t> ;</w:t>
      </w:r>
    </w:p>
    <w:p w14:paraId="57B53D6E" w14:textId="165B706C" w:rsidR="008D7D4F" w:rsidRDefault="008D7D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8D7D4F">
        <w:rPr>
          <w:rFonts w:ascii="Calibri" w:hAnsi="Calibri"/>
          <w:sz w:val="22"/>
          <w:szCs w:val="20"/>
          <w:lang w:val="fr-FR"/>
        </w:rPr>
        <w:t>Vérifier les impacts potentiels d’une interven</w:t>
      </w:r>
      <w:r w:rsidR="00646AE0">
        <w:rPr>
          <w:rFonts w:ascii="Calibri" w:hAnsi="Calibri"/>
          <w:sz w:val="22"/>
          <w:szCs w:val="20"/>
          <w:lang w:val="fr-FR"/>
        </w:rPr>
        <w:t>tion monétaire p</w:t>
      </w:r>
      <w:r w:rsidR="007669F5">
        <w:rPr>
          <w:rFonts w:ascii="Calibri" w:hAnsi="Calibri"/>
          <w:sz w:val="22"/>
          <w:szCs w:val="20"/>
          <w:lang w:val="fr-FR"/>
        </w:rPr>
        <w:t>ar rapport à l’accès</w:t>
      </w:r>
      <w:r w:rsidR="00646AE0">
        <w:rPr>
          <w:rFonts w:ascii="Calibri" w:hAnsi="Calibri"/>
          <w:sz w:val="22"/>
          <w:szCs w:val="20"/>
          <w:lang w:val="fr-FR"/>
        </w:rPr>
        <w:t xml:space="preserve">  aux matériaux de construction</w:t>
      </w:r>
      <w:r w:rsidR="007669F5">
        <w:rPr>
          <w:rFonts w:ascii="Calibri" w:hAnsi="Calibri"/>
          <w:sz w:val="22"/>
          <w:szCs w:val="20"/>
          <w:lang w:val="fr-FR"/>
        </w:rPr>
        <w:t> ;</w:t>
      </w:r>
    </w:p>
    <w:p w14:paraId="3E803134" w14:textId="4CF4A00C" w:rsidR="006B3842" w:rsidRDefault="006B3842"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 xml:space="preserve">Vérifier la capacité </w:t>
      </w:r>
      <w:r w:rsidR="00646AE0">
        <w:rPr>
          <w:rFonts w:ascii="Calibri" w:hAnsi="Calibri"/>
          <w:sz w:val="22"/>
          <w:szCs w:val="20"/>
          <w:lang w:val="fr-FR"/>
        </w:rPr>
        <w:t>de l’environnement local à répondre aux demandes du projet, sans un impact négatif sur les ressources locales et la cohésion sociale</w:t>
      </w:r>
      <w:r w:rsidR="007669F5">
        <w:rPr>
          <w:rFonts w:ascii="Calibri" w:hAnsi="Calibri"/>
          <w:sz w:val="22"/>
          <w:szCs w:val="20"/>
          <w:lang w:val="fr-FR"/>
        </w:rPr>
        <w:t> ;</w:t>
      </w:r>
    </w:p>
    <w:p w14:paraId="56EC630B" w14:textId="3A2BE907" w:rsidR="006B3842" w:rsidRPr="008D7D4F" w:rsidRDefault="006B3842"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Analyser la capacité des fournisseurs de réponse</w:t>
      </w:r>
      <w:r w:rsidR="00646AE0">
        <w:rPr>
          <w:rFonts w:ascii="Calibri" w:hAnsi="Calibri"/>
          <w:sz w:val="22"/>
          <w:szCs w:val="20"/>
          <w:lang w:val="fr-FR"/>
        </w:rPr>
        <w:t xml:space="preserve"> au potentiel </w:t>
      </w:r>
      <w:r>
        <w:rPr>
          <w:rFonts w:ascii="Calibri" w:hAnsi="Calibri"/>
          <w:sz w:val="22"/>
          <w:szCs w:val="20"/>
          <w:lang w:val="fr-FR"/>
        </w:rPr>
        <w:t xml:space="preserve">demande augmentée, créer par le projet parmi les autres membres des communautés. </w:t>
      </w:r>
    </w:p>
    <w:p w14:paraId="5AF60600" w14:textId="62C8652F" w:rsidR="004D316F" w:rsidRDefault="004D316F" w:rsidP="0029110A">
      <w:pPr>
        <w:pStyle w:val="ListParagraph"/>
        <w:numPr>
          <w:ilvl w:val="0"/>
          <w:numId w:val="10"/>
        </w:numPr>
        <w:spacing w:before="240" w:after="120"/>
        <w:contextualSpacing w:val="0"/>
        <w:rPr>
          <w:rFonts w:ascii="Calibri" w:hAnsi="Calibri"/>
          <w:b/>
          <w:sz w:val="22"/>
          <w:szCs w:val="20"/>
          <w:u w:val="single"/>
          <w:lang w:val="fr-FR"/>
        </w:rPr>
      </w:pPr>
      <w:r>
        <w:rPr>
          <w:rFonts w:ascii="Calibri" w:hAnsi="Calibri"/>
          <w:b/>
          <w:sz w:val="22"/>
          <w:szCs w:val="20"/>
          <w:u w:val="single"/>
          <w:lang w:val="fr-FR"/>
        </w:rPr>
        <w:t>Cartographie</w:t>
      </w:r>
    </w:p>
    <w:p w14:paraId="2B51236A" w14:textId="4CE4F2DD" w:rsidR="004D316F" w:rsidRPr="004F2FBD" w:rsidRDefault="004D316F" w:rsidP="004D316F">
      <w:pPr>
        <w:spacing w:before="240" w:after="120"/>
        <w:rPr>
          <w:rFonts w:ascii="Calibri" w:hAnsi="Calibri"/>
          <w:i/>
          <w:sz w:val="20"/>
          <w:szCs w:val="20"/>
          <w:lang w:val="fr-FR"/>
        </w:rPr>
      </w:pPr>
      <w:r w:rsidRPr="004F2FBD">
        <w:rPr>
          <w:rFonts w:ascii="Calibri" w:hAnsi="Calibri"/>
          <w:i/>
          <w:sz w:val="20"/>
          <w:szCs w:val="20"/>
          <w:lang w:val="fr-FR"/>
        </w:rPr>
        <w:t>Mettre à jour la cartographie de vos marches critiques</w:t>
      </w:r>
      <w:r w:rsidR="00E95659" w:rsidRPr="004F2FBD">
        <w:rPr>
          <w:rFonts w:ascii="Calibri" w:hAnsi="Calibri"/>
          <w:i/>
          <w:sz w:val="20"/>
          <w:szCs w:val="20"/>
          <w:lang w:val="fr-FR"/>
        </w:rPr>
        <w:t xml:space="preserve"> </w:t>
      </w:r>
      <w:r w:rsidR="00E46D2F" w:rsidRPr="004F2FBD">
        <w:rPr>
          <w:rFonts w:ascii="Calibri" w:hAnsi="Calibri"/>
          <w:i/>
          <w:sz w:val="20"/>
          <w:szCs w:val="20"/>
          <w:lang w:val="fr-FR"/>
        </w:rPr>
        <w:t>(</w:t>
      </w:r>
      <w:r w:rsidR="004F2FBD" w:rsidRPr="004F2FBD">
        <w:rPr>
          <w:rFonts w:ascii="Calibri" w:hAnsi="Calibri"/>
          <w:i/>
          <w:sz w:val="20"/>
          <w:szCs w:val="20"/>
          <w:lang w:val="fr-FR"/>
        </w:rPr>
        <w:t>matériaux</w:t>
      </w:r>
      <w:r w:rsidR="00E46D2F" w:rsidRPr="004F2FBD">
        <w:rPr>
          <w:rFonts w:ascii="Calibri" w:hAnsi="Calibri"/>
          <w:i/>
          <w:sz w:val="20"/>
          <w:szCs w:val="20"/>
          <w:lang w:val="fr-FR"/>
        </w:rPr>
        <w:t>) avec les informations</w:t>
      </w:r>
      <w:r w:rsidRPr="004F2FBD">
        <w:rPr>
          <w:rFonts w:ascii="Calibri" w:hAnsi="Calibri"/>
          <w:i/>
          <w:sz w:val="20"/>
          <w:szCs w:val="20"/>
          <w:lang w:val="fr-FR"/>
        </w:rPr>
        <w:t xml:space="preserve"> </w:t>
      </w:r>
      <w:r w:rsidR="00E46D2F" w:rsidRPr="004F2FBD">
        <w:rPr>
          <w:rFonts w:ascii="Calibri" w:hAnsi="Calibri"/>
          <w:i/>
          <w:sz w:val="20"/>
          <w:szCs w:val="20"/>
          <w:lang w:val="fr-FR"/>
        </w:rPr>
        <w:t xml:space="preserve">collectées </w:t>
      </w:r>
      <w:r w:rsidRPr="004F2FBD">
        <w:rPr>
          <w:rFonts w:ascii="Calibri" w:hAnsi="Calibri"/>
          <w:i/>
          <w:sz w:val="20"/>
          <w:szCs w:val="20"/>
          <w:lang w:val="fr-FR"/>
        </w:rPr>
        <w:t xml:space="preserve">et les insérer ici. Dans un court narratif, identifier les points clés du système. </w:t>
      </w:r>
    </w:p>
    <w:p w14:paraId="0A06B5F7" w14:textId="77777777" w:rsidR="00E722AA" w:rsidRPr="009A1395" w:rsidRDefault="00E722AA" w:rsidP="0029110A">
      <w:pPr>
        <w:pStyle w:val="ListParagraph"/>
        <w:numPr>
          <w:ilvl w:val="0"/>
          <w:numId w:val="10"/>
        </w:numPr>
        <w:spacing w:before="240" w:after="120"/>
        <w:contextualSpacing w:val="0"/>
        <w:rPr>
          <w:rFonts w:ascii="Calibri" w:hAnsi="Calibri"/>
          <w:b/>
          <w:sz w:val="22"/>
          <w:szCs w:val="20"/>
          <w:u w:val="single"/>
          <w:lang w:val="fr-FR"/>
        </w:rPr>
      </w:pPr>
      <w:r w:rsidRPr="009A1395">
        <w:rPr>
          <w:rFonts w:ascii="Calibri" w:hAnsi="Calibri"/>
          <w:b/>
          <w:sz w:val="22"/>
          <w:szCs w:val="20"/>
          <w:u w:val="single"/>
          <w:lang w:val="fr-FR"/>
        </w:rPr>
        <w:t>Observations :</w:t>
      </w:r>
    </w:p>
    <w:p w14:paraId="11F99DD6" w14:textId="3931CE57" w:rsidR="00C92767" w:rsidRPr="00C24508" w:rsidRDefault="00C92767" w:rsidP="009A1395">
      <w:pPr>
        <w:spacing w:after="120"/>
        <w:rPr>
          <w:rFonts w:ascii="Calibri" w:hAnsi="Calibri"/>
          <w:i/>
          <w:color w:val="000000" w:themeColor="text1"/>
          <w:sz w:val="20"/>
          <w:szCs w:val="20"/>
          <w:lang w:val="fr-FR"/>
        </w:rPr>
      </w:pPr>
      <w:r w:rsidRPr="00C24508">
        <w:rPr>
          <w:rFonts w:ascii="Calibri" w:hAnsi="Calibri"/>
          <w:i/>
          <w:color w:val="000000" w:themeColor="text1"/>
          <w:sz w:val="20"/>
          <w:szCs w:val="20"/>
          <w:lang w:val="fr-FR"/>
        </w:rPr>
        <w:t>Faire ici une synthèse des réponses obtenues lors des entretiens. Dans la mesure du possible, tenter de fournir des éléments de réponses à chaque question. Selon les cas, indiquer les différences observées selon les localités, selon les catégories de populations (notamment en ce qui concerne les personnes à besoins spécifiques) et selon les biens et services considérés.</w:t>
      </w:r>
    </w:p>
    <w:p w14:paraId="4F931749" w14:textId="507FA69B" w:rsidR="00E722AA" w:rsidRPr="00285BCB" w:rsidRDefault="00E722AA" w:rsidP="0077321D">
      <w:pPr>
        <w:spacing w:after="120"/>
        <w:rPr>
          <w:rFonts w:ascii="Calibri" w:hAnsi="Calibri"/>
          <w:i/>
          <w:sz w:val="20"/>
          <w:szCs w:val="20"/>
          <w:lang w:val="fr-FR"/>
        </w:rPr>
      </w:pPr>
      <w:r w:rsidRPr="00F63034">
        <w:rPr>
          <w:rFonts w:ascii="Calibri" w:hAnsi="Calibri"/>
          <w:b/>
          <w:i/>
          <w:sz w:val="22"/>
          <w:szCs w:val="20"/>
          <w:lang w:val="fr-FR"/>
        </w:rPr>
        <w:t>Description d</w:t>
      </w:r>
      <w:r w:rsidR="0077321D" w:rsidRPr="00F63034">
        <w:rPr>
          <w:rFonts w:ascii="Calibri" w:hAnsi="Calibri"/>
          <w:b/>
          <w:i/>
          <w:sz w:val="22"/>
          <w:szCs w:val="20"/>
          <w:lang w:val="fr-FR"/>
        </w:rPr>
        <w:t>es</w:t>
      </w:r>
      <w:r w:rsidRPr="00F63034">
        <w:rPr>
          <w:rFonts w:ascii="Calibri" w:hAnsi="Calibri"/>
          <w:b/>
          <w:i/>
          <w:sz w:val="22"/>
          <w:szCs w:val="20"/>
          <w:lang w:val="fr-FR"/>
        </w:rPr>
        <w:t xml:space="preserve"> marché</w:t>
      </w:r>
      <w:r w:rsidR="0077321D" w:rsidRPr="00F63034">
        <w:rPr>
          <w:rFonts w:ascii="Calibri" w:hAnsi="Calibri"/>
          <w:b/>
          <w:i/>
          <w:sz w:val="22"/>
          <w:szCs w:val="20"/>
          <w:lang w:val="fr-FR"/>
        </w:rPr>
        <w:t>s</w:t>
      </w:r>
      <w:r w:rsidRPr="00F63034">
        <w:rPr>
          <w:rFonts w:ascii="Calibri" w:hAnsi="Calibri"/>
          <w:b/>
          <w:i/>
          <w:sz w:val="22"/>
          <w:szCs w:val="20"/>
          <w:lang w:val="fr-FR"/>
        </w:rPr>
        <w:t xml:space="preserve"> de référence étudié</w:t>
      </w:r>
      <w:r w:rsidR="0077321D" w:rsidRPr="00F63034">
        <w:rPr>
          <w:rFonts w:ascii="Calibri" w:hAnsi="Calibri"/>
          <w:b/>
          <w:i/>
          <w:sz w:val="22"/>
          <w:szCs w:val="20"/>
          <w:lang w:val="fr-FR"/>
        </w:rPr>
        <w:t>s</w:t>
      </w:r>
      <w:r w:rsidR="00F63034">
        <w:rPr>
          <w:rFonts w:ascii="Calibri" w:hAnsi="Calibri"/>
          <w:b/>
          <w:i/>
          <w:sz w:val="22"/>
          <w:szCs w:val="20"/>
          <w:lang w:val="fr-FR"/>
        </w:rPr>
        <w:t> :</w:t>
      </w:r>
    </w:p>
    <w:tbl>
      <w:tblPr>
        <w:tblStyle w:val="TableGrid"/>
        <w:tblW w:w="9776" w:type="dxa"/>
        <w:tblLook w:val="04A0" w:firstRow="1" w:lastRow="0" w:firstColumn="1" w:lastColumn="0" w:noHBand="0" w:noVBand="1"/>
      </w:tblPr>
      <w:tblGrid>
        <w:gridCol w:w="2547"/>
        <w:gridCol w:w="1843"/>
        <w:gridCol w:w="1773"/>
        <w:gridCol w:w="1820"/>
        <w:gridCol w:w="1793"/>
      </w:tblGrid>
      <w:tr w:rsidR="00E722AA" w:rsidRPr="00835107" w14:paraId="00B0FACE" w14:textId="57FF7CD4" w:rsidTr="00285BCB">
        <w:trPr>
          <w:trHeight w:val="303"/>
        </w:trPr>
        <w:tc>
          <w:tcPr>
            <w:tcW w:w="9776" w:type="dxa"/>
            <w:gridSpan w:val="5"/>
            <w:shd w:val="clear" w:color="auto" w:fill="DBE5F1" w:themeFill="accent1" w:themeFillTint="33"/>
          </w:tcPr>
          <w:p w14:paraId="7F64C287" w14:textId="122D4A62" w:rsidR="00E722AA" w:rsidRPr="00285BCB" w:rsidRDefault="00E722AA" w:rsidP="004751A1">
            <w:pPr>
              <w:rPr>
                <w:rFonts w:ascii="Calibri" w:hAnsi="Calibri"/>
                <w:b/>
                <w:sz w:val="18"/>
                <w:szCs w:val="18"/>
                <w:lang w:val="fr-FR"/>
              </w:rPr>
            </w:pPr>
            <w:r w:rsidRPr="00285BCB">
              <w:rPr>
                <w:rFonts w:ascii="Calibri" w:hAnsi="Calibri"/>
                <w:b/>
                <w:sz w:val="18"/>
                <w:szCs w:val="18"/>
                <w:lang w:val="fr-FR"/>
              </w:rPr>
              <w:t>Informations générales sur les marchés</w:t>
            </w:r>
          </w:p>
        </w:tc>
      </w:tr>
      <w:tr w:rsidR="009A1395" w:rsidRPr="00391DDE" w14:paraId="0A6E508C" w14:textId="77777777" w:rsidTr="009A1395">
        <w:trPr>
          <w:trHeight w:val="187"/>
        </w:trPr>
        <w:tc>
          <w:tcPr>
            <w:tcW w:w="2547" w:type="dxa"/>
            <w:shd w:val="clear" w:color="auto" w:fill="F2F2F2" w:themeFill="background1" w:themeFillShade="F2"/>
          </w:tcPr>
          <w:p w14:paraId="70489F79" w14:textId="77777777" w:rsidR="009A1395" w:rsidRPr="0077321D" w:rsidRDefault="009A1395" w:rsidP="004751A1">
            <w:pPr>
              <w:rPr>
                <w:rFonts w:ascii="Calibri" w:hAnsi="Calibri"/>
                <w:b/>
                <w:sz w:val="18"/>
                <w:szCs w:val="18"/>
                <w:lang w:val="fr-FR"/>
              </w:rPr>
            </w:pPr>
          </w:p>
        </w:tc>
        <w:tc>
          <w:tcPr>
            <w:tcW w:w="7229" w:type="dxa"/>
            <w:gridSpan w:val="4"/>
            <w:shd w:val="clear" w:color="auto" w:fill="F2F2F2" w:themeFill="background1" w:themeFillShade="F2"/>
          </w:tcPr>
          <w:p w14:paraId="0EEF391A" w14:textId="207F7F91" w:rsidR="009A1395" w:rsidRPr="00285BCB" w:rsidRDefault="009A1395" w:rsidP="00E722AA">
            <w:pPr>
              <w:jc w:val="center"/>
              <w:rPr>
                <w:rFonts w:ascii="Calibri" w:hAnsi="Calibri"/>
                <w:b/>
                <w:sz w:val="18"/>
                <w:szCs w:val="18"/>
                <w:lang w:val="fr-FR"/>
              </w:rPr>
            </w:pPr>
            <w:r>
              <w:rPr>
                <w:rFonts w:ascii="Calibri" w:hAnsi="Calibri"/>
                <w:b/>
                <w:sz w:val="18"/>
                <w:szCs w:val="18"/>
                <w:lang w:val="fr-FR"/>
              </w:rPr>
              <w:t>Localité</w:t>
            </w:r>
          </w:p>
        </w:tc>
      </w:tr>
      <w:tr w:rsidR="00391DDE" w:rsidRPr="00391DDE" w14:paraId="6AFD33DB" w14:textId="77777777" w:rsidTr="00390A9D">
        <w:trPr>
          <w:trHeight w:val="397"/>
        </w:trPr>
        <w:tc>
          <w:tcPr>
            <w:tcW w:w="2547" w:type="dxa"/>
            <w:shd w:val="clear" w:color="auto" w:fill="F2F2F2" w:themeFill="background1" w:themeFillShade="F2"/>
          </w:tcPr>
          <w:p w14:paraId="33D2F5B9" w14:textId="17329746" w:rsidR="00391DDE" w:rsidRPr="00285BCB" w:rsidRDefault="00391DDE" w:rsidP="004751A1">
            <w:pPr>
              <w:rPr>
                <w:rFonts w:ascii="Calibri" w:hAnsi="Calibri"/>
                <w:b/>
                <w:sz w:val="18"/>
                <w:szCs w:val="18"/>
                <w:lang w:val="fr-FR"/>
              </w:rPr>
            </w:pPr>
            <w:r w:rsidRPr="0077321D">
              <w:rPr>
                <w:rFonts w:ascii="Calibri" w:hAnsi="Calibri"/>
                <w:b/>
                <w:sz w:val="18"/>
                <w:szCs w:val="18"/>
                <w:lang w:val="fr-FR"/>
              </w:rPr>
              <w:t>Nom du marché</w:t>
            </w:r>
          </w:p>
        </w:tc>
        <w:tc>
          <w:tcPr>
            <w:tcW w:w="1843" w:type="dxa"/>
          </w:tcPr>
          <w:p w14:paraId="3F297819" w14:textId="77777777" w:rsidR="00391DDE" w:rsidRPr="00285BCB" w:rsidRDefault="00391DDE" w:rsidP="00E722AA">
            <w:pPr>
              <w:jc w:val="center"/>
              <w:rPr>
                <w:rFonts w:ascii="Calibri" w:hAnsi="Calibri"/>
                <w:b/>
                <w:sz w:val="18"/>
                <w:szCs w:val="18"/>
                <w:lang w:val="fr-FR"/>
              </w:rPr>
            </w:pPr>
          </w:p>
        </w:tc>
        <w:tc>
          <w:tcPr>
            <w:tcW w:w="1773" w:type="dxa"/>
          </w:tcPr>
          <w:p w14:paraId="34F13245" w14:textId="77777777" w:rsidR="00391DDE" w:rsidRPr="00285BCB" w:rsidRDefault="00391DDE" w:rsidP="00E722AA">
            <w:pPr>
              <w:jc w:val="center"/>
              <w:rPr>
                <w:rFonts w:ascii="Calibri" w:hAnsi="Calibri"/>
                <w:b/>
                <w:sz w:val="18"/>
                <w:szCs w:val="18"/>
                <w:lang w:val="fr-FR"/>
              </w:rPr>
            </w:pPr>
          </w:p>
        </w:tc>
        <w:tc>
          <w:tcPr>
            <w:tcW w:w="1820" w:type="dxa"/>
          </w:tcPr>
          <w:p w14:paraId="24225D15" w14:textId="77777777" w:rsidR="00391DDE" w:rsidRPr="00285BCB" w:rsidRDefault="00391DDE" w:rsidP="00E722AA">
            <w:pPr>
              <w:jc w:val="center"/>
              <w:rPr>
                <w:rFonts w:ascii="Calibri" w:hAnsi="Calibri"/>
                <w:b/>
                <w:sz w:val="18"/>
                <w:szCs w:val="18"/>
                <w:lang w:val="fr-FR"/>
              </w:rPr>
            </w:pPr>
          </w:p>
        </w:tc>
        <w:tc>
          <w:tcPr>
            <w:tcW w:w="1793" w:type="dxa"/>
          </w:tcPr>
          <w:p w14:paraId="5559A434" w14:textId="77777777" w:rsidR="00391DDE" w:rsidRPr="00285BCB" w:rsidRDefault="00391DDE" w:rsidP="00E722AA">
            <w:pPr>
              <w:jc w:val="center"/>
              <w:rPr>
                <w:rFonts w:ascii="Calibri" w:hAnsi="Calibri"/>
                <w:b/>
                <w:sz w:val="18"/>
                <w:szCs w:val="18"/>
                <w:lang w:val="fr-FR"/>
              </w:rPr>
            </w:pPr>
          </w:p>
        </w:tc>
      </w:tr>
      <w:tr w:rsidR="00E722AA" w:rsidRPr="00285BCB" w14:paraId="0E44F716" w14:textId="5787BC5D" w:rsidTr="00390A9D">
        <w:trPr>
          <w:trHeight w:val="397"/>
        </w:trPr>
        <w:tc>
          <w:tcPr>
            <w:tcW w:w="2547" w:type="dxa"/>
            <w:shd w:val="clear" w:color="auto" w:fill="F2F2F2" w:themeFill="background1" w:themeFillShade="F2"/>
          </w:tcPr>
          <w:p w14:paraId="74F2EF00" w14:textId="72FF0E65" w:rsidR="00E722AA" w:rsidRPr="00285BCB" w:rsidRDefault="00E722AA" w:rsidP="004751A1">
            <w:pPr>
              <w:rPr>
                <w:rFonts w:ascii="Calibri" w:hAnsi="Calibri"/>
                <w:b/>
                <w:sz w:val="18"/>
                <w:szCs w:val="18"/>
                <w:lang w:val="fr-FR"/>
              </w:rPr>
            </w:pPr>
            <w:r w:rsidRPr="00285BCB">
              <w:rPr>
                <w:rFonts w:ascii="Calibri" w:hAnsi="Calibri"/>
                <w:b/>
                <w:sz w:val="18"/>
                <w:szCs w:val="18"/>
                <w:lang w:val="fr-FR"/>
              </w:rPr>
              <w:t>Localisation du marché</w:t>
            </w:r>
          </w:p>
        </w:tc>
        <w:tc>
          <w:tcPr>
            <w:tcW w:w="1843" w:type="dxa"/>
          </w:tcPr>
          <w:p w14:paraId="26C7D022" w14:textId="146EC0B7" w:rsidR="00E722AA" w:rsidRPr="00285BCB" w:rsidRDefault="00E722AA" w:rsidP="00E722AA">
            <w:pPr>
              <w:jc w:val="center"/>
              <w:rPr>
                <w:rFonts w:ascii="Calibri" w:hAnsi="Calibri"/>
                <w:b/>
                <w:sz w:val="18"/>
                <w:szCs w:val="18"/>
                <w:lang w:val="fr-FR"/>
              </w:rPr>
            </w:pPr>
          </w:p>
        </w:tc>
        <w:tc>
          <w:tcPr>
            <w:tcW w:w="1773" w:type="dxa"/>
          </w:tcPr>
          <w:p w14:paraId="5A886903" w14:textId="414BCFC6" w:rsidR="00E722AA" w:rsidRPr="00285BCB" w:rsidRDefault="00E722AA" w:rsidP="00E722AA">
            <w:pPr>
              <w:jc w:val="center"/>
              <w:rPr>
                <w:rFonts w:ascii="Calibri" w:hAnsi="Calibri"/>
                <w:b/>
                <w:sz w:val="18"/>
                <w:szCs w:val="18"/>
                <w:lang w:val="fr-FR"/>
              </w:rPr>
            </w:pPr>
          </w:p>
        </w:tc>
        <w:tc>
          <w:tcPr>
            <w:tcW w:w="1820" w:type="dxa"/>
          </w:tcPr>
          <w:p w14:paraId="3E318EED" w14:textId="7DAF1880" w:rsidR="00E722AA" w:rsidRPr="00285BCB" w:rsidRDefault="00E722AA" w:rsidP="00E722AA">
            <w:pPr>
              <w:jc w:val="center"/>
              <w:rPr>
                <w:rFonts w:ascii="Calibri" w:hAnsi="Calibri"/>
                <w:b/>
                <w:sz w:val="18"/>
                <w:szCs w:val="18"/>
                <w:lang w:val="fr-FR"/>
              </w:rPr>
            </w:pPr>
          </w:p>
        </w:tc>
        <w:tc>
          <w:tcPr>
            <w:tcW w:w="1793" w:type="dxa"/>
          </w:tcPr>
          <w:p w14:paraId="0D52176D" w14:textId="77777777" w:rsidR="00E722AA" w:rsidRPr="00285BCB" w:rsidRDefault="00E722AA" w:rsidP="00E722AA">
            <w:pPr>
              <w:jc w:val="center"/>
              <w:rPr>
                <w:rFonts w:ascii="Calibri" w:hAnsi="Calibri"/>
                <w:b/>
                <w:sz w:val="18"/>
                <w:szCs w:val="18"/>
                <w:lang w:val="fr-FR"/>
              </w:rPr>
            </w:pPr>
          </w:p>
        </w:tc>
      </w:tr>
      <w:tr w:rsidR="00E722AA" w:rsidRPr="00285BCB" w14:paraId="38DA1D2E" w14:textId="215969B2" w:rsidTr="00390A9D">
        <w:trPr>
          <w:trHeight w:val="397"/>
        </w:trPr>
        <w:tc>
          <w:tcPr>
            <w:tcW w:w="2547" w:type="dxa"/>
            <w:shd w:val="clear" w:color="auto" w:fill="F2F2F2" w:themeFill="background1" w:themeFillShade="F2"/>
          </w:tcPr>
          <w:p w14:paraId="20927207" w14:textId="77777777" w:rsidR="00E722AA" w:rsidRPr="00285BCB" w:rsidRDefault="00E722AA" w:rsidP="004751A1">
            <w:pPr>
              <w:rPr>
                <w:rFonts w:ascii="Calibri" w:hAnsi="Calibri"/>
                <w:b/>
                <w:sz w:val="18"/>
                <w:szCs w:val="18"/>
                <w:lang w:val="fr-FR"/>
              </w:rPr>
            </w:pPr>
            <w:r w:rsidRPr="00285BCB">
              <w:rPr>
                <w:rFonts w:ascii="Calibri" w:hAnsi="Calibri"/>
                <w:b/>
                <w:sz w:val="18"/>
                <w:szCs w:val="18"/>
                <w:lang w:val="fr-FR"/>
              </w:rPr>
              <w:t>Coordonnées GPS du marché</w:t>
            </w:r>
          </w:p>
        </w:tc>
        <w:tc>
          <w:tcPr>
            <w:tcW w:w="1843" w:type="dxa"/>
          </w:tcPr>
          <w:p w14:paraId="2D2D2B12" w14:textId="77777777" w:rsidR="00E722AA" w:rsidRPr="00285BCB" w:rsidRDefault="00E722AA" w:rsidP="004751A1">
            <w:pPr>
              <w:rPr>
                <w:rFonts w:ascii="Calibri" w:hAnsi="Calibri"/>
                <w:sz w:val="18"/>
                <w:szCs w:val="18"/>
                <w:lang w:val="fr-FR"/>
              </w:rPr>
            </w:pPr>
          </w:p>
        </w:tc>
        <w:tc>
          <w:tcPr>
            <w:tcW w:w="1773" w:type="dxa"/>
          </w:tcPr>
          <w:p w14:paraId="4EC3E279" w14:textId="77777777" w:rsidR="00E722AA" w:rsidRPr="00285BCB" w:rsidRDefault="00E722AA" w:rsidP="004751A1">
            <w:pPr>
              <w:rPr>
                <w:rFonts w:ascii="Calibri" w:hAnsi="Calibri"/>
                <w:sz w:val="18"/>
                <w:szCs w:val="18"/>
                <w:lang w:val="fr-FR"/>
              </w:rPr>
            </w:pPr>
          </w:p>
        </w:tc>
        <w:tc>
          <w:tcPr>
            <w:tcW w:w="1820" w:type="dxa"/>
          </w:tcPr>
          <w:p w14:paraId="1AF3DDEC" w14:textId="77777777" w:rsidR="00E722AA" w:rsidRPr="00285BCB" w:rsidRDefault="00E722AA" w:rsidP="004751A1">
            <w:pPr>
              <w:rPr>
                <w:rFonts w:ascii="Calibri" w:hAnsi="Calibri"/>
                <w:sz w:val="18"/>
                <w:szCs w:val="18"/>
                <w:lang w:val="fr-FR"/>
              </w:rPr>
            </w:pPr>
          </w:p>
        </w:tc>
        <w:tc>
          <w:tcPr>
            <w:tcW w:w="1793" w:type="dxa"/>
          </w:tcPr>
          <w:p w14:paraId="7E3894DF" w14:textId="77777777" w:rsidR="00E722AA" w:rsidRPr="00285BCB" w:rsidRDefault="00E722AA" w:rsidP="004751A1">
            <w:pPr>
              <w:rPr>
                <w:rFonts w:ascii="Calibri" w:hAnsi="Calibri"/>
                <w:sz w:val="18"/>
                <w:szCs w:val="18"/>
                <w:lang w:val="fr-FR"/>
              </w:rPr>
            </w:pPr>
          </w:p>
        </w:tc>
      </w:tr>
      <w:tr w:rsidR="00285BCB" w:rsidRPr="00835107" w14:paraId="6BF9675D" w14:textId="77777777" w:rsidTr="00390A9D">
        <w:trPr>
          <w:trHeight w:val="397"/>
        </w:trPr>
        <w:tc>
          <w:tcPr>
            <w:tcW w:w="2547" w:type="dxa"/>
            <w:shd w:val="clear" w:color="auto" w:fill="F2F2F2" w:themeFill="background1" w:themeFillShade="F2"/>
          </w:tcPr>
          <w:p w14:paraId="62A13686" w14:textId="5FACCAC4" w:rsidR="00285BCB" w:rsidRPr="00285BCB" w:rsidRDefault="00646AE0" w:rsidP="00646AE0">
            <w:pPr>
              <w:rPr>
                <w:rFonts w:ascii="Calibri" w:hAnsi="Calibri"/>
                <w:b/>
                <w:sz w:val="18"/>
                <w:szCs w:val="18"/>
                <w:lang w:val="fr-FR"/>
              </w:rPr>
            </w:pPr>
            <w:r>
              <w:rPr>
                <w:rFonts w:ascii="Calibri" w:hAnsi="Calibri"/>
                <w:b/>
                <w:sz w:val="18"/>
                <w:szCs w:val="18"/>
                <w:lang w:val="fr-FR"/>
              </w:rPr>
              <w:t xml:space="preserve">Distance entre le marché et la population </w:t>
            </w:r>
            <w:r w:rsidR="007669F5">
              <w:rPr>
                <w:rFonts w:ascii="Calibri" w:hAnsi="Calibri"/>
                <w:b/>
                <w:sz w:val="18"/>
                <w:szCs w:val="18"/>
                <w:lang w:val="fr-FR"/>
              </w:rPr>
              <w:t>ciblée</w:t>
            </w:r>
          </w:p>
        </w:tc>
        <w:tc>
          <w:tcPr>
            <w:tcW w:w="1843" w:type="dxa"/>
          </w:tcPr>
          <w:p w14:paraId="5DB5AC36" w14:textId="77777777" w:rsidR="00285BCB" w:rsidRPr="00285BCB" w:rsidRDefault="00285BCB" w:rsidP="004751A1">
            <w:pPr>
              <w:rPr>
                <w:rFonts w:ascii="Calibri" w:hAnsi="Calibri"/>
                <w:sz w:val="18"/>
                <w:szCs w:val="18"/>
                <w:lang w:val="fr-FR"/>
              </w:rPr>
            </w:pPr>
          </w:p>
        </w:tc>
        <w:tc>
          <w:tcPr>
            <w:tcW w:w="1773" w:type="dxa"/>
          </w:tcPr>
          <w:p w14:paraId="1D9C8549" w14:textId="77777777" w:rsidR="00285BCB" w:rsidRPr="00285BCB" w:rsidRDefault="00285BCB" w:rsidP="004751A1">
            <w:pPr>
              <w:rPr>
                <w:rFonts w:ascii="Calibri" w:hAnsi="Calibri"/>
                <w:sz w:val="18"/>
                <w:szCs w:val="18"/>
                <w:lang w:val="fr-FR"/>
              </w:rPr>
            </w:pPr>
          </w:p>
        </w:tc>
        <w:tc>
          <w:tcPr>
            <w:tcW w:w="1820" w:type="dxa"/>
          </w:tcPr>
          <w:p w14:paraId="18B20A0E" w14:textId="77777777" w:rsidR="00285BCB" w:rsidRPr="00285BCB" w:rsidRDefault="00285BCB" w:rsidP="004751A1">
            <w:pPr>
              <w:rPr>
                <w:rFonts w:ascii="Calibri" w:hAnsi="Calibri"/>
                <w:sz w:val="18"/>
                <w:szCs w:val="18"/>
                <w:lang w:val="fr-FR"/>
              </w:rPr>
            </w:pPr>
          </w:p>
        </w:tc>
        <w:tc>
          <w:tcPr>
            <w:tcW w:w="1793" w:type="dxa"/>
          </w:tcPr>
          <w:p w14:paraId="013867F9" w14:textId="77777777" w:rsidR="00285BCB" w:rsidRPr="00285BCB" w:rsidRDefault="00285BCB" w:rsidP="004751A1">
            <w:pPr>
              <w:rPr>
                <w:rFonts w:ascii="Calibri" w:hAnsi="Calibri"/>
                <w:sz w:val="18"/>
                <w:szCs w:val="18"/>
                <w:lang w:val="fr-FR"/>
              </w:rPr>
            </w:pPr>
          </w:p>
        </w:tc>
      </w:tr>
      <w:tr w:rsidR="00285BCB" w:rsidRPr="00835107" w14:paraId="1B310ABE" w14:textId="77777777" w:rsidTr="00390A9D">
        <w:trPr>
          <w:trHeight w:val="397"/>
        </w:trPr>
        <w:tc>
          <w:tcPr>
            <w:tcW w:w="2547" w:type="dxa"/>
            <w:shd w:val="clear" w:color="auto" w:fill="F2F2F2" w:themeFill="background1" w:themeFillShade="F2"/>
          </w:tcPr>
          <w:p w14:paraId="25DD5147" w14:textId="04F5A46C" w:rsidR="00285BCB" w:rsidRPr="00285BCB" w:rsidRDefault="00285BCB" w:rsidP="00646AE0">
            <w:pPr>
              <w:rPr>
                <w:rFonts w:ascii="Calibri" w:hAnsi="Calibri"/>
                <w:b/>
                <w:sz w:val="18"/>
                <w:szCs w:val="18"/>
                <w:lang w:val="fr-FR"/>
              </w:rPr>
            </w:pPr>
            <w:r w:rsidRPr="00285BCB">
              <w:rPr>
                <w:rFonts w:ascii="Calibri" w:hAnsi="Calibri"/>
                <w:b/>
                <w:sz w:val="18"/>
                <w:szCs w:val="18"/>
                <w:lang w:val="fr-FR"/>
              </w:rPr>
              <w:t xml:space="preserve">Moyens de locomotion pour accéder au marché </w:t>
            </w:r>
          </w:p>
        </w:tc>
        <w:tc>
          <w:tcPr>
            <w:tcW w:w="1843" w:type="dxa"/>
          </w:tcPr>
          <w:p w14:paraId="3683DF3E" w14:textId="77777777" w:rsidR="00285BCB" w:rsidRPr="00285BCB" w:rsidRDefault="00285BCB" w:rsidP="004751A1">
            <w:pPr>
              <w:rPr>
                <w:rFonts w:ascii="Calibri" w:hAnsi="Calibri"/>
                <w:sz w:val="18"/>
                <w:szCs w:val="18"/>
                <w:lang w:val="fr-FR"/>
              </w:rPr>
            </w:pPr>
          </w:p>
        </w:tc>
        <w:tc>
          <w:tcPr>
            <w:tcW w:w="1773" w:type="dxa"/>
          </w:tcPr>
          <w:p w14:paraId="7C182E2D" w14:textId="77777777" w:rsidR="00285BCB" w:rsidRPr="00285BCB" w:rsidRDefault="00285BCB" w:rsidP="004751A1">
            <w:pPr>
              <w:rPr>
                <w:rFonts w:ascii="Calibri" w:hAnsi="Calibri"/>
                <w:sz w:val="18"/>
                <w:szCs w:val="18"/>
                <w:lang w:val="fr-FR"/>
              </w:rPr>
            </w:pPr>
          </w:p>
        </w:tc>
        <w:tc>
          <w:tcPr>
            <w:tcW w:w="1820" w:type="dxa"/>
          </w:tcPr>
          <w:p w14:paraId="46B080B0" w14:textId="77777777" w:rsidR="00285BCB" w:rsidRPr="00285BCB" w:rsidRDefault="00285BCB" w:rsidP="004751A1">
            <w:pPr>
              <w:rPr>
                <w:rFonts w:ascii="Calibri" w:hAnsi="Calibri"/>
                <w:sz w:val="18"/>
                <w:szCs w:val="18"/>
                <w:lang w:val="fr-FR"/>
              </w:rPr>
            </w:pPr>
          </w:p>
        </w:tc>
        <w:tc>
          <w:tcPr>
            <w:tcW w:w="1793" w:type="dxa"/>
          </w:tcPr>
          <w:p w14:paraId="7C45C204" w14:textId="77777777" w:rsidR="00285BCB" w:rsidRPr="00285BCB" w:rsidRDefault="00285BCB" w:rsidP="004751A1">
            <w:pPr>
              <w:rPr>
                <w:rFonts w:ascii="Calibri" w:hAnsi="Calibri"/>
                <w:sz w:val="18"/>
                <w:szCs w:val="18"/>
                <w:lang w:val="fr-FR"/>
              </w:rPr>
            </w:pPr>
          </w:p>
        </w:tc>
      </w:tr>
      <w:tr w:rsidR="00E722AA" w:rsidRPr="00835107" w14:paraId="7E12FB22" w14:textId="5BB42C97" w:rsidTr="00390A9D">
        <w:trPr>
          <w:trHeight w:val="397"/>
        </w:trPr>
        <w:tc>
          <w:tcPr>
            <w:tcW w:w="2547" w:type="dxa"/>
            <w:shd w:val="clear" w:color="auto" w:fill="F2F2F2" w:themeFill="background1" w:themeFillShade="F2"/>
          </w:tcPr>
          <w:p w14:paraId="229E426B" w14:textId="77777777" w:rsidR="00E722AA" w:rsidRPr="00285BCB" w:rsidRDefault="00E722AA" w:rsidP="004751A1">
            <w:pPr>
              <w:rPr>
                <w:rFonts w:ascii="Calibri" w:hAnsi="Calibri"/>
                <w:b/>
                <w:sz w:val="18"/>
                <w:szCs w:val="18"/>
                <w:lang w:val="fr-FR"/>
              </w:rPr>
            </w:pPr>
            <w:r w:rsidRPr="00285BCB">
              <w:rPr>
                <w:rFonts w:ascii="Calibri" w:hAnsi="Calibri"/>
                <w:b/>
                <w:sz w:val="18"/>
                <w:szCs w:val="18"/>
                <w:lang w:val="fr-FR"/>
              </w:rPr>
              <w:t>Nom et contact du responsable du marché</w:t>
            </w:r>
          </w:p>
        </w:tc>
        <w:tc>
          <w:tcPr>
            <w:tcW w:w="1843" w:type="dxa"/>
          </w:tcPr>
          <w:p w14:paraId="2C66D6CB" w14:textId="77777777" w:rsidR="00E722AA" w:rsidRPr="00285BCB" w:rsidRDefault="00E722AA" w:rsidP="004751A1">
            <w:pPr>
              <w:rPr>
                <w:rFonts w:ascii="Calibri" w:hAnsi="Calibri"/>
                <w:sz w:val="18"/>
                <w:szCs w:val="18"/>
                <w:lang w:val="fr-FR"/>
              </w:rPr>
            </w:pPr>
          </w:p>
          <w:p w14:paraId="55998869" w14:textId="77777777" w:rsidR="00E722AA" w:rsidRPr="00285BCB" w:rsidRDefault="00E722AA" w:rsidP="004751A1">
            <w:pPr>
              <w:rPr>
                <w:rFonts w:ascii="Calibri" w:hAnsi="Calibri"/>
                <w:sz w:val="18"/>
                <w:szCs w:val="18"/>
                <w:lang w:val="fr-FR"/>
              </w:rPr>
            </w:pPr>
          </w:p>
        </w:tc>
        <w:tc>
          <w:tcPr>
            <w:tcW w:w="1773" w:type="dxa"/>
          </w:tcPr>
          <w:p w14:paraId="21D96A58" w14:textId="77777777" w:rsidR="00E722AA" w:rsidRPr="00285BCB" w:rsidRDefault="00E722AA" w:rsidP="004751A1">
            <w:pPr>
              <w:rPr>
                <w:rFonts w:ascii="Calibri" w:hAnsi="Calibri"/>
                <w:sz w:val="18"/>
                <w:szCs w:val="18"/>
                <w:lang w:val="fr-FR"/>
              </w:rPr>
            </w:pPr>
          </w:p>
        </w:tc>
        <w:tc>
          <w:tcPr>
            <w:tcW w:w="1820" w:type="dxa"/>
          </w:tcPr>
          <w:p w14:paraId="366787A2" w14:textId="77777777" w:rsidR="00E722AA" w:rsidRPr="00285BCB" w:rsidRDefault="00E722AA" w:rsidP="004751A1">
            <w:pPr>
              <w:rPr>
                <w:rFonts w:ascii="Calibri" w:hAnsi="Calibri"/>
                <w:sz w:val="18"/>
                <w:szCs w:val="18"/>
                <w:lang w:val="fr-FR"/>
              </w:rPr>
            </w:pPr>
          </w:p>
        </w:tc>
        <w:tc>
          <w:tcPr>
            <w:tcW w:w="1793" w:type="dxa"/>
          </w:tcPr>
          <w:p w14:paraId="2A1F872E" w14:textId="77777777" w:rsidR="00E722AA" w:rsidRPr="00285BCB" w:rsidRDefault="00E722AA" w:rsidP="004751A1">
            <w:pPr>
              <w:rPr>
                <w:rFonts w:ascii="Calibri" w:hAnsi="Calibri"/>
                <w:sz w:val="18"/>
                <w:szCs w:val="18"/>
                <w:lang w:val="fr-FR"/>
              </w:rPr>
            </w:pPr>
          </w:p>
        </w:tc>
      </w:tr>
      <w:tr w:rsidR="00E722AA" w:rsidRPr="00835107" w14:paraId="5E31BFB4" w14:textId="1691BFE3" w:rsidTr="00390A9D">
        <w:trPr>
          <w:trHeight w:val="397"/>
        </w:trPr>
        <w:tc>
          <w:tcPr>
            <w:tcW w:w="2547" w:type="dxa"/>
            <w:shd w:val="clear" w:color="auto" w:fill="F2F2F2" w:themeFill="background1" w:themeFillShade="F2"/>
          </w:tcPr>
          <w:p w14:paraId="39395185" w14:textId="2141DCC9" w:rsidR="00E722AA" w:rsidRPr="00285BCB" w:rsidRDefault="00E722AA" w:rsidP="004751A1">
            <w:pPr>
              <w:rPr>
                <w:rFonts w:ascii="Calibri" w:hAnsi="Calibri"/>
                <w:b/>
                <w:sz w:val="18"/>
                <w:szCs w:val="18"/>
                <w:lang w:val="fr-FR"/>
              </w:rPr>
            </w:pPr>
            <w:r w:rsidRPr="00285BCB">
              <w:rPr>
                <w:rFonts w:ascii="Calibri" w:hAnsi="Calibri"/>
                <w:b/>
                <w:sz w:val="18"/>
                <w:szCs w:val="18"/>
                <w:lang w:val="fr-FR"/>
              </w:rPr>
              <w:t>Nom et contact du représentant de la Fédération</w:t>
            </w:r>
            <w:r w:rsidR="007669F5">
              <w:rPr>
                <w:rFonts w:ascii="Calibri" w:hAnsi="Calibri"/>
                <w:b/>
                <w:sz w:val="18"/>
                <w:szCs w:val="18"/>
                <w:lang w:val="fr-FR"/>
              </w:rPr>
              <w:t>/association</w:t>
            </w:r>
            <w:r w:rsidRPr="00285BCB">
              <w:rPr>
                <w:rFonts w:ascii="Calibri" w:hAnsi="Calibri"/>
                <w:b/>
                <w:sz w:val="18"/>
                <w:szCs w:val="18"/>
                <w:lang w:val="fr-FR"/>
              </w:rPr>
              <w:t xml:space="preserve"> des Commerçants</w:t>
            </w:r>
          </w:p>
        </w:tc>
        <w:tc>
          <w:tcPr>
            <w:tcW w:w="1843" w:type="dxa"/>
          </w:tcPr>
          <w:p w14:paraId="66F9330E" w14:textId="77777777" w:rsidR="00E722AA" w:rsidRPr="00285BCB" w:rsidRDefault="00E722AA" w:rsidP="004751A1">
            <w:pPr>
              <w:rPr>
                <w:rFonts w:ascii="Calibri" w:hAnsi="Calibri"/>
                <w:sz w:val="18"/>
                <w:szCs w:val="18"/>
                <w:lang w:val="fr-FR"/>
              </w:rPr>
            </w:pPr>
          </w:p>
          <w:p w14:paraId="012894D4" w14:textId="77777777" w:rsidR="00E722AA" w:rsidRPr="00285BCB" w:rsidRDefault="00E722AA" w:rsidP="004751A1">
            <w:pPr>
              <w:rPr>
                <w:rFonts w:ascii="Calibri" w:hAnsi="Calibri"/>
                <w:sz w:val="18"/>
                <w:szCs w:val="18"/>
                <w:lang w:val="fr-FR"/>
              </w:rPr>
            </w:pPr>
          </w:p>
          <w:p w14:paraId="0CE23C58" w14:textId="77777777" w:rsidR="00E722AA" w:rsidRPr="00285BCB" w:rsidRDefault="00E722AA" w:rsidP="004751A1">
            <w:pPr>
              <w:rPr>
                <w:rFonts w:ascii="Calibri" w:hAnsi="Calibri"/>
                <w:sz w:val="18"/>
                <w:szCs w:val="18"/>
                <w:lang w:val="fr-FR"/>
              </w:rPr>
            </w:pPr>
          </w:p>
        </w:tc>
        <w:tc>
          <w:tcPr>
            <w:tcW w:w="1773" w:type="dxa"/>
          </w:tcPr>
          <w:p w14:paraId="7BAB8FDD" w14:textId="77777777" w:rsidR="00E722AA" w:rsidRPr="00285BCB" w:rsidRDefault="00E722AA" w:rsidP="004751A1">
            <w:pPr>
              <w:rPr>
                <w:rFonts w:ascii="Calibri" w:hAnsi="Calibri"/>
                <w:sz w:val="18"/>
                <w:szCs w:val="18"/>
                <w:lang w:val="fr-FR"/>
              </w:rPr>
            </w:pPr>
          </w:p>
        </w:tc>
        <w:tc>
          <w:tcPr>
            <w:tcW w:w="1820" w:type="dxa"/>
          </w:tcPr>
          <w:p w14:paraId="5763CD79" w14:textId="77777777" w:rsidR="00E722AA" w:rsidRPr="00285BCB" w:rsidRDefault="00E722AA" w:rsidP="004751A1">
            <w:pPr>
              <w:rPr>
                <w:rFonts w:ascii="Calibri" w:hAnsi="Calibri"/>
                <w:sz w:val="18"/>
                <w:szCs w:val="18"/>
                <w:lang w:val="fr-FR"/>
              </w:rPr>
            </w:pPr>
          </w:p>
        </w:tc>
        <w:tc>
          <w:tcPr>
            <w:tcW w:w="1793" w:type="dxa"/>
          </w:tcPr>
          <w:p w14:paraId="707B2893" w14:textId="77777777" w:rsidR="00E722AA" w:rsidRPr="00285BCB" w:rsidRDefault="00E722AA" w:rsidP="004751A1">
            <w:pPr>
              <w:rPr>
                <w:rFonts w:ascii="Calibri" w:hAnsi="Calibri"/>
                <w:sz w:val="18"/>
                <w:szCs w:val="18"/>
                <w:lang w:val="fr-FR"/>
              </w:rPr>
            </w:pPr>
          </w:p>
        </w:tc>
      </w:tr>
      <w:tr w:rsidR="00E722AA" w:rsidRPr="00835107" w14:paraId="786A0F0F" w14:textId="0E850F37" w:rsidTr="00390A9D">
        <w:trPr>
          <w:trHeight w:val="397"/>
        </w:trPr>
        <w:tc>
          <w:tcPr>
            <w:tcW w:w="2547" w:type="dxa"/>
            <w:shd w:val="clear" w:color="auto" w:fill="F2F2F2" w:themeFill="background1" w:themeFillShade="F2"/>
          </w:tcPr>
          <w:p w14:paraId="59751B7B" w14:textId="34BE1C08" w:rsidR="00E722AA" w:rsidRPr="00285BCB" w:rsidRDefault="00285BCB" w:rsidP="004751A1">
            <w:pPr>
              <w:rPr>
                <w:rFonts w:ascii="Calibri" w:hAnsi="Calibri"/>
                <w:b/>
                <w:sz w:val="18"/>
                <w:szCs w:val="18"/>
                <w:lang w:val="fr-FR"/>
              </w:rPr>
            </w:pPr>
            <w:r w:rsidRPr="00285BCB">
              <w:rPr>
                <w:rFonts w:ascii="Calibri" w:hAnsi="Calibri"/>
                <w:b/>
                <w:sz w:val="18"/>
                <w:szCs w:val="18"/>
                <w:lang w:val="fr-FR"/>
              </w:rPr>
              <w:t>Type de marché</w:t>
            </w:r>
          </w:p>
          <w:p w14:paraId="7CAC35CA" w14:textId="77777777" w:rsidR="00E722AA" w:rsidRPr="00285BCB" w:rsidRDefault="00E722AA" w:rsidP="004751A1">
            <w:pPr>
              <w:rPr>
                <w:rFonts w:ascii="Calibri" w:hAnsi="Calibri"/>
                <w:b/>
                <w:sz w:val="18"/>
                <w:szCs w:val="18"/>
                <w:lang w:val="fr-FR"/>
              </w:rPr>
            </w:pPr>
            <w:r w:rsidRPr="00285BCB">
              <w:rPr>
                <w:rFonts w:ascii="Calibri" w:hAnsi="Calibri"/>
                <w:sz w:val="18"/>
                <w:szCs w:val="18"/>
                <w:lang w:val="fr-FR"/>
              </w:rPr>
              <w:t>Détail, gros, de producteurs</w:t>
            </w:r>
          </w:p>
        </w:tc>
        <w:tc>
          <w:tcPr>
            <w:tcW w:w="1843" w:type="dxa"/>
          </w:tcPr>
          <w:p w14:paraId="75988D1A" w14:textId="77777777" w:rsidR="00E722AA" w:rsidRPr="00285BCB" w:rsidRDefault="00E722AA" w:rsidP="004751A1">
            <w:pPr>
              <w:rPr>
                <w:rFonts w:ascii="Calibri" w:hAnsi="Calibri"/>
                <w:sz w:val="18"/>
                <w:szCs w:val="18"/>
                <w:lang w:val="fr-FR"/>
              </w:rPr>
            </w:pPr>
          </w:p>
        </w:tc>
        <w:tc>
          <w:tcPr>
            <w:tcW w:w="1773" w:type="dxa"/>
          </w:tcPr>
          <w:p w14:paraId="7B70BF50" w14:textId="77777777" w:rsidR="00E722AA" w:rsidRPr="00285BCB" w:rsidRDefault="00E722AA" w:rsidP="004751A1">
            <w:pPr>
              <w:rPr>
                <w:rFonts w:ascii="Calibri" w:hAnsi="Calibri"/>
                <w:sz w:val="18"/>
                <w:szCs w:val="18"/>
                <w:lang w:val="fr-FR"/>
              </w:rPr>
            </w:pPr>
          </w:p>
        </w:tc>
        <w:tc>
          <w:tcPr>
            <w:tcW w:w="1820" w:type="dxa"/>
          </w:tcPr>
          <w:p w14:paraId="4755EA26" w14:textId="77777777" w:rsidR="00E722AA" w:rsidRPr="00285BCB" w:rsidRDefault="00E722AA" w:rsidP="004751A1">
            <w:pPr>
              <w:rPr>
                <w:rFonts w:ascii="Calibri" w:hAnsi="Calibri"/>
                <w:sz w:val="18"/>
                <w:szCs w:val="18"/>
                <w:lang w:val="fr-FR"/>
              </w:rPr>
            </w:pPr>
          </w:p>
        </w:tc>
        <w:tc>
          <w:tcPr>
            <w:tcW w:w="1793" w:type="dxa"/>
          </w:tcPr>
          <w:p w14:paraId="21A5619C" w14:textId="77777777" w:rsidR="00E722AA" w:rsidRPr="00285BCB" w:rsidRDefault="00E722AA" w:rsidP="004751A1">
            <w:pPr>
              <w:rPr>
                <w:rFonts w:ascii="Calibri" w:hAnsi="Calibri"/>
                <w:sz w:val="18"/>
                <w:szCs w:val="18"/>
                <w:lang w:val="fr-FR"/>
              </w:rPr>
            </w:pPr>
          </w:p>
        </w:tc>
      </w:tr>
      <w:tr w:rsidR="00E722AA" w:rsidRPr="00835107" w14:paraId="67EFDB90" w14:textId="609E7317" w:rsidTr="00390A9D">
        <w:trPr>
          <w:trHeight w:val="397"/>
        </w:trPr>
        <w:tc>
          <w:tcPr>
            <w:tcW w:w="2547" w:type="dxa"/>
            <w:shd w:val="clear" w:color="auto" w:fill="F2F2F2" w:themeFill="background1" w:themeFillShade="F2"/>
          </w:tcPr>
          <w:p w14:paraId="17D0B2F4" w14:textId="77777777" w:rsidR="00E722AA" w:rsidRPr="00285BCB" w:rsidRDefault="00E722AA" w:rsidP="004751A1">
            <w:pPr>
              <w:rPr>
                <w:rFonts w:ascii="Calibri" w:hAnsi="Calibri"/>
                <w:b/>
                <w:sz w:val="18"/>
                <w:szCs w:val="18"/>
                <w:lang w:val="fr-FR"/>
              </w:rPr>
            </w:pPr>
            <w:r w:rsidRPr="00285BCB">
              <w:rPr>
                <w:rFonts w:ascii="Calibri" w:hAnsi="Calibri"/>
                <w:b/>
                <w:sz w:val="18"/>
                <w:szCs w:val="18"/>
                <w:lang w:val="fr-FR"/>
              </w:rPr>
              <w:t>Spécialité du marché</w:t>
            </w:r>
          </w:p>
          <w:p w14:paraId="3C6E01E6" w14:textId="77777777" w:rsidR="00E722AA" w:rsidRPr="00285BCB" w:rsidRDefault="00E722AA" w:rsidP="004751A1">
            <w:pPr>
              <w:rPr>
                <w:rFonts w:ascii="Calibri" w:hAnsi="Calibri"/>
                <w:b/>
                <w:sz w:val="18"/>
                <w:szCs w:val="18"/>
                <w:lang w:val="fr-FR"/>
              </w:rPr>
            </w:pPr>
            <w:r w:rsidRPr="00285BCB">
              <w:rPr>
                <w:rFonts w:ascii="Calibri" w:hAnsi="Calibri"/>
                <w:sz w:val="18"/>
                <w:szCs w:val="18"/>
                <w:lang w:val="fr-FR"/>
              </w:rPr>
              <w:t>Nourriture, produits agricoles, NFI, généraliste</w:t>
            </w:r>
          </w:p>
        </w:tc>
        <w:tc>
          <w:tcPr>
            <w:tcW w:w="1843" w:type="dxa"/>
          </w:tcPr>
          <w:p w14:paraId="634BA46D" w14:textId="77777777" w:rsidR="00E722AA" w:rsidRPr="00285BCB" w:rsidRDefault="00E722AA" w:rsidP="004751A1">
            <w:pPr>
              <w:rPr>
                <w:rFonts w:ascii="Calibri" w:hAnsi="Calibri"/>
                <w:sz w:val="18"/>
                <w:szCs w:val="18"/>
                <w:lang w:val="fr-FR"/>
              </w:rPr>
            </w:pPr>
          </w:p>
        </w:tc>
        <w:tc>
          <w:tcPr>
            <w:tcW w:w="1773" w:type="dxa"/>
          </w:tcPr>
          <w:p w14:paraId="53C3111F" w14:textId="77777777" w:rsidR="00E722AA" w:rsidRPr="00285BCB" w:rsidRDefault="00E722AA" w:rsidP="004751A1">
            <w:pPr>
              <w:rPr>
                <w:rFonts w:ascii="Calibri" w:hAnsi="Calibri"/>
                <w:sz w:val="18"/>
                <w:szCs w:val="18"/>
                <w:lang w:val="fr-FR"/>
              </w:rPr>
            </w:pPr>
          </w:p>
        </w:tc>
        <w:tc>
          <w:tcPr>
            <w:tcW w:w="1820" w:type="dxa"/>
          </w:tcPr>
          <w:p w14:paraId="35EED94E" w14:textId="77777777" w:rsidR="00E722AA" w:rsidRPr="00285BCB" w:rsidRDefault="00E722AA" w:rsidP="004751A1">
            <w:pPr>
              <w:rPr>
                <w:rFonts w:ascii="Calibri" w:hAnsi="Calibri"/>
                <w:sz w:val="18"/>
                <w:szCs w:val="18"/>
                <w:lang w:val="fr-FR"/>
              </w:rPr>
            </w:pPr>
          </w:p>
        </w:tc>
        <w:tc>
          <w:tcPr>
            <w:tcW w:w="1793" w:type="dxa"/>
          </w:tcPr>
          <w:p w14:paraId="39B215E5" w14:textId="77777777" w:rsidR="00E722AA" w:rsidRPr="00285BCB" w:rsidRDefault="00E722AA" w:rsidP="004751A1">
            <w:pPr>
              <w:rPr>
                <w:rFonts w:ascii="Calibri" w:hAnsi="Calibri"/>
                <w:sz w:val="18"/>
                <w:szCs w:val="18"/>
                <w:lang w:val="fr-FR"/>
              </w:rPr>
            </w:pPr>
          </w:p>
        </w:tc>
      </w:tr>
      <w:tr w:rsidR="00E722AA" w:rsidRPr="00835107" w14:paraId="29D86E28" w14:textId="7FFEB22D" w:rsidTr="00390A9D">
        <w:trPr>
          <w:trHeight w:val="397"/>
        </w:trPr>
        <w:tc>
          <w:tcPr>
            <w:tcW w:w="2547" w:type="dxa"/>
            <w:shd w:val="clear" w:color="auto" w:fill="F2F2F2" w:themeFill="background1" w:themeFillShade="F2"/>
          </w:tcPr>
          <w:p w14:paraId="77C707B7" w14:textId="77777777" w:rsidR="00E722AA" w:rsidRPr="00285BCB" w:rsidRDefault="00E722AA" w:rsidP="004751A1">
            <w:pPr>
              <w:rPr>
                <w:rFonts w:ascii="Calibri" w:hAnsi="Calibri"/>
                <w:b/>
                <w:sz w:val="18"/>
                <w:szCs w:val="18"/>
                <w:lang w:val="fr-FR"/>
              </w:rPr>
            </w:pPr>
            <w:r w:rsidRPr="00285BCB">
              <w:rPr>
                <w:rFonts w:ascii="Calibri" w:hAnsi="Calibri"/>
                <w:b/>
                <w:sz w:val="18"/>
                <w:szCs w:val="18"/>
                <w:lang w:val="fr-FR"/>
              </w:rPr>
              <w:t>Fréquence et jours d’ouverture du marché</w:t>
            </w:r>
          </w:p>
        </w:tc>
        <w:tc>
          <w:tcPr>
            <w:tcW w:w="1843" w:type="dxa"/>
          </w:tcPr>
          <w:p w14:paraId="297FE09B" w14:textId="77777777" w:rsidR="00E722AA" w:rsidRPr="00285BCB" w:rsidRDefault="00E722AA" w:rsidP="004751A1">
            <w:pPr>
              <w:rPr>
                <w:rFonts w:ascii="Calibri" w:hAnsi="Calibri"/>
                <w:sz w:val="18"/>
                <w:szCs w:val="18"/>
                <w:lang w:val="fr-FR"/>
              </w:rPr>
            </w:pPr>
          </w:p>
        </w:tc>
        <w:tc>
          <w:tcPr>
            <w:tcW w:w="1773" w:type="dxa"/>
          </w:tcPr>
          <w:p w14:paraId="7EB0A1FC" w14:textId="77777777" w:rsidR="00E722AA" w:rsidRPr="00285BCB" w:rsidRDefault="00E722AA" w:rsidP="004751A1">
            <w:pPr>
              <w:rPr>
                <w:rFonts w:ascii="Calibri" w:hAnsi="Calibri"/>
                <w:sz w:val="18"/>
                <w:szCs w:val="18"/>
                <w:lang w:val="fr-FR"/>
              </w:rPr>
            </w:pPr>
          </w:p>
        </w:tc>
        <w:tc>
          <w:tcPr>
            <w:tcW w:w="1820" w:type="dxa"/>
          </w:tcPr>
          <w:p w14:paraId="2E39C762" w14:textId="77777777" w:rsidR="00E722AA" w:rsidRPr="00285BCB" w:rsidRDefault="00E722AA" w:rsidP="004751A1">
            <w:pPr>
              <w:rPr>
                <w:rFonts w:ascii="Calibri" w:hAnsi="Calibri"/>
                <w:sz w:val="18"/>
                <w:szCs w:val="18"/>
                <w:lang w:val="fr-FR"/>
              </w:rPr>
            </w:pPr>
          </w:p>
        </w:tc>
        <w:tc>
          <w:tcPr>
            <w:tcW w:w="1793" w:type="dxa"/>
          </w:tcPr>
          <w:p w14:paraId="69066D31" w14:textId="77777777" w:rsidR="00E722AA" w:rsidRPr="00285BCB" w:rsidRDefault="00E722AA" w:rsidP="004751A1">
            <w:pPr>
              <w:rPr>
                <w:rFonts w:ascii="Calibri" w:hAnsi="Calibri"/>
                <w:sz w:val="18"/>
                <w:szCs w:val="18"/>
                <w:lang w:val="fr-FR"/>
              </w:rPr>
            </w:pPr>
          </w:p>
        </w:tc>
      </w:tr>
      <w:tr w:rsidR="00E722AA" w:rsidRPr="00835107" w14:paraId="52908C52" w14:textId="67F444D0" w:rsidTr="00390A9D">
        <w:trPr>
          <w:trHeight w:val="397"/>
        </w:trPr>
        <w:tc>
          <w:tcPr>
            <w:tcW w:w="2547" w:type="dxa"/>
            <w:shd w:val="clear" w:color="auto" w:fill="F2F2F2" w:themeFill="background1" w:themeFillShade="F2"/>
          </w:tcPr>
          <w:p w14:paraId="7645FE25" w14:textId="77777777" w:rsidR="00E722AA" w:rsidRPr="00285BCB" w:rsidRDefault="00E722AA" w:rsidP="004751A1">
            <w:pPr>
              <w:rPr>
                <w:rFonts w:ascii="Calibri" w:hAnsi="Calibri"/>
                <w:b/>
                <w:sz w:val="18"/>
                <w:szCs w:val="18"/>
                <w:lang w:val="fr-FR"/>
              </w:rPr>
            </w:pPr>
            <w:r w:rsidRPr="00285BCB">
              <w:rPr>
                <w:rFonts w:ascii="Calibri" w:hAnsi="Calibri"/>
                <w:b/>
                <w:sz w:val="18"/>
                <w:szCs w:val="18"/>
                <w:lang w:val="fr-FR"/>
              </w:rPr>
              <w:t>Taille approximative</w:t>
            </w:r>
          </w:p>
          <w:p w14:paraId="7633C56D" w14:textId="22099CBF" w:rsidR="00E722AA" w:rsidRPr="00285BCB" w:rsidRDefault="00E722AA" w:rsidP="004751A1">
            <w:pPr>
              <w:rPr>
                <w:rFonts w:ascii="Calibri" w:hAnsi="Calibri"/>
                <w:sz w:val="18"/>
                <w:szCs w:val="18"/>
                <w:lang w:val="fr-FR"/>
              </w:rPr>
            </w:pPr>
            <w:r w:rsidRPr="00285BCB">
              <w:rPr>
                <w:rFonts w:ascii="Calibri" w:hAnsi="Calibri"/>
                <w:sz w:val="18"/>
                <w:szCs w:val="18"/>
                <w:lang w:val="fr-FR"/>
              </w:rPr>
              <w:t xml:space="preserve">(Nombre de </w:t>
            </w:r>
            <w:r w:rsidR="00EF6198" w:rsidRPr="00285BCB">
              <w:rPr>
                <w:rFonts w:ascii="Calibri" w:hAnsi="Calibri"/>
                <w:sz w:val="18"/>
                <w:szCs w:val="18"/>
                <w:lang w:val="fr-FR"/>
              </w:rPr>
              <w:t>commerç</w:t>
            </w:r>
            <w:r w:rsidR="00EF6198">
              <w:rPr>
                <w:rFonts w:ascii="Calibri" w:hAnsi="Calibri"/>
                <w:sz w:val="18"/>
                <w:szCs w:val="18"/>
                <w:lang w:val="fr-FR"/>
              </w:rPr>
              <w:t>ants</w:t>
            </w:r>
            <w:r w:rsidRPr="00285BCB">
              <w:rPr>
                <w:rFonts w:ascii="Calibri" w:hAnsi="Calibri"/>
                <w:sz w:val="18"/>
                <w:szCs w:val="18"/>
                <w:lang w:val="fr-FR"/>
              </w:rPr>
              <w:t>)</w:t>
            </w:r>
          </w:p>
        </w:tc>
        <w:tc>
          <w:tcPr>
            <w:tcW w:w="1843" w:type="dxa"/>
            <w:tcBorders>
              <w:bottom w:val="single" w:sz="4" w:space="0" w:color="auto"/>
            </w:tcBorders>
          </w:tcPr>
          <w:p w14:paraId="3B29EDB2" w14:textId="77777777" w:rsidR="00E722AA" w:rsidRPr="00285BCB" w:rsidRDefault="00E722AA" w:rsidP="004751A1">
            <w:pPr>
              <w:rPr>
                <w:rFonts w:ascii="Calibri" w:hAnsi="Calibri"/>
                <w:sz w:val="18"/>
                <w:szCs w:val="18"/>
                <w:lang w:val="fr-FR"/>
              </w:rPr>
            </w:pPr>
          </w:p>
        </w:tc>
        <w:tc>
          <w:tcPr>
            <w:tcW w:w="1773" w:type="dxa"/>
            <w:tcBorders>
              <w:bottom w:val="single" w:sz="4" w:space="0" w:color="auto"/>
            </w:tcBorders>
          </w:tcPr>
          <w:p w14:paraId="30110CEE" w14:textId="77777777" w:rsidR="00E722AA" w:rsidRPr="00285BCB" w:rsidRDefault="00E722AA" w:rsidP="004751A1">
            <w:pPr>
              <w:rPr>
                <w:rFonts w:ascii="Calibri" w:hAnsi="Calibri"/>
                <w:sz w:val="18"/>
                <w:szCs w:val="18"/>
                <w:lang w:val="fr-FR"/>
              </w:rPr>
            </w:pPr>
          </w:p>
        </w:tc>
        <w:tc>
          <w:tcPr>
            <w:tcW w:w="1820" w:type="dxa"/>
            <w:tcBorders>
              <w:bottom w:val="single" w:sz="4" w:space="0" w:color="auto"/>
            </w:tcBorders>
          </w:tcPr>
          <w:p w14:paraId="55BF630F" w14:textId="77777777" w:rsidR="00E722AA" w:rsidRPr="00285BCB" w:rsidRDefault="00E722AA" w:rsidP="004751A1">
            <w:pPr>
              <w:rPr>
                <w:rFonts w:ascii="Calibri" w:hAnsi="Calibri"/>
                <w:sz w:val="18"/>
                <w:szCs w:val="18"/>
                <w:lang w:val="fr-FR"/>
              </w:rPr>
            </w:pPr>
          </w:p>
        </w:tc>
        <w:tc>
          <w:tcPr>
            <w:tcW w:w="1793" w:type="dxa"/>
            <w:tcBorders>
              <w:bottom w:val="single" w:sz="4" w:space="0" w:color="auto"/>
            </w:tcBorders>
          </w:tcPr>
          <w:p w14:paraId="2100DDF8" w14:textId="77777777" w:rsidR="00E722AA" w:rsidRPr="00285BCB" w:rsidRDefault="00E722AA" w:rsidP="004751A1">
            <w:pPr>
              <w:rPr>
                <w:rFonts w:ascii="Calibri" w:hAnsi="Calibri"/>
                <w:sz w:val="18"/>
                <w:szCs w:val="18"/>
                <w:lang w:val="fr-FR"/>
              </w:rPr>
            </w:pPr>
          </w:p>
        </w:tc>
      </w:tr>
    </w:tbl>
    <w:p w14:paraId="1EB40EAF" w14:textId="77777777" w:rsidR="007669F5" w:rsidRPr="00285BCB" w:rsidRDefault="007669F5" w:rsidP="00285BCB">
      <w:pPr>
        <w:pStyle w:val="ListParagraph"/>
        <w:spacing w:after="60"/>
        <w:ind w:left="0"/>
        <w:contextualSpacing w:val="0"/>
        <w:rPr>
          <w:rFonts w:ascii="Calibri" w:hAnsi="Calibri"/>
          <w:sz w:val="22"/>
          <w:szCs w:val="20"/>
          <w:lang w:val="fr-FR"/>
        </w:rPr>
      </w:pPr>
    </w:p>
    <w:p w14:paraId="413C86A7" w14:textId="22C0016F" w:rsidR="008E4D82" w:rsidRPr="00285BCB" w:rsidRDefault="008E4D82" w:rsidP="00E722AA">
      <w:pPr>
        <w:rPr>
          <w:rFonts w:ascii="Calibri" w:hAnsi="Calibri"/>
          <w:b/>
          <w:i/>
          <w:sz w:val="22"/>
          <w:szCs w:val="20"/>
          <w:lang w:val="fr-FR"/>
        </w:rPr>
      </w:pPr>
      <w:r w:rsidRPr="00F63034">
        <w:rPr>
          <w:rFonts w:ascii="Calibri" w:hAnsi="Calibri"/>
          <w:b/>
          <w:i/>
          <w:sz w:val="22"/>
          <w:szCs w:val="20"/>
          <w:lang w:val="fr-FR"/>
        </w:rPr>
        <w:lastRenderedPageBreak/>
        <w:t>Description des fournisseurs et approvisionnement des articles sélectionnés</w:t>
      </w:r>
      <w:r w:rsidR="00F63034" w:rsidRPr="00F63034">
        <w:rPr>
          <w:rFonts w:ascii="Calibri" w:hAnsi="Calibri"/>
          <w:b/>
          <w:i/>
          <w:sz w:val="22"/>
          <w:szCs w:val="20"/>
          <w:lang w:val="fr-FR"/>
        </w:rPr>
        <w:t> :</w:t>
      </w:r>
    </w:p>
    <w:p w14:paraId="20E45904" w14:textId="77777777" w:rsidR="000E029E" w:rsidRPr="00285BCB" w:rsidRDefault="000E029E" w:rsidP="008E4D82">
      <w:pPr>
        <w:spacing w:after="60"/>
        <w:jc w:val="both"/>
        <w:rPr>
          <w:rFonts w:ascii="Calibri" w:hAnsi="Calibri"/>
          <w:sz w:val="22"/>
          <w:szCs w:val="22"/>
          <w:lang w:val="fr-FR"/>
        </w:rPr>
      </w:pPr>
    </w:p>
    <w:p w14:paraId="5192791A" w14:textId="598DEDB4" w:rsidR="008E4D82" w:rsidRPr="00285BCB" w:rsidRDefault="008E4D82" w:rsidP="00E722AA">
      <w:pPr>
        <w:rPr>
          <w:rFonts w:ascii="Calibri" w:hAnsi="Calibri"/>
          <w:b/>
          <w:i/>
          <w:sz w:val="22"/>
          <w:szCs w:val="20"/>
          <w:lang w:val="fr-FR"/>
        </w:rPr>
      </w:pPr>
      <w:r w:rsidRPr="00F63034">
        <w:rPr>
          <w:rFonts w:ascii="Calibri" w:hAnsi="Calibri"/>
          <w:b/>
          <w:i/>
          <w:sz w:val="22"/>
          <w:szCs w:val="20"/>
          <w:lang w:val="fr-FR"/>
        </w:rPr>
        <w:t xml:space="preserve">Disponibilité </w:t>
      </w:r>
      <w:r w:rsidR="0019404C">
        <w:rPr>
          <w:rFonts w:ascii="Calibri" w:hAnsi="Calibri"/>
          <w:b/>
          <w:i/>
          <w:sz w:val="22"/>
          <w:szCs w:val="20"/>
          <w:lang w:val="fr-FR"/>
        </w:rPr>
        <w:t>des matériaux de construction</w:t>
      </w:r>
      <w:r w:rsidRPr="00F63034">
        <w:rPr>
          <w:rFonts w:ascii="Calibri" w:hAnsi="Calibri"/>
          <w:b/>
          <w:i/>
          <w:sz w:val="22"/>
          <w:szCs w:val="20"/>
          <w:lang w:val="fr-FR"/>
        </w:rPr>
        <w:t xml:space="preserve"> et capacité du marché à augmenter l’offre</w:t>
      </w:r>
      <w:r w:rsidR="00F63034" w:rsidRPr="00F63034">
        <w:rPr>
          <w:rFonts w:ascii="Calibri" w:hAnsi="Calibri"/>
          <w:b/>
          <w:i/>
          <w:sz w:val="22"/>
          <w:szCs w:val="20"/>
          <w:lang w:val="fr-FR"/>
        </w:rPr>
        <w:t> :</w:t>
      </w:r>
    </w:p>
    <w:p w14:paraId="7B3CC165" w14:textId="77777777" w:rsidR="008E4D82" w:rsidRPr="00285BCB" w:rsidRDefault="008E4D82" w:rsidP="008E4D82">
      <w:pPr>
        <w:jc w:val="both"/>
        <w:rPr>
          <w:rFonts w:ascii="Calibri" w:hAnsi="Calibri" w:cs="Microsoft Sans Serif"/>
          <w:sz w:val="13"/>
          <w:lang w:val="fr-FR"/>
        </w:rPr>
      </w:pPr>
    </w:p>
    <w:p w14:paraId="3FDF8B17" w14:textId="3F574FCF" w:rsidR="008E4D82" w:rsidRDefault="0019404C" w:rsidP="00285BCB">
      <w:pPr>
        <w:spacing w:after="60"/>
        <w:rPr>
          <w:rFonts w:ascii="Calibri" w:hAnsi="Calibri"/>
          <w:i/>
          <w:sz w:val="22"/>
          <w:szCs w:val="20"/>
          <w:lang w:val="fr-FR"/>
        </w:rPr>
      </w:pPr>
      <w:r>
        <w:rPr>
          <w:rFonts w:ascii="Calibri" w:hAnsi="Calibri"/>
          <w:i/>
          <w:sz w:val="22"/>
          <w:szCs w:val="20"/>
          <w:lang w:val="fr-FR"/>
        </w:rPr>
        <w:t xml:space="preserve">Indiquer la disponibilité des différents matériaux aux différents sites de </w:t>
      </w:r>
      <w:r w:rsidR="007669F5">
        <w:rPr>
          <w:rFonts w:ascii="Calibri" w:hAnsi="Calibri"/>
          <w:i/>
          <w:sz w:val="22"/>
          <w:szCs w:val="20"/>
          <w:lang w:val="fr-FR"/>
        </w:rPr>
        <w:t>marché</w:t>
      </w:r>
      <w:r>
        <w:rPr>
          <w:rFonts w:ascii="Calibri" w:hAnsi="Calibri"/>
          <w:i/>
          <w:sz w:val="22"/>
          <w:szCs w:val="20"/>
          <w:lang w:val="fr-FR"/>
        </w:rPr>
        <w:t xml:space="preserve">, la capacité du marché entier </w:t>
      </w:r>
      <w:r w:rsidR="007669F5">
        <w:rPr>
          <w:rFonts w:ascii="Calibri" w:hAnsi="Calibri"/>
          <w:i/>
          <w:sz w:val="22"/>
          <w:szCs w:val="20"/>
          <w:lang w:val="fr-FR"/>
        </w:rPr>
        <w:t>à</w:t>
      </w:r>
      <w:r>
        <w:rPr>
          <w:rFonts w:ascii="Calibri" w:hAnsi="Calibri"/>
          <w:i/>
          <w:sz w:val="22"/>
          <w:szCs w:val="20"/>
          <w:lang w:val="fr-FR"/>
        </w:rPr>
        <w:t xml:space="preserve"> répondre à la demande et </w:t>
      </w:r>
      <w:r w:rsidR="007669F5">
        <w:rPr>
          <w:rFonts w:ascii="Calibri" w:hAnsi="Calibri"/>
          <w:i/>
          <w:sz w:val="22"/>
          <w:szCs w:val="20"/>
          <w:lang w:val="fr-FR"/>
        </w:rPr>
        <w:t>sa</w:t>
      </w:r>
      <w:r>
        <w:rPr>
          <w:rFonts w:ascii="Calibri" w:hAnsi="Calibri"/>
          <w:i/>
          <w:sz w:val="22"/>
          <w:szCs w:val="20"/>
          <w:lang w:val="fr-FR"/>
        </w:rPr>
        <w:t xml:space="preserve"> capacité </w:t>
      </w:r>
      <w:r w:rsidR="007669F5">
        <w:rPr>
          <w:rFonts w:ascii="Calibri" w:hAnsi="Calibri"/>
          <w:i/>
          <w:sz w:val="22"/>
          <w:szCs w:val="20"/>
          <w:lang w:val="fr-FR"/>
        </w:rPr>
        <w:t xml:space="preserve">à </w:t>
      </w:r>
      <w:r>
        <w:rPr>
          <w:rFonts w:ascii="Calibri" w:hAnsi="Calibri"/>
          <w:i/>
          <w:sz w:val="22"/>
          <w:szCs w:val="20"/>
          <w:lang w:val="fr-FR"/>
        </w:rPr>
        <w:t xml:space="preserve">augmenter l’offre. Noter aussi les risques identifiés  en termes de protection, sécurité, capacité etc. des commerçants et bénéficiaires au niveau des marchés. </w:t>
      </w:r>
    </w:p>
    <w:p w14:paraId="03466DF4" w14:textId="1AABC3A4" w:rsidR="008D7D4F" w:rsidRDefault="00180FE7" w:rsidP="00285BCB">
      <w:pPr>
        <w:spacing w:after="60"/>
        <w:rPr>
          <w:rFonts w:ascii="Calibri" w:hAnsi="Calibri"/>
          <w:i/>
          <w:sz w:val="22"/>
          <w:szCs w:val="20"/>
          <w:lang w:val="fr-FR"/>
        </w:rPr>
      </w:pPr>
      <w:r>
        <w:rPr>
          <w:rFonts w:ascii="Calibri" w:hAnsi="Calibri"/>
          <w:i/>
          <w:sz w:val="22"/>
          <w:szCs w:val="20"/>
          <w:lang w:val="fr-FR"/>
        </w:rPr>
        <w:t xml:space="preserve">Noter si les prix aux marches d’intervention suivent  les tendances et cycles pareils aux marches d’approvisionnement. Il se peut qu’il soit plus facile d’utiliser une fiche Excel pour les comparer. Ceci indique le niveau d’intégration des marchés </w:t>
      </w:r>
    </w:p>
    <w:p w14:paraId="4A7D2925" w14:textId="77777777" w:rsidR="00180FE7" w:rsidRPr="00180FE7" w:rsidRDefault="00180FE7" w:rsidP="00285BCB">
      <w:pPr>
        <w:spacing w:after="60"/>
        <w:rPr>
          <w:rFonts w:ascii="Calibri" w:hAnsi="Calibri"/>
          <w:i/>
          <w:sz w:val="22"/>
          <w:szCs w:val="20"/>
          <w:lang w:val="fr-FR"/>
        </w:rPr>
      </w:pPr>
    </w:p>
    <w:p w14:paraId="2CE8A0C0" w14:textId="27E90DF2" w:rsidR="0019404C" w:rsidRPr="00285BCB" w:rsidRDefault="0019404C" w:rsidP="0019404C">
      <w:pPr>
        <w:rPr>
          <w:rFonts w:ascii="Calibri" w:hAnsi="Calibri"/>
          <w:b/>
          <w:i/>
          <w:sz w:val="22"/>
          <w:szCs w:val="20"/>
          <w:lang w:val="fr-FR"/>
        </w:rPr>
      </w:pPr>
      <w:r w:rsidRPr="00F63034">
        <w:rPr>
          <w:rFonts w:ascii="Calibri" w:hAnsi="Calibri"/>
          <w:b/>
          <w:i/>
          <w:sz w:val="22"/>
          <w:szCs w:val="20"/>
          <w:lang w:val="fr-FR"/>
        </w:rPr>
        <w:t xml:space="preserve">Disponibilité </w:t>
      </w:r>
      <w:r>
        <w:rPr>
          <w:rFonts w:ascii="Calibri" w:hAnsi="Calibri"/>
          <w:b/>
          <w:i/>
          <w:sz w:val="22"/>
          <w:szCs w:val="20"/>
          <w:lang w:val="fr-FR"/>
        </w:rPr>
        <w:t>des ressources naturelles requise</w:t>
      </w:r>
      <w:r w:rsidRPr="00F63034">
        <w:rPr>
          <w:rFonts w:ascii="Calibri" w:hAnsi="Calibri"/>
          <w:b/>
          <w:i/>
          <w:sz w:val="22"/>
          <w:szCs w:val="20"/>
          <w:lang w:val="fr-FR"/>
        </w:rPr>
        <w:t xml:space="preserve"> et capacité </w:t>
      </w:r>
      <w:r>
        <w:rPr>
          <w:rFonts w:ascii="Calibri" w:hAnsi="Calibri"/>
          <w:b/>
          <w:i/>
          <w:sz w:val="22"/>
          <w:szCs w:val="20"/>
          <w:lang w:val="fr-FR"/>
        </w:rPr>
        <w:t xml:space="preserve">à répondre et augmenter l’offre : </w:t>
      </w:r>
    </w:p>
    <w:p w14:paraId="3FF4E1FD" w14:textId="77777777" w:rsidR="008D7D4F" w:rsidRDefault="008D7D4F" w:rsidP="00285BCB">
      <w:pPr>
        <w:spacing w:after="60"/>
        <w:rPr>
          <w:rFonts w:ascii="Calibri" w:hAnsi="Calibri"/>
          <w:sz w:val="22"/>
          <w:szCs w:val="20"/>
          <w:lang w:val="fr-FR"/>
        </w:rPr>
      </w:pPr>
    </w:p>
    <w:p w14:paraId="61340BB1" w14:textId="2DD2434C" w:rsidR="000E029E" w:rsidRPr="000E029E" w:rsidRDefault="00547C4D" w:rsidP="00285BCB">
      <w:pPr>
        <w:spacing w:after="60"/>
        <w:rPr>
          <w:rFonts w:ascii="Calibri" w:hAnsi="Calibri"/>
          <w:i/>
          <w:sz w:val="22"/>
          <w:szCs w:val="20"/>
          <w:lang w:val="fr-FR"/>
        </w:rPr>
      </w:pPr>
      <w:r>
        <w:rPr>
          <w:rFonts w:ascii="Calibri" w:hAnsi="Calibri"/>
          <w:i/>
          <w:sz w:val="22"/>
          <w:szCs w:val="20"/>
          <w:lang w:val="fr-FR"/>
        </w:rPr>
        <w:t>Décrire</w:t>
      </w:r>
      <w:r w:rsidR="0019404C">
        <w:rPr>
          <w:rFonts w:ascii="Calibri" w:hAnsi="Calibri"/>
          <w:i/>
          <w:sz w:val="22"/>
          <w:szCs w:val="20"/>
          <w:lang w:val="fr-FR"/>
        </w:rPr>
        <w:t xml:space="preserve"> les types de </w:t>
      </w:r>
      <w:r>
        <w:rPr>
          <w:rFonts w:ascii="Calibri" w:hAnsi="Calibri"/>
          <w:i/>
          <w:sz w:val="22"/>
          <w:szCs w:val="20"/>
          <w:lang w:val="fr-FR"/>
        </w:rPr>
        <w:t>ressources naturelles disponibles</w:t>
      </w:r>
      <w:r w:rsidR="0019404C">
        <w:rPr>
          <w:rFonts w:ascii="Calibri" w:hAnsi="Calibri"/>
          <w:i/>
          <w:sz w:val="22"/>
          <w:szCs w:val="20"/>
          <w:lang w:val="fr-FR"/>
        </w:rPr>
        <w:t>,</w:t>
      </w:r>
      <w:r w:rsidR="00166068">
        <w:rPr>
          <w:rFonts w:ascii="Calibri" w:hAnsi="Calibri"/>
          <w:i/>
          <w:sz w:val="22"/>
          <w:szCs w:val="20"/>
          <w:lang w:val="fr-FR"/>
        </w:rPr>
        <w:t xml:space="preserve"> la quantité disponible, leur distance de la </w:t>
      </w:r>
      <w:r w:rsidR="00C24508">
        <w:rPr>
          <w:rFonts w:ascii="Calibri" w:hAnsi="Calibri"/>
          <w:i/>
          <w:sz w:val="22"/>
          <w:szCs w:val="20"/>
          <w:lang w:val="fr-FR"/>
        </w:rPr>
        <w:t>communauté</w:t>
      </w:r>
      <w:r w:rsidR="00166068">
        <w:rPr>
          <w:rFonts w:ascii="Calibri" w:hAnsi="Calibri"/>
          <w:i/>
          <w:sz w:val="22"/>
          <w:szCs w:val="20"/>
          <w:lang w:val="fr-FR"/>
        </w:rPr>
        <w:t xml:space="preserve"> </w:t>
      </w:r>
      <w:r w:rsidR="007669F5">
        <w:rPr>
          <w:rFonts w:ascii="Calibri" w:hAnsi="Calibri"/>
          <w:i/>
          <w:sz w:val="22"/>
          <w:szCs w:val="20"/>
          <w:lang w:val="fr-FR"/>
        </w:rPr>
        <w:t>ciblée</w:t>
      </w:r>
      <w:r w:rsidR="00166068">
        <w:rPr>
          <w:rFonts w:ascii="Calibri" w:hAnsi="Calibri"/>
          <w:i/>
          <w:sz w:val="22"/>
          <w:szCs w:val="20"/>
          <w:lang w:val="fr-FR"/>
        </w:rPr>
        <w:t xml:space="preserve">, </w:t>
      </w:r>
      <w:r w:rsidR="0019404C">
        <w:rPr>
          <w:rFonts w:ascii="Calibri" w:hAnsi="Calibri"/>
          <w:i/>
          <w:sz w:val="22"/>
          <w:szCs w:val="20"/>
          <w:lang w:val="fr-FR"/>
        </w:rPr>
        <w:t xml:space="preserve"> leur gestion par la communauté</w:t>
      </w:r>
      <w:r>
        <w:rPr>
          <w:rFonts w:ascii="Calibri" w:hAnsi="Calibri"/>
          <w:i/>
          <w:sz w:val="22"/>
          <w:szCs w:val="20"/>
          <w:lang w:val="fr-FR"/>
        </w:rPr>
        <w:t xml:space="preserve"> et noter s’il y a les groupes qui ne peuvent pas les accéder.  </w:t>
      </w:r>
      <w:r w:rsidR="003F326C">
        <w:rPr>
          <w:rFonts w:ascii="Calibri" w:hAnsi="Calibri"/>
          <w:i/>
          <w:sz w:val="22"/>
          <w:szCs w:val="20"/>
          <w:lang w:val="fr-FR"/>
        </w:rPr>
        <w:t>Noter aussi comment, et en quelle quantité les communautés les utilisent actuellement.</w:t>
      </w:r>
    </w:p>
    <w:p w14:paraId="3E4B7609" w14:textId="77777777" w:rsidR="00E722AA" w:rsidRPr="00F63034" w:rsidRDefault="00E722AA" w:rsidP="0029110A">
      <w:pPr>
        <w:pStyle w:val="ListParagraph"/>
        <w:numPr>
          <w:ilvl w:val="0"/>
          <w:numId w:val="11"/>
        </w:numPr>
        <w:spacing w:before="240" w:after="120"/>
        <w:ind w:left="714" w:hanging="357"/>
        <w:contextualSpacing w:val="0"/>
        <w:rPr>
          <w:rFonts w:ascii="Calibri" w:hAnsi="Calibri"/>
          <w:b/>
          <w:sz w:val="22"/>
          <w:szCs w:val="20"/>
          <w:u w:val="single"/>
          <w:lang w:val="fr-FR"/>
        </w:rPr>
      </w:pPr>
      <w:r w:rsidRPr="00F63034">
        <w:rPr>
          <w:rFonts w:ascii="Calibri" w:hAnsi="Calibri"/>
          <w:b/>
          <w:sz w:val="22"/>
          <w:szCs w:val="20"/>
          <w:u w:val="single"/>
          <w:lang w:val="fr-FR"/>
        </w:rPr>
        <w:t>Analyse :</w:t>
      </w:r>
    </w:p>
    <w:tbl>
      <w:tblPr>
        <w:tblStyle w:val="TableGrid"/>
        <w:tblW w:w="9925" w:type="dxa"/>
        <w:tblInd w:w="70" w:type="dxa"/>
        <w:tblLook w:val="04A0" w:firstRow="1" w:lastRow="0" w:firstColumn="1" w:lastColumn="0" w:noHBand="0" w:noVBand="1"/>
      </w:tblPr>
      <w:tblGrid>
        <w:gridCol w:w="3705"/>
        <w:gridCol w:w="1710"/>
        <w:gridCol w:w="1535"/>
        <w:gridCol w:w="1440"/>
        <w:gridCol w:w="1535"/>
      </w:tblGrid>
      <w:tr w:rsidR="00F63034" w:rsidRPr="00285BCB" w14:paraId="09591EA3" w14:textId="743E9232" w:rsidTr="0011034F">
        <w:tc>
          <w:tcPr>
            <w:tcW w:w="3705" w:type="dxa"/>
            <w:tcBorders>
              <w:top w:val="nil"/>
              <w:left w:val="nil"/>
              <w:bottom w:val="nil"/>
            </w:tcBorders>
            <w:shd w:val="clear" w:color="auto" w:fill="FFFFFF" w:themeFill="background1"/>
          </w:tcPr>
          <w:p w14:paraId="6CB3BF48" w14:textId="77777777" w:rsidR="00F63034" w:rsidRPr="00285BCB" w:rsidRDefault="00F63034" w:rsidP="00F63034">
            <w:pPr>
              <w:pStyle w:val="ListParagraph"/>
              <w:ind w:left="284"/>
              <w:rPr>
                <w:rFonts w:ascii="Calibri" w:hAnsi="Calibri"/>
                <w:sz w:val="18"/>
                <w:szCs w:val="18"/>
                <w:lang w:val="fr-FR"/>
              </w:rPr>
            </w:pPr>
          </w:p>
        </w:tc>
        <w:tc>
          <w:tcPr>
            <w:tcW w:w="6220" w:type="dxa"/>
            <w:gridSpan w:val="4"/>
            <w:shd w:val="clear" w:color="auto" w:fill="F2F2F2" w:themeFill="background1" w:themeFillShade="F2"/>
          </w:tcPr>
          <w:p w14:paraId="1F7B7BEE" w14:textId="73614AE7" w:rsidR="00F63034" w:rsidRPr="00285BCB" w:rsidRDefault="00F63034" w:rsidP="00F63034">
            <w:pPr>
              <w:jc w:val="center"/>
              <w:rPr>
                <w:rFonts w:ascii="Calibri" w:hAnsi="Calibri"/>
                <w:sz w:val="18"/>
                <w:szCs w:val="18"/>
                <w:lang w:val="fr-FR"/>
              </w:rPr>
            </w:pPr>
            <w:r>
              <w:rPr>
                <w:rFonts w:ascii="Calibri" w:hAnsi="Calibri"/>
                <w:sz w:val="18"/>
                <w:szCs w:val="18"/>
                <w:lang w:val="fr-FR"/>
              </w:rPr>
              <w:t>Localité</w:t>
            </w:r>
          </w:p>
        </w:tc>
      </w:tr>
      <w:tr w:rsidR="00F63034" w:rsidRPr="00285BCB" w14:paraId="3A98533C" w14:textId="5F4E255D" w:rsidTr="0011034F">
        <w:tc>
          <w:tcPr>
            <w:tcW w:w="3705" w:type="dxa"/>
            <w:tcBorders>
              <w:top w:val="nil"/>
              <w:left w:val="nil"/>
            </w:tcBorders>
            <w:shd w:val="clear" w:color="auto" w:fill="FFFFFF" w:themeFill="background1"/>
          </w:tcPr>
          <w:p w14:paraId="44685C16" w14:textId="77777777" w:rsidR="00F63034" w:rsidRPr="00285BCB" w:rsidRDefault="00F63034" w:rsidP="00F63034">
            <w:pPr>
              <w:pStyle w:val="ListParagraph"/>
              <w:ind w:left="284"/>
              <w:rPr>
                <w:rFonts w:ascii="Calibri" w:hAnsi="Calibri"/>
                <w:sz w:val="18"/>
                <w:szCs w:val="18"/>
                <w:lang w:val="fr-FR"/>
              </w:rPr>
            </w:pPr>
          </w:p>
        </w:tc>
        <w:tc>
          <w:tcPr>
            <w:tcW w:w="1710" w:type="dxa"/>
          </w:tcPr>
          <w:p w14:paraId="72A18C82" w14:textId="77777777" w:rsidR="00F63034" w:rsidRPr="00285BCB" w:rsidRDefault="00F63034" w:rsidP="00810B91">
            <w:pPr>
              <w:rPr>
                <w:rFonts w:ascii="Calibri" w:hAnsi="Calibri"/>
                <w:sz w:val="18"/>
                <w:szCs w:val="18"/>
                <w:lang w:val="fr-FR"/>
              </w:rPr>
            </w:pPr>
          </w:p>
        </w:tc>
        <w:tc>
          <w:tcPr>
            <w:tcW w:w="1535" w:type="dxa"/>
          </w:tcPr>
          <w:p w14:paraId="50A4EEB9" w14:textId="77777777" w:rsidR="00F63034" w:rsidRPr="00285BCB" w:rsidRDefault="00F63034" w:rsidP="00810B91">
            <w:pPr>
              <w:rPr>
                <w:rFonts w:ascii="Calibri" w:hAnsi="Calibri"/>
                <w:sz w:val="18"/>
                <w:szCs w:val="18"/>
                <w:lang w:val="fr-FR"/>
              </w:rPr>
            </w:pPr>
          </w:p>
        </w:tc>
        <w:tc>
          <w:tcPr>
            <w:tcW w:w="1440" w:type="dxa"/>
          </w:tcPr>
          <w:p w14:paraId="58D1C825" w14:textId="77777777" w:rsidR="00F63034" w:rsidRPr="00285BCB" w:rsidRDefault="00F63034" w:rsidP="00810B91">
            <w:pPr>
              <w:rPr>
                <w:rFonts w:ascii="Calibri" w:hAnsi="Calibri"/>
                <w:sz w:val="18"/>
                <w:szCs w:val="18"/>
                <w:lang w:val="fr-FR"/>
              </w:rPr>
            </w:pPr>
          </w:p>
        </w:tc>
        <w:tc>
          <w:tcPr>
            <w:tcW w:w="1535" w:type="dxa"/>
          </w:tcPr>
          <w:p w14:paraId="53FC3AB3" w14:textId="77777777" w:rsidR="00F63034" w:rsidRPr="00285BCB" w:rsidRDefault="00F63034" w:rsidP="00810B91">
            <w:pPr>
              <w:rPr>
                <w:rFonts w:ascii="Calibri" w:hAnsi="Calibri"/>
                <w:sz w:val="18"/>
                <w:szCs w:val="18"/>
                <w:lang w:val="fr-FR"/>
              </w:rPr>
            </w:pPr>
          </w:p>
        </w:tc>
      </w:tr>
      <w:tr w:rsidR="00F63034" w:rsidRPr="00F63034" w14:paraId="76182455" w14:textId="0E64BDAC" w:rsidTr="0011034F">
        <w:tc>
          <w:tcPr>
            <w:tcW w:w="3705" w:type="dxa"/>
            <w:shd w:val="clear" w:color="auto" w:fill="F2F2F2" w:themeFill="background1" w:themeFillShade="F2"/>
          </w:tcPr>
          <w:p w14:paraId="61C14C0E" w14:textId="200C4EE4" w:rsidR="00F63034" w:rsidRPr="00285BCB" w:rsidRDefault="00F63034"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 xml:space="preserve">Les articles d’intérêt, avec les spécifications techniques/la qualité requise, sont-ils disponibles sur le marché ? Si non, peuvent-ils </w:t>
            </w:r>
            <w:r w:rsidR="007669F5">
              <w:rPr>
                <w:rFonts w:ascii="Calibri" w:hAnsi="Calibri"/>
                <w:sz w:val="18"/>
                <w:szCs w:val="18"/>
                <w:lang w:val="fr-FR"/>
              </w:rPr>
              <w:t>être</w:t>
            </w:r>
            <w:r w:rsidRPr="00285BCB">
              <w:rPr>
                <w:rFonts w:ascii="Calibri" w:hAnsi="Calibri"/>
                <w:sz w:val="18"/>
                <w:szCs w:val="18"/>
                <w:lang w:val="fr-FR"/>
              </w:rPr>
              <w:t xml:space="preserve"> disponibles ?</w:t>
            </w:r>
          </w:p>
        </w:tc>
        <w:tc>
          <w:tcPr>
            <w:tcW w:w="1710" w:type="dxa"/>
          </w:tcPr>
          <w:p w14:paraId="5267E063" w14:textId="33EFB36E" w:rsidR="00F63034" w:rsidRPr="00285BCB" w:rsidRDefault="00F63034" w:rsidP="00810B91">
            <w:pPr>
              <w:rPr>
                <w:rFonts w:ascii="Calibri" w:hAnsi="Calibri"/>
                <w:sz w:val="18"/>
                <w:szCs w:val="18"/>
                <w:lang w:val="fr-FR"/>
              </w:rPr>
            </w:pPr>
          </w:p>
        </w:tc>
        <w:tc>
          <w:tcPr>
            <w:tcW w:w="1535" w:type="dxa"/>
          </w:tcPr>
          <w:p w14:paraId="28F7BED2" w14:textId="77777777" w:rsidR="00F63034" w:rsidRPr="00285BCB" w:rsidRDefault="00F63034" w:rsidP="00810B91">
            <w:pPr>
              <w:rPr>
                <w:rFonts w:ascii="Calibri" w:hAnsi="Calibri"/>
                <w:sz w:val="18"/>
                <w:szCs w:val="18"/>
                <w:lang w:val="fr-FR"/>
              </w:rPr>
            </w:pPr>
          </w:p>
        </w:tc>
        <w:tc>
          <w:tcPr>
            <w:tcW w:w="1440" w:type="dxa"/>
          </w:tcPr>
          <w:p w14:paraId="050AA7D4" w14:textId="77777777" w:rsidR="00F63034" w:rsidRPr="00285BCB" w:rsidRDefault="00F63034" w:rsidP="00810B91">
            <w:pPr>
              <w:rPr>
                <w:rFonts w:ascii="Calibri" w:hAnsi="Calibri"/>
                <w:sz w:val="18"/>
                <w:szCs w:val="18"/>
                <w:lang w:val="fr-FR"/>
              </w:rPr>
            </w:pPr>
          </w:p>
        </w:tc>
        <w:tc>
          <w:tcPr>
            <w:tcW w:w="1535" w:type="dxa"/>
          </w:tcPr>
          <w:p w14:paraId="49CD1E64" w14:textId="77777777" w:rsidR="00F63034" w:rsidRPr="00285BCB" w:rsidRDefault="00F63034" w:rsidP="00810B91">
            <w:pPr>
              <w:rPr>
                <w:rFonts w:ascii="Calibri" w:hAnsi="Calibri"/>
                <w:sz w:val="18"/>
                <w:szCs w:val="18"/>
                <w:lang w:val="fr-FR"/>
              </w:rPr>
            </w:pPr>
          </w:p>
        </w:tc>
      </w:tr>
      <w:tr w:rsidR="00F63034" w:rsidRPr="00835107" w14:paraId="013B9AFD" w14:textId="5D13B0ED" w:rsidTr="0011034F">
        <w:tc>
          <w:tcPr>
            <w:tcW w:w="3705" w:type="dxa"/>
            <w:shd w:val="clear" w:color="auto" w:fill="F2F2F2" w:themeFill="background1" w:themeFillShade="F2"/>
          </w:tcPr>
          <w:p w14:paraId="1736C013" w14:textId="77777777" w:rsidR="00F63034" w:rsidRPr="00285BCB" w:rsidRDefault="00F63034"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 xml:space="preserve">Les articles d’intérêt sont-ils disponibles dans les quantités requises ? Si non, les quantités vendues peuvent-elles être augmentées par les commerçants présents ? </w:t>
            </w:r>
          </w:p>
        </w:tc>
        <w:tc>
          <w:tcPr>
            <w:tcW w:w="1710" w:type="dxa"/>
          </w:tcPr>
          <w:p w14:paraId="2776522F" w14:textId="1B9AECD6" w:rsidR="00F63034" w:rsidRPr="00285BCB" w:rsidRDefault="00F63034" w:rsidP="00810B91">
            <w:pPr>
              <w:rPr>
                <w:rFonts w:ascii="Calibri" w:hAnsi="Calibri"/>
                <w:sz w:val="18"/>
                <w:szCs w:val="18"/>
                <w:lang w:val="fr-FR"/>
              </w:rPr>
            </w:pPr>
          </w:p>
        </w:tc>
        <w:tc>
          <w:tcPr>
            <w:tcW w:w="1535" w:type="dxa"/>
          </w:tcPr>
          <w:p w14:paraId="619D819B" w14:textId="77777777" w:rsidR="00F63034" w:rsidRPr="00285BCB" w:rsidRDefault="00F63034" w:rsidP="00810B91">
            <w:pPr>
              <w:rPr>
                <w:rFonts w:ascii="Calibri" w:hAnsi="Calibri"/>
                <w:sz w:val="18"/>
                <w:szCs w:val="18"/>
                <w:lang w:val="fr-FR"/>
              </w:rPr>
            </w:pPr>
          </w:p>
        </w:tc>
        <w:tc>
          <w:tcPr>
            <w:tcW w:w="1440" w:type="dxa"/>
          </w:tcPr>
          <w:p w14:paraId="7D7ADB8F" w14:textId="77777777" w:rsidR="00F63034" w:rsidRPr="00285BCB" w:rsidRDefault="00F63034" w:rsidP="00810B91">
            <w:pPr>
              <w:rPr>
                <w:rFonts w:ascii="Calibri" w:hAnsi="Calibri"/>
                <w:sz w:val="18"/>
                <w:szCs w:val="18"/>
                <w:lang w:val="fr-FR"/>
              </w:rPr>
            </w:pPr>
          </w:p>
        </w:tc>
        <w:tc>
          <w:tcPr>
            <w:tcW w:w="1535" w:type="dxa"/>
          </w:tcPr>
          <w:p w14:paraId="577762B1" w14:textId="77777777" w:rsidR="00F63034" w:rsidRPr="00285BCB" w:rsidRDefault="00F63034" w:rsidP="00810B91">
            <w:pPr>
              <w:rPr>
                <w:rFonts w:ascii="Calibri" w:hAnsi="Calibri"/>
                <w:sz w:val="18"/>
                <w:szCs w:val="18"/>
                <w:lang w:val="fr-FR"/>
              </w:rPr>
            </w:pPr>
          </w:p>
        </w:tc>
      </w:tr>
      <w:tr w:rsidR="00F63034" w:rsidRPr="00835107" w14:paraId="32912BB3" w14:textId="1A11FE0A" w:rsidTr="0011034F">
        <w:tc>
          <w:tcPr>
            <w:tcW w:w="3705" w:type="dxa"/>
            <w:shd w:val="clear" w:color="auto" w:fill="F2F2F2" w:themeFill="background1" w:themeFillShade="F2"/>
          </w:tcPr>
          <w:p w14:paraId="66B57B14" w14:textId="77777777" w:rsidR="00F63034" w:rsidRPr="00285BCB" w:rsidRDefault="00F63034"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 xml:space="preserve">Les articles d’intérêt sont-ils disponibles à des prix acceptables ? Quelles sont les perspectives d’évolution des prix dans le cadre d’une augmentation de la demande ? Y </w:t>
            </w:r>
            <w:proofErr w:type="spellStart"/>
            <w:r w:rsidRPr="00285BCB">
              <w:rPr>
                <w:rFonts w:ascii="Calibri" w:hAnsi="Calibri"/>
                <w:sz w:val="18"/>
                <w:szCs w:val="18"/>
                <w:lang w:val="fr-FR"/>
              </w:rPr>
              <w:t>a-t-il</w:t>
            </w:r>
            <w:proofErr w:type="spellEnd"/>
            <w:r w:rsidRPr="00285BCB">
              <w:rPr>
                <w:rFonts w:ascii="Calibri" w:hAnsi="Calibri"/>
                <w:sz w:val="18"/>
                <w:szCs w:val="18"/>
                <w:lang w:val="fr-FR"/>
              </w:rPr>
              <w:t xml:space="preserve"> des risques d’inflation liés à une augmentation de la demande ?</w:t>
            </w:r>
          </w:p>
        </w:tc>
        <w:tc>
          <w:tcPr>
            <w:tcW w:w="1710" w:type="dxa"/>
          </w:tcPr>
          <w:p w14:paraId="5B3F9DAF" w14:textId="217C8AF6" w:rsidR="00F63034" w:rsidRPr="00285BCB" w:rsidRDefault="00F63034" w:rsidP="00810B91">
            <w:pPr>
              <w:rPr>
                <w:rFonts w:ascii="Calibri" w:hAnsi="Calibri"/>
                <w:sz w:val="18"/>
                <w:szCs w:val="18"/>
                <w:lang w:val="fr-FR"/>
              </w:rPr>
            </w:pPr>
          </w:p>
        </w:tc>
        <w:tc>
          <w:tcPr>
            <w:tcW w:w="1535" w:type="dxa"/>
          </w:tcPr>
          <w:p w14:paraId="036552EC" w14:textId="77777777" w:rsidR="00F63034" w:rsidRPr="00285BCB" w:rsidRDefault="00F63034" w:rsidP="00810B91">
            <w:pPr>
              <w:rPr>
                <w:rFonts w:ascii="Calibri" w:hAnsi="Calibri"/>
                <w:sz w:val="18"/>
                <w:szCs w:val="18"/>
                <w:lang w:val="fr-FR"/>
              </w:rPr>
            </w:pPr>
          </w:p>
        </w:tc>
        <w:tc>
          <w:tcPr>
            <w:tcW w:w="1440" w:type="dxa"/>
          </w:tcPr>
          <w:p w14:paraId="315C4363" w14:textId="77777777" w:rsidR="00F63034" w:rsidRPr="00285BCB" w:rsidRDefault="00F63034" w:rsidP="00810B91">
            <w:pPr>
              <w:rPr>
                <w:rFonts w:ascii="Calibri" w:hAnsi="Calibri"/>
                <w:sz w:val="18"/>
                <w:szCs w:val="18"/>
                <w:lang w:val="fr-FR"/>
              </w:rPr>
            </w:pPr>
          </w:p>
        </w:tc>
        <w:tc>
          <w:tcPr>
            <w:tcW w:w="1535" w:type="dxa"/>
          </w:tcPr>
          <w:p w14:paraId="3F4B8206" w14:textId="77777777" w:rsidR="00F63034" w:rsidRPr="00285BCB" w:rsidRDefault="00F63034" w:rsidP="00810B91">
            <w:pPr>
              <w:rPr>
                <w:rFonts w:ascii="Calibri" w:hAnsi="Calibri"/>
                <w:sz w:val="18"/>
                <w:szCs w:val="18"/>
                <w:lang w:val="fr-FR"/>
              </w:rPr>
            </w:pPr>
          </w:p>
        </w:tc>
      </w:tr>
      <w:tr w:rsidR="00F63034" w:rsidRPr="00285BCB" w14:paraId="35638309" w14:textId="4EC80974" w:rsidTr="0011034F">
        <w:tc>
          <w:tcPr>
            <w:tcW w:w="3705" w:type="dxa"/>
            <w:shd w:val="clear" w:color="auto" w:fill="F2F2F2" w:themeFill="background1" w:themeFillShade="F2"/>
          </w:tcPr>
          <w:p w14:paraId="064645CD" w14:textId="77777777" w:rsidR="00F63034" w:rsidRPr="00285BCB" w:rsidRDefault="00F63034"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Les articles d’intérêt sont-ils disponibles toute l’année ? Si non, a quelle période ne sont-ils pas disponibles ? Pourquoi ?</w:t>
            </w:r>
          </w:p>
        </w:tc>
        <w:tc>
          <w:tcPr>
            <w:tcW w:w="1710" w:type="dxa"/>
          </w:tcPr>
          <w:p w14:paraId="50F07FCC" w14:textId="41EBC234" w:rsidR="00F63034" w:rsidRPr="00285BCB" w:rsidRDefault="00F63034" w:rsidP="00810B91">
            <w:pPr>
              <w:rPr>
                <w:rFonts w:ascii="Calibri" w:hAnsi="Calibri"/>
                <w:sz w:val="18"/>
                <w:szCs w:val="18"/>
                <w:lang w:val="fr-FR"/>
              </w:rPr>
            </w:pPr>
          </w:p>
        </w:tc>
        <w:tc>
          <w:tcPr>
            <w:tcW w:w="1535" w:type="dxa"/>
          </w:tcPr>
          <w:p w14:paraId="4359819A" w14:textId="77777777" w:rsidR="00F63034" w:rsidRPr="00285BCB" w:rsidRDefault="00F63034" w:rsidP="00810B91">
            <w:pPr>
              <w:rPr>
                <w:rFonts w:ascii="Calibri" w:hAnsi="Calibri"/>
                <w:sz w:val="18"/>
                <w:szCs w:val="18"/>
                <w:lang w:val="fr-FR"/>
              </w:rPr>
            </w:pPr>
          </w:p>
        </w:tc>
        <w:tc>
          <w:tcPr>
            <w:tcW w:w="1440" w:type="dxa"/>
          </w:tcPr>
          <w:p w14:paraId="67D1CFE8" w14:textId="77777777" w:rsidR="00F63034" w:rsidRPr="00285BCB" w:rsidRDefault="00F63034" w:rsidP="00810B91">
            <w:pPr>
              <w:rPr>
                <w:rFonts w:ascii="Calibri" w:hAnsi="Calibri"/>
                <w:sz w:val="18"/>
                <w:szCs w:val="18"/>
                <w:lang w:val="fr-FR"/>
              </w:rPr>
            </w:pPr>
          </w:p>
        </w:tc>
        <w:tc>
          <w:tcPr>
            <w:tcW w:w="1535" w:type="dxa"/>
          </w:tcPr>
          <w:p w14:paraId="6B1F88D8" w14:textId="77777777" w:rsidR="00F63034" w:rsidRPr="00285BCB" w:rsidRDefault="00F63034" w:rsidP="00810B91">
            <w:pPr>
              <w:rPr>
                <w:rFonts w:ascii="Calibri" w:hAnsi="Calibri"/>
                <w:sz w:val="18"/>
                <w:szCs w:val="18"/>
                <w:lang w:val="fr-FR"/>
              </w:rPr>
            </w:pPr>
          </w:p>
        </w:tc>
      </w:tr>
      <w:tr w:rsidR="00155BEE" w:rsidRPr="00155BEE" w14:paraId="20057247" w14:textId="77777777" w:rsidTr="0011034F">
        <w:tc>
          <w:tcPr>
            <w:tcW w:w="3705" w:type="dxa"/>
            <w:shd w:val="clear" w:color="auto" w:fill="F2F2F2" w:themeFill="background1" w:themeFillShade="F2"/>
          </w:tcPr>
          <w:p w14:paraId="41988741" w14:textId="1086CBAC" w:rsidR="00155BEE" w:rsidRPr="00285BCB" w:rsidRDefault="00155BEE"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Si non aux questions précédentes, est-ce qu’il y a un autre type/design de construction qui serait mieux adapte pour la localité/zone ? </w:t>
            </w:r>
            <w:r w:rsidR="007F54C7">
              <w:rPr>
                <w:rFonts w:ascii="Calibri" w:hAnsi="Calibri"/>
                <w:sz w:val="18"/>
                <w:szCs w:val="18"/>
                <w:lang w:val="fr-FR"/>
              </w:rPr>
              <w:t xml:space="preserve">Si oui, lequel ? </w:t>
            </w:r>
          </w:p>
        </w:tc>
        <w:tc>
          <w:tcPr>
            <w:tcW w:w="1710" w:type="dxa"/>
          </w:tcPr>
          <w:p w14:paraId="13899917" w14:textId="77777777" w:rsidR="00155BEE" w:rsidRPr="00285BCB" w:rsidRDefault="00155BEE" w:rsidP="00810B91">
            <w:pPr>
              <w:rPr>
                <w:rFonts w:ascii="Calibri" w:hAnsi="Calibri"/>
                <w:sz w:val="18"/>
                <w:szCs w:val="18"/>
                <w:lang w:val="fr-FR"/>
              </w:rPr>
            </w:pPr>
          </w:p>
        </w:tc>
        <w:tc>
          <w:tcPr>
            <w:tcW w:w="1535" w:type="dxa"/>
          </w:tcPr>
          <w:p w14:paraId="20C2BDFB" w14:textId="77777777" w:rsidR="00155BEE" w:rsidRPr="00285BCB" w:rsidRDefault="00155BEE" w:rsidP="00810B91">
            <w:pPr>
              <w:rPr>
                <w:rFonts w:ascii="Calibri" w:hAnsi="Calibri"/>
                <w:sz w:val="18"/>
                <w:szCs w:val="18"/>
                <w:lang w:val="fr-FR"/>
              </w:rPr>
            </w:pPr>
          </w:p>
        </w:tc>
        <w:tc>
          <w:tcPr>
            <w:tcW w:w="1440" w:type="dxa"/>
          </w:tcPr>
          <w:p w14:paraId="69FF099E" w14:textId="77777777" w:rsidR="00155BEE" w:rsidRPr="00285BCB" w:rsidRDefault="00155BEE" w:rsidP="00810B91">
            <w:pPr>
              <w:rPr>
                <w:rFonts w:ascii="Calibri" w:hAnsi="Calibri"/>
                <w:sz w:val="18"/>
                <w:szCs w:val="18"/>
                <w:lang w:val="fr-FR"/>
              </w:rPr>
            </w:pPr>
          </w:p>
        </w:tc>
        <w:tc>
          <w:tcPr>
            <w:tcW w:w="1535" w:type="dxa"/>
          </w:tcPr>
          <w:p w14:paraId="7820DE84" w14:textId="77777777" w:rsidR="00155BEE" w:rsidRPr="00285BCB" w:rsidRDefault="00155BEE" w:rsidP="00810B91">
            <w:pPr>
              <w:rPr>
                <w:rFonts w:ascii="Calibri" w:hAnsi="Calibri"/>
                <w:sz w:val="18"/>
                <w:szCs w:val="18"/>
                <w:lang w:val="fr-FR"/>
              </w:rPr>
            </w:pPr>
          </w:p>
        </w:tc>
      </w:tr>
      <w:tr w:rsidR="005A3773" w:rsidRPr="00835107" w14:paraId="28998522" w14:textId="77777777" w:rsidTr="0011034F">
        <w:tc>
          <w:tcPr>
            <w:tcW w:w="3705" w:type="dxa"/>
            <w:shd w:val="clear" w:color="auto" w:fill="F2F2F2" w:themeFill="background1" w:themeFillShade="F2"/>
          </w:tcPr>
          <w:p w14:paraId="64CB70A5" w14:textId="178FE7DC" w:rsidR="005A3773" w:rsidRPr="00285BCB" w:rsidRDefault="005A3773"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Les marchés locaux </w:t>
            </w:r>
            <w:r w:rsidR="0006316B">
              <w:rPr>
                <w:rFonts w:ascii="Calibri" w:hAnsi="Calibri"/>
                <w:sz w:val="18"/>
                <w:szCs w:val="18"/>
                <w:lang w:val="fr-FR"/>
              </w:rPr>
              <w:t>sont-ils</w:t>
            </w:r>
            <w:r>
              <w:rPr>
                <w:rFonts w:ascii="Calibri" w:hAnsi="Calibri"/>
                <w:sz w:val="18"/>
                <w:szCs w:val="18"/>
                <w:lang w:val="fr-FR"/>
              </w:rPr>
              <w:t xml:space="preserve"> bien intégrés ? </w:t>
            </w:r>
          </w:p>
        </w:tc>
        <w:tc>
          <w:tcPr>
            <w:tcW w:w="1710" w:type="dxa"/>
          </w:tcPr>
          <w:p w14:paraId="6BAD6904" w14:textId="77777777" w:rsidR="005A3773" w:rsidRPr="00285BCB" w:rsidRDefault="005A3773" w:rsidP="00810B91">
            <w:pPr>
              <w:rPr>
                <w:rFonts w:ascii="Calibri" w:hAnsi="Calibri"/>
                <w:sz w:val="18"/>
                <w:szCs w:val="18"/>
                <w:lang w:val="fr-FR"/>
              </w:rPr>
            </w:pPr>
          </w:p>
        </w:tc>
        <w:tc>
          <w:tcPr>
            <w:tcW w:w="1535" w:type="dxa"/>
          </w:tcPr>
          <w:p w14:paraId="76A2C10D" w14:textId="77777777" w:rsidR="005A3773" w:rsidRPr="00285BCB" w:rsidRDefault="005A3773" w:rsidP="00810B91">
            <w:pPr>
              <w:rPr>
                <w:rFonts w:ascii="Calibri" w:hAnsi="Calibri"/>
                <w:sz w:val="18"/>
                <w:szCs w:val="18"/>
                <w:lang w:val="fr-FR"/>
              </w:rPr>
            </w:pPr>
          </w:p>
        </w:tc>
        <w:tc>
          <w:tcPr>
            <w:tcW w:w="1440" w:type="dxa"/>
          </w:tcPr>
          <w:p w14:paraId="5CD500A3" w14:textId="77777777" w:rsidR="005A3773" w:rsidRPr="00285BCB" w:rsidRDefault="005A3773" w:rsidP="00810B91">
            <w:pPr>
              <w:rPr>
                <w:rFonts w:ascii="Calibri" w:hAnsi="Calibri"/>
                <w:sz w:val="18"/>
                <w:szCs w:val="18"/>
                <w:lang w:val="fr-FR"/>
              </w:rPr>
            </w:pPr>
          </w:p>
        </w:tc>
        <w:tc>
          <w:tcPr>
            <w:tcW w:w="1535" w:type="dxa"/>
          </w:tcPr>
          <w:p w14:paraId="72866339" w14:textId="77777777" w:rsidR="005A3773" w:rsidRPr="00285BCB" w:rsidRDefault="005A3773" w:rsidP="00810B91">
            <w:pPr>
              <w:rPr>
                <w:rFonts w:ascii="Calibri" w:hAnsi="Calibri"/>
                <w:sz w:val="18"/>
                <w:szCs w:val="18"/>
                <w:lang w:val="fr-FR"/>
              </w:rPr>
            </w:pPr>
          </w:p>
        </w:tc>
      </w:tr>
      <w:tr w:rsidR="00A4571C" w:rsidRPr="00835107" w14:paraId="786515AB" w14:textId="77777777" w:rsidTr="0011034F">
        <w:tc>
          <w:tcPr>
            <w:tcW w:w="3705" w:type="dxa"/>
            <w:shd w:val="clear" w:color="auto" w:fill="F2F2F2" w:themeFill="background1" w:themeFillShade="F2"/>
          </w:tcPr>
          <w:p w14:paraId="1964C26A" w14:textId="60B4AF28" w:rsidR="00A4571C" w:rsidRDefault="00A4571C"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Les marches locaux sont-ils compétitifs (avec plusieurs fournisseurs qui vendent les matériaux requises ou est-ce qu’ils sont contrôler par une ou quelques commerçants ?)</w:t>
            </w:r>
          </w:p>
        </w:tc>
        <w:tc>
          <w:tcPr>
            <w:tcW w:w="1710" w:type="dxa"/>
          </w:tcPr>
          <w:p w14:paraId="4983214B" w14:textId="77777777" w:rsidR="00A4571C" w:rsidRPr="00285BCB" w:rsidRDefault="00A4571C" w:rsidP="00810B91">
            <w:pPr>
              <w:rPr>
                <w:rFonts w:ascii="Calibri" w:hAnsi="Calibri"/>
                <w:sz w:val="18"/>
                <w:szCs w:val="18"/>
                <w:lang w:val="fr-FR"/>
              </w:rPr>
            </w:pPr>
          </w:p>
        </w:tc>
        <w:tc>
          <w:tcPr>
            <w:tcW w:w="1535" w:type="dxa"/>
          </w:tcPr>
          <w:p w14:paraId="46A10A58" w14:textId="77777777" w:rsidR="00A4571C" w:rsidRPr="00285BCB" w:rsidRDefault="00A4571C" w:rsidP="00810B91">
            <w:pPr>
              <w:rPr>
                <w:rFonts w:ascii="Calibri" w:hAnsi="Calibri"/>
                <w:sz w:val="18"/>
                <w:szCs w:val="18"/>
                <w:lang w:val="fr-FR"/>
              </w:rPr>
            </w:pPr>
          </w:p>
        </w:tc>
        <w:tc>
          <w:tcPr>
            <w:tcW w:w="1440" w:type="dxa"/>
          </w:tcPr>
          <w:p w14:paraId="2B16B27A" w14:textId="77777777" w:rsidR="00A4571C" w:rsidRPr="00285BCB" w:rsidRDefault="00A4571C" w:rsidP="00810B91">
            <w:pPr>
              <w:rPr>
                <w:rFonts w:ascii="Calibri" w:hAnsi="Calibri"/>
                <w:sz w:val="18"/>
                <w:szCs w:val="18"/>
                <w:lang w:val="fr-FR"/>
              </w:rPr>
            </w:pPr>
          </w:p>
        </w:tc>
        <w:tc>
          <w:tcPr>
            <w:tcW w:w="1535" w:type="dxa"/>
          </w:tcPr>
          <w:p w14:paraId="20C9CA5D" w14:textId="77777777" w:rsidR="00A4571C" w:rsidRPr="00285BCB" w:rsidRDefault="00A4571C" w:rsidP="00810B91">
            <w:pPr>
              <w:rPr>
                <w:rFonts w:ascii="Calibri" w:hAnsi="Calibri"/>
                <w:sz w:val="18"/>
                <w:szCs w:val="18"/>
                <w:lang w:val="fr-FR"/>
              </w:rPr>
            </w:pPr>
          </w:p>
        </w:tc>
      </w:tr>
      <w:tr w:rsidR="000E0696" w:rsidRPr="00835107" w14:paraId="18E54BD3" w14:textId="77777777" w:rsidTr="0011034F">
        <w:tc>
          <w:tcPr>
            <w:tcW w:w="3705" w:type="dxa"/>
            <w:shd w:val="clear" w:color="auto" w:fill="F2F2F2" w:themeFill="background1" w:themeFillShade="F2"/>
          </w:tcPr>
          <w:p w14:paraId="28DDB2DA" w14:textId="33C94AC6" w:rsidR="000E0696" w:rsidRDefault="000E0696"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Les marches, pourraient-il répondre aussi à une demande augmentée de la communauté plus large pour ces matériaux/articles/services ? </w:t>
            </w:r>
          </w:p>
        </w:tc>
        <w:tc>
          <w:tcPr>
            <w:tcW w:w="1710" w:type="dxa"/>
          </w:tcPr>
          <w:p w14:paraId="5C232D29" w14:textId="77777777" w:rsidR="000E0696" w:rsidRPr="00285BCB" w:rsidRDefault="000E0696" w:rsidP="00810B91">
            <w:pPr>
              <w:rPr>
                <w:rFonts w:ascii="Calibri" w:hAnsi="Calibri"/>
                <w:sz w:val="18"/>
                <w:szCs w:val="18"/>
                <w:lang w:val="fr-FR"/>
              </w:rPr>
            </w:pPr>
          </w:p>
        </w:tc>
        <w:tc>
          <w:tcPr>
            <w:tcW w:w="1535" w:type="dxa"/>
          </w:tcPr>
          <w:p w14:paraId="4C88612D" w14:textId="77777777" w:rsidR="000E0696" w:rsidRPr="00285BCB" w:rsidRDefault="000E0696" w:rsidP="00810B91">
            <w:pPr>
              <w:rPr>
                <w:rFonts w:ascii="Calibri" w:hAnsi="Calibri"/>
                <w:sz w:val="18"/>
                <w:szCs w:val="18"/>
                <w:lang w:val="fr-FR"/>
              </w:rPr>
            </w:pPr>
          </w:p>
        </w:tc>
        <w:tc>
          <w:tcPr>
            <w:tcW w:w="1440" w:type="dxa"/>
          </w:tcPr>
          <w:p w14:paraId="2704C8AD" w14:textId="77777777" w:rsidR="000E0696" w:rsidRPr="00285BCB" w:rsidRDefault="000E0696" w:rsidP="00810B91">
            <w:pPr>
              <w:rPr>
                <w:rFonts w:ascii="Calibri" w:hAnsi="Calibri"/>
                <w:sz w:val="18"/>
                <w:szCs w:val="18"/>
                <w:lang w:val="fr-FR"/>
              </w:rPr>
            </w:pPr>
          </w:p>
        </w:tc>
        <w:tc>
          <w:tcPr>
            <w:tcW w:w="1535" w:type="dxa"/>
          </w:tcPr>
          <w:p w14:paraId="7D9359B4" w14:textId="77777777" w:rsidR="000E0696" w:rsidRPr="00285BCB" w:rsidRDefault="000E0696" w:rsidP="00810B91">
            <w:pPr>
              <w:rPr>
                <w:rFonts w:ascii="Calibri" w:hAnsi="Calibri"/>
                <w:sz w:val="18"/>
                <w:szCs w:val="18"/>
                <w:lang w:val="fr-FR"/>
              </w:rPr>
            </w:pPr>
          </w:p>
        </w:tc>
      </w:tr>
      <w:tr w:rsidR="00A47CD8" w:rsidRPr="00835107" w14:paraId="0236933F" w14:textId="77777777" w:rsidTr="0011034F">
        <w:tc>
          <w:tcPr>
            <w:tcW w:w="3705" w:type="dxa"/>
            <w:shd w:val="clear" w:color="auto" w:fill="F2F2F2" w:themeFill="background1" w:themeFillShade="F2"/>
          </w:tcPr>
          <w:p w14:paraId="6AE74D8E" w14:textId="797D22EA" w:rsidR="00A47CD8" w:rsidRPr="00285BCB" w:rsidRDefault="00A47CD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Quels sont les contraintes principales pour les commerçants et artisans d’augmenter leur capacité et l’offre ?  </w:t>
            </w:r>
          </w:p>
        </w:tc>
        <w:tc>
          <w:tcPr>
            <w:tcW w:w="1710" w:type="dxa"/>
          </w:tcPr>
          <w:p w14:paraId="46971F5F" w14:textId="77777777" w:rsidR="00A47CD8" w:rsidRPr="00285BCB" w:rsidRDefault="00A47CD8" w:rsidP="00810B91">
            <w:pPr>
              <w:rPr>
                <w:rFonts w:ascii="Calibri" w:hAnsi="Calibri"/>
                <w:sz w:val="18"/>
                <w:szCs w:val="18"/>
                <w:lang w:val="fr-FR"/>
              </w:rPr>
            </w:pPr>
          </w:p>
        </w:tc>
        <w:tc>
          <w:tcPr>
            <w:tcW w:w="1535" w:type="dxa"/>
          </w:tcPr>
          <w:p w14:paraId="2E9B50CF" w14:textId="77777777" w:rsidR="00A47CD8" w:rsidRPr="00285BCB" w:rsidRDefault="00A47CD8" w:rsidP="00810B91">
            <w:pPr>
              <w:rPr>
                <w:rFonts w:ascii="Calibri" w:hAnsi="Calibri"/>
                <w:sz w:val="18"/>
                <w:szCs w:val="18"/>
                <w:lang w:val="fr-FR"/>
              </w:rPr>
            </w:pPr>
          </w:p>
        </w:tc>
        <w:tc>
          <w:tcPr>
            <w:tcW w:w="1440" w:type="dxa"/>
          </w:tcPr>
          <w:p w14:paraId="1777F21D" w14:textId="77777777" w:rsidR="00A47CD8" w:rsidRPr="00285BCB" w:rsidRDefault="00A47CD8" w:rsidP="00810B91">
            <w:pPr>
              <w:rPr>
                <w:rFonts w:ascii="Calibri" w:hAnsi="Calibri"/>
                <w:sz w:val="18"/>
                <w:szCs w:val="18"/>
                <w:lang w:val="fr-FR"/>
              </w:rPr>
            </w:pPr>
          </w:p>
        </w:tc>
        <w:tc>
          <w:tcPr>
            <w:tcW w:w="1535" w:type="dxa"/>
          </w:tcPr>
          <w:p w14:paraId="6F8FFF00" w14:textId="77777777" w:rsidR="00A47CD8" w:rsidRPr="00285BCB" w:rsidRDefault="00A47CD8" w:rsidP="00810B91">
            <w:pPr>
              <w:rPr>
                <w:rFonts w:ascii="Calibri" w:hAnsi="Calibri"/>
                <w:sz w:val="18"/>
                <w:szCs w:val="18"/>
                <w:lang w:val="fr-FR"/>
              </w:rPr>
            </w:pPr>
          </w:p>
        </w:tc>
      </w:tr>
      <w:tr w:rsidR="00F63034" w:rsidRPr="00835107" w14:paraId="52B00E1B" w14:textId="33D1C147" w:rsidTr="0011034F">
        <w:trPr>
          <w:trHeight w:val="648"/>
        </w:trPr>
        <w:tc>
          <w:tcPr>
            <w:tcW w:w="3705" w:type="dxa"/>
            <w:shd w:val="clear" w:color="auto" w:fill="F2F2F2" w:themeFill="background1" w:themeFillShade="F2"/>
          </w:tcPr>
          <w:p w14:paraId="45A6C683" w14:textId="6CA809B1" w:rsidR="00F63034" w:rsidRPr="00285BCB" w:rsidRDefault="00F63034"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Des actions sont-elles nécessaires pour renforcer la disponibilité toute l’année/aux périodes requises</w:t>
            </w:r>
            <w:r w:rsidR="00547C4D">
              <w:rPr>
                <w:rFonts w:ascii="Calibri" w:hAnsi="Calibri"/>
                <w:sz w:val="18"/>
                <w:szCs w:val="18"/>
                <w:lang w:val="fr-FR"/>
              </w:rPr>
              <w:t>/maintenir les prix de vente/améliorer le fonctionnement du marché</w:t>
            </w:r>
            <w:r w:rsidRPr="00285BCB">
              <w:rPr>
                <w:rFonts w:ascii="Calibri" w:hAnsi="Calibri"/>
                <w:sz w:val="18"/>
                <w:szCs w:val="18"/>
                <w:lang w:val="fr-FR"/>
              </w:rPr>
              <w:t>?</w:t>
            </w:r>
          </w:p>
        </w:tc>
        <w:tc>
          <w:tcPr>
            <w:tcW w:w="1710" w:type="dxa"/>
          </w:tcPr>
          <w:p w14:paraId="2A1A6C0E" w14:textId="10783C0F" w:rsidR="00F63034" w:rsidRPr="00285BCB" w:rsidRDefault="00F63034" w:rsidP="00810B91">
            <w:pPr>
              <w:rPr>
                <w:rFonts w:ascii="Calibri" w:hAnsi="Calibri"/>
                <w:sz w:val="18"/>
                <w:szCs w:val="18"/>
                <w:lang w:val="fr-FR"/>
              </w:rPr>
            </w:pPr>
          </w:p>
        </w:tc>
        <w:tc>
          <w:tcPr>
            <w:tcW w:w="1535" w:type="dxa"/>
          </w:tcPr>
          <w:p w14:paraId="7F51250D" w14:textId="77777777" w:rsidR="00F63034" w:rsidRPr="00285BCB" w:rsidRDefault="00F63034" w:rsidP="00810B91">
            <w:pPr>
              <w:rPr>
                <w:rFonts w:ascii="Calibri" w:hAnsi="Calibri"/>
                <w:sz w:val="18"/>
                <w:szCs w:val="18"/>
                <w:lang w:val="fr-FR"/>
              </w:rPr>
            </w:pPr>
          </w:p>
        </w:tc>
        <w:tc>
          <w:tcPr>
            <w:tcW w:w="1440" w:type="dxa"/>
          </w:tcPr>
          <w:p w14:paraId="6D42A02A" w14:textId="77777777" w:rsidR="00F63034" w:rsidRPr="00285BCB" w:rsidRDefault="00F63034" w:rsidP="00810B91">
            <w:pPr>
              <w:rPr>
                <w:rFonts w:ascii="Calibri" w:hAnsi="Calibri"/>
                <w:sz w:val="18"/>
                <w:szCs w:val="18"/>
                <w:lang w:val="fr-FR"/>
              </w:rPr>
            </w:pPr>
          </w:p>
        </w:tc>
        <w:tc>
          <w:tcPr>
            <w:tcW w:w="1535" w:type="dxa"/>
          </w:tcPr>
          <w:p w14:paraId="10F08F8C" w14:textId="77777777" w:rsidR="00F63034" w:rsidRPr="00285BCB" w:rsidRDefault="00F63034" w:rsidP="00810B91">
            <w:pPr>
              <w:rPr>
                <w:rFonts w:ascii="Calibri" w:hAnsi="Calibri"/>
                <w:sz w:val="18"/>
                <w:szCs w:val="18"/>
                <w:lang w:val="fr-FR"/>
              </w:rPr>
            </w:pPr>
          </w:p>
        </w:tc>
      </w:tr>
      <w:tr w:rsidR="0019404C" w:rsidRPr="00835107" w14:paraId="676C9850" w14:textId="77777777" w:rsidTr="0011034F">
        <w:trPr>
          <w:trHeight w:val="648"/>
        </w:trPr>
        <w:tc>
          <w:tcPr>
            <w:tcW w:w="3705" w:type="dxa"/>
            <w:shd w:val="clear" w:color="auto" w:fill="F2F2F2" w:themeFill="background1" w:themeFillShade="F2"/>
          </w:tcPr>
          <w:p w14:paraId="025251FA" w14:textId="3C4B5249" w:rsidR="0019404C" w:rsidRPr="00285BCB" w:rsidRDefault="0019404C"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lastRenderedPageBreak/>
              <w:t xml:space="preserve">Les ressources naturelles, est-ce qu’ils sont disponible </w:t>
            </w:r>
            <w:r w:rsidR="007669F5">
              <w:rPr>
                <w:rFonts w:ascii="Calibri" w:hAnsi="Calibri"/>
                <w:sz w:val="18"/>
                <w:szCs w:val="18"/>
                <w:lang w:val="fr-FR"/>
              </w:rPr>
              <w:t>comparativement à la</w:t>
            </w:r>
            <w:r>
              <w:rPr>
                <w:rFonts w:ascii="Calibri" w:hAnsi="Calibri"/>
                <w:sz w:val="18"/>
                <w:szCs w:val="18"/>
                <w:lang w:val="fr-FR"/>
              </w:rPr>
              <w:t xml:space="preserve"> quantité requise, et sans impact négatif sur la communauté ? </w:t>
            </w:r>
          </w:p>
        </w:tc>
        <w:tc>
          <w:tcPr>
            <w:tcW w:w="1710" w:type="dxa"/>
          </w:tcPr>
          <w:p w14:paraId="2B1F82D8" w14:textId="77777777" w:rsidR="0019404C" w:rsidRPr="00285BCB" w:rsidRDefault="0019404C" w:rsidP="00810B91">
            <w:pPr>
              <w:rPr>
                <w:rFonts w:ascii="Calibri" w:hAnsi="Calibri"/>
                <w:sz w:val="18"/>
                <w:szCs w:val="18"/>
                <w:lang w:val="fr-FR"/>
              </w:rPr>
            </w:pPr>
          </w:p>
        </w:tc>
        <w:tc>
          <w:tcPr>
            <w:tcW w:w="1535" w:type="dxa"/>
          </w:tcPr>
          <w:p w14:paraId="72EB5396" w14:textId="77777777" w:rsidR="0019404C" w:rsidRPr="00285BCB" w:rsidRDefault="0019404C" w:rsidP="00810B91">
            <w:pPr>
              <w:rPr>
                <w:rFonts w:ascii="Calibri" w:hAnsi="Calibri"/>
                <w:sz w:val="18"/>
                <w:szCs w:val="18"/>
                <w:lang w:val="fr-FR"/>
              </w:rPr>
            </w:pPr>
          </w:p>
        </w:tc>
        <w:tc>
          <w:tcPr>
            <w:tcW w:w="1440" w:type="dxa"/>
          </w:tcPr>
          <w:p w14:paraId="48F29E66" w14:textId="77777777" w:rsidR="0019404C" w:rsidRPr="00285BCB" w:rsidRDefault="0019404C" w:rsidP="00810B91">
            <w:pPr>
              <w:rPr>
                <w:rFonts w:ascii="Calibri" w:hAnsi="Calibri"/>
                <w:sz w:val="18"/>
                <w:szCs w:val="18"/>
                <w:lang w:val="fr-FR"/>
              </w:rPr>
            </w:pPr>
          </w:p>
        </w:tc>
        <w:tc>
          <w:tcPr>
            <w:tcW w:w="1535" w:type="dxa"/>
          </w:tcPr>
          <w:p w14:paraId="1EB3811B" w14:textId="77777777" w:rsidR="0019404C" w:rsidRPr="00285BCB" w:rsidRDefault="0019404C" w:rsidP="00810B91">
            <w:pPr>
              <w:rPr>
                <w:rFonts w:ascii="Calibri" w:hAnsi="Calibri"/>
                <w:sz w:val="18"/>
                <w:szCs w:val="18"/>
                <w:lang w:val="fr-FR"/>
              </w:rPr>
            </w:pPr>
          </w:p>
        </w:tc>
      </w:tr>
      <w:tr w:rsidR="00547C4D" w:rsidRPr="00835107" w14:paraId="32BA701A" w14:textId="77777777" w:rsidTr="0011034F">
        <w:trPr>
          <w:trHeight w:val="648"/>
        </w:trPr>
        <w:tc>
          <w:tcPr>
            <w:tcW w:w="3705" w:type="dxa"/>
            <w:shd w:val="clear" w:color="auto" w:fill="F2F2F2" w:themeFill="background1" w:themeFillShade="F2"/>
          </w:tcPr>
          <w:p w14:paraId="703FACF8" w14:textId="30A09748" w:rsidR="00547C4D" w:rsidRDefault="00547C4D"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Est-ce que tous les groupes </w:t>
            </w:r>
            <w:r w:rsidR="007669F5">
              <w:rPr>
                <w:rFonts w:ascii="Calibri" w:hAnsi="Calibri"/>
                <w:sz w:val="18"/>
                <w:szCs w:val="18"/>
                <w:lang w:val="fr-FR"/>
              </w:rPr>
              <w:t>ciblés</w:t>
            </w:r>
            <w:r>
              <w:rPr>
                <w:rFonts w:ascii="Calibri" w:hAnsi="Calibri"/>
                <w:sz w:val="18"/>
                <w:szCs w:val="18"/>
                <w:lang w:val="fr-FR"/>
              </w:rPr>
              <w:t xml:space="preserve"> par le projet auraient le même accès à ces ressources ? </w:t>
            </w:r>
          </w:p>
        </w:tc>
        <w:tc>
          <w:tcPr>
            <w:tcW w:w="1710" w:type="dxa"/>
          </w:tcPr>
          <w:p w14:paraId="55DB97E9" w14:textId="77777777" w:rsidR="00547C4D" w:rsidRPr="00285BCB" w:rsidRDefault="00547C4D" w:rsidP="00810B91">
            <w:pPr>
              <w:rPr>
                <w:rFonts w:ascii="Calibri" w:hAnsi="Calibri"/>
                <w:sz w:val="18"/>
                <w:szCs w:val="18"/>
                <w:lang w:val="fr-FR"/>
              </w:rPr>
            </w:pPr>
          </w:p>
        </w:tc>
        <w:tc>
          <w:tcPr>
            <w:tcW w:w="1535" w:type="dxa"/>
          </w:tcPr>
          <w:p w14:paraId="645F9C2F" w14:textId="77777777" w:rsidR="00547C4D" w:rsidRPr="00285BCB" w:rsidRDefault="00547C4D" w:rsidP="00810B91">
            <w:pPr>
              <w:rPr>
                <w:rFonts w:ascii="Calibri" w:hAnsi="Calibri"/>
                <w:sz w:val="18"/>
                <w:szCs w:val="18"/>
                <w:lang w:val="fr-FR"/>
              </w:rPr>
            </w:pPr>
          </w:p>
        </w:tc>
        <w:tc>
          <w:tcPr>
            <w:tcW w:w="1440" w:type="dxa"/>
          </w:tcPr>
          <w:p w14:paraId="42F7AF69" w14:textId="77777777" w:rsidR="00547C4D" w:rsidRPr="00285BCB" w:rsidRDefault="00547C4D" w:rsidP="00810B91">
            <w:pPr>
              <w:rPr>
                <w:rFonts w:ascii="Calibri" w:hAnsi="Calibri"/>
                <w:sz w:val="18"/>
                <w:szCs w:val="18"/>
                <w:lang w:val="fr-FR"/>
              </w:rPr>
            </w:pPr>
          </w:p>
        </w:tc>
        <w:tc>
          <w:tcPr>
            <w:tcW w:w="1535" w:type="dxa"/>
          </w:tcPr>
          <w:p w14:paraId="33111E0C" w14:textId="77777777" w:rsidR="00547C4D" w:rsidRPr="00285BCB" w:rsidRDefault="00547C4D" w:rsidP="00810B91">
            <w:pPr>
              <w:rPr>
                <w:rFonts w:ascii="Calibri" w:hAnsi="Calibri"/>
                <w:sz w:val="18"/>
                <w:szCs w:val="18"/>
                <w:lang w:val="fr-FR"/>
              </w:rPr>
            </w:pPr>
          </w:p>
        </w:tc>
      </w:tr>
      <w:tr w:rsidR="00F63034" w:rsidRPr="00835107" w14:paraId="39FB7D91" w14:textId="77BF9DA9" w:rsidTr="0011034F">
        <w:tc>
          <w:tcPr>
            <w:tcW w:w="3705" w:type="dxa"/>
            <w:shd w:val="clear" w:color="auto" w:fill="F2F2F2" w:themeFill="background1" w:themeFillShade="F2"/>
          </w:tcPr>
          <w:p w14:paraId="471A046A" w14:textId="1BD87A0D" w:rsidR="00F63034" w:rsidRPr="00285BCB"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Quels lois ou règles faut-il considérer concernant l’environnement ou l</w:t>
            </w:r>
            <w:r w:rsidR="00802887">
              <w:rPr>
                <w:rFonts w:ascii="Calibri" w:hAnsi="Calibri"/>
                <w:sz w:val="18"/>
                <w:szCs w:val="18"/>
                <w:lang w:val="fr-FR"/>
              </w:rPr>
              <w:t>e</w:t>
            </w:r>
            <w:r>
              <w:rPr>
                <w:rFonts w:ascii="Calibri" w:hAnsi="Calibri"/>
                <w:sz w:val="18"/>
                <w:szCs w:val="18"/>
                <w:lang w:val="fr-FR"/>
              </w:rPr>
              <w:t xml:space="preserve"> commerce qui auront un impact sur le projet ?</w:t>
            </w:r>
          </w:p>
        </w:tc>
        <w:tc>
          <w:tcPr>
            <w:tcW w:w="1710" w:type="dxa"/>
          </w:tcPr>
          <w:p w14:paraId="3D0D156B" w14:textId="1C82AFB0" w:rsidR="00F63034" w:rsidRPr="00285BCB" w:rsidRDefault="00F63034" w:rsidP="00810B91">
            <w:pPr>
              <w:rPr>
                <w:rFonts w:ascii="Calibri" w:hAnsi="Calibri"/>
                <w:sz w:val="18"/>
                <w:szCs w:val="18"/>
                <w:lang w:val="fr-FR"/>
              </w:rPr>
            </w:pPr>
          </w:p>
        </w:tc>
        <w:tc>
          <w:tcPr>
            <w:tcW w:w="1535" w:type="dxa"/>
          </w:tcPr>
          <w:p w14:paraId="22F5BCCF" w14:textId="77777777" w:rsidR="00F63034" w:rsidRPr="00285BCB" w:rsidRDefault="00F63034" w:rsidP="00810B91">
            <w:pPr>
              <w:rPr>
                <w:rFonts w:ascii="Calibri" w:hAnsi="Calibri"/>
                <w:sz w:val="18"/>
                <w:szCs w:val="18"/>
                <w:lang w:val="fr-FR"/>
              </w:rPr>
            </w:pPr>
          </w:p>
        </w:tc>
        <w:tc>
          <w:tcPr>
            <w:tcW w:w="1440" w:type="dxa"/>
          </w:tcPr>
          <w:p w14:paraId="25FD7346" w14:textId="77777777" w:rsidR="00F63034" w:rsidRPr="00285BCB" w:rsidRDefault="00F63034" w:rsidP="00810B91">
            <w:pPr>
              <w:rPr>
                <w:rFonts w:ascii="Calibri" w:hAnsi="Calibri"/>
                <w:sz w:val="18"/>
                <w:szCs w:val="18"/>
                <w:lang w:val="fr-FR"/>
              </w:rPr>
            </w:pPr>
          </w:p>
        </w:tc>
        <w:tc>
          <w:tcPr>
            <w:tcW w:w="1535" w:type="dxa"/>
          </w:tcPr>
          <w:p w14:paraId="0D105841" w14:textId="77777777" w:rsidR="00F63034" w:rsidRPr="00285BCB" w:rsidRDefault="00F63034" w:rsidP="00810B91">
            <w:pPr>
              <w:rPr>
                <w:rFonts w:ascii="Calibri" w:hAnsi="Calibri"/>
                <w:sz w:val="18"/>
                <w:szCs w:val="18"/>
                <w:lang w:val="fr-FR"/>
              </w:rPr>
            </w:pPr>
          </w:p>
        </w:tc>
      </w:tr>
      <w:tr w:rsidR="0019404C" w:rsidRPr="00835107" w14:paraId="772762B5" w14:textId="77777777" w:rsidTr="0011034F">
        <w:tc>
          <w:tcPr>
            <w:tcW w:w="3705" w:type="dxa"/>
            <w:shd w:val="clear" w:color="auto" w:fill="F2F2F2" w:themeFill="background1" w:themeFillShade="F2"/>
          </w:tcPr>
          <w:p w14:paraId="0788BFD3" w14:textId="4B1F4133" w:rsidR="0019404C" w:rsidRPr="007D22B0" w:rsidRDefault="007D22B0" w:rsidP="00EF6198">
            <w:pPr>
              <w:pStyle w:val="ListParagraph"/>
              <w:numPr>
                <w:ilvl w:val="0"/>
                <w:numId w:val="14"/>
              </w:numPr>
              <w:ind w:left="248" w:hanging="248"/>
              <w:rPr>
                <w:rFonts w:ascii="Calibri" w:hAnsi="Calibri"/>
                <w:sz w:val="18"/>
                <w:szCs w:val="18"/>
                <w:lang w:val="fr-FR"/>
              </w:rPr>
            </w:pPr>
            <w:r w:rsidRPr="007D22B0">
              <w:rPr>
                <w:rFonts w:ascii="Calibri" w:hAnsi="Calibri"/>
                <w:sz w:val="18"/>
                <w:szCs w:val="18"/>
                <w:lang w:val="fr-FR"/>
              </w:rPr>
              <w:t xml:space="preserve">Des informations additionnelles sont-elles nécessaires ? </w:t>
            </w:r>
            <w:r w:rsidR="00B96836">
              <w:rPr>
                <w:rFonts w:ascii="Calibri" w:hAnsi="Calibri"/>
                <w:sz w:val="18"/>
                <w:szCs w:val="18"/>
                <w:lang w:val="fr-FR"/>
              </w:rPr>
              <w:t xml:space="preserve">Quels sont les </w:t>
            </w:r>
            <w:r w:rsidR="00B96836" w:rsidRPr="00285BCB">
              <w:rPr>
                <w:rFonts w:ascii="Calibri" w:hAnsi="Calibri"/>
                <w:sz w:val="18"/>
                <w:szCs w:val="18"/>
                <w:lang w:val="fr-FR"/>
              </w:rPr>
              <w:t xml:space="preserve"> éléments </w:t>
            </w:r>
            <w:r w:rsidR="00B96836">
              <w:rPr>
                <w:rFonts w:ascii="Calibri" w:hAnsi="Calibri"/>
                <w:sz w:val="18"/>
                <w:szCs w:val="18"/>
                <w:lang w:val="fr-FR"/>
              </w:rPr>
              <w:t xml:space="preserve">qui </w:t>
            </w:r>
            <w:r w:rsidR="00B96836" w:rsidRPr="00285BCB">
              <w:rPr>
                <w:rFonts w:ascii="Calibri" w:hAnsi="Calibri"/>
                <w:sz w:val="18"/>
                <w:szCs w:val="18"/>
                <w:lang w:val="fr-FR"/>
              </w:rPr>
              <w:t xml:space="preserve">doivent être vérifiés ? </w:t>
            </w:r>
            <w:r w:rsidR="00547C4D" w:rsidRPr="007D22B0">
              <w:rPr>
                <w:rFonts w:ascii="Calibri" w:hAnsi="Calibri"/>
                <w:sz w:val="18"/>
                <w:szCs w:val="18"/>
                <w:lang w:val="fr-FR"/>
              </w:rPr>
              <w:t xml:space="preserve"> </w:t>
            </w:r>
          </w:p>
        </w:tc>
        <w:tc>
          <w:tcPr>
            <w:tcW w:w="1710" w:type="dxa"/>
          </w:tcPr>
          <w:p w14:paraId="2433C876" w14:textId="77777777" w:rsidR="0019404C" w:rsidRPr="00285BCB" w:rsidRDefault="0019404C" w:rsidP="00810B91">
            <w:pPr>
              <w:rPr>
                <w:rFonts w:ascii="Calibri" w:hAnsi="Calibri"/>
                <w:sz w:val="18"/>
                <w:szCs w:val="18"/>
                <w:lang w:val="fr-FR"/>
              </w:rPr>
            </w:pPr>
          </w:p>
        </w:tc>
        <w:tc>
          <w:tcPr>
            <w:tcW w:w="1535" w:type="dxa"/>
          </w:tcPr>
          <w:p w14:paraId="719E234B" w14:textId="77777777" w:rsidR="0019404C" w:rsidRPr="00285BCB" w:rsidRDefault="0019404C" w:rsidP="00810B91">
            <w:pPr>
              <w:rPr>
                <w:rFonts w:ascii="Calibri" w:hAnsi="Calibri"/>
                <w:sz w:val="18"/>
                <w:szCs w:val="18"/>
                <w:lang w:val="fr-FR"/>
              </w:rPr>
            </w:pPr>
          </w:p>
        </w:tc>
        <w:tc>
          <w:tcPr>
            <w:tcW w:w="1440" w:type="dxa"/>
          </w:tcPr>
          <w:p w14:paraId="5ABCD893" w14:textId="77777777" w:rsidR="0019404C" w:rsidRPr="00285BCB" w:rsidRDefault="0019404C" w:rsidP="00810B91">
            <w:pPr>
              <w:rPr>
                <w:rFonts w:ascii="Calibri" w:hAnsi="Calibri"/>
                <w:sz w:val="18"/>
                <w:szCs w:val="18"/>
                <w:lang w:val="fr-FR"/>
              </w:rPr>
            </w:pPr>
          </w:p>
        </w:tc>
        <w:tc>
          <w:tcPr>
            <w:tcW w:w="1535" w:type="dxa"/>
          </w:tcPr>
          <w:p w14:paraId="19CD61A3" w14:textId="77777777" w:rsidR="0019404C" w:rsidRPr="00285BCB" w:rsidRDefault="0019404C" w:rsidP="00810B91">
            <w:pPr>
              <w:rPr>
                <w:rFonts w:ascii="Calibri" w:hAnsi="Calibri"/>
                <w:sz w:val="18"/>
                <w:szCs w:val="18"/>
                <w:lang w:val="fr-FR"/>
              </w:rPr>
            </w:pPr>
          </w:p>
        </w:tc>
      </w:tr>
    </w:tbl>
    <w:p w14:paraId="78EF1438" w14:textId="50B17613" w:rsidR="0077321D" w:rsidRDefault="0077321D">
      <w:pPr>
        <w:rPr>
          <w:rFonts w:ascii="Calibri" w:hAnsi="Calibri"/>
          <w:b/>
          <w:sz w:val="22"/>
          <w:szCs w:val="20"/>
          <w:lang w:val="fr-FR"/>
        </w:rPr>
      </w:pPr>
    </w:p>
    <w:p w14:paraId="5DAB9C2D" w14:textId="1B934B75" w:rsidR="00646AE0" w:rsidRPr="007D22B0" w:rsidRDefault="00646AE0" w:rsidP="0029110A">
      <w:pPr>
        <w:pStyle w:val="ListParagraph"/>
        <w:numPr>
          <w:ilvl w:val="0"/>
          <w:numId w:val="8"/>
        </w:numPr>
        <w:spacing w:before="240" w:after="120"/>
        <w:ind w:left="284" w:hanging="284"/>
        <w:contextualSpacing w:val="0"/>
        <w:rPr>
          <w:rFonts w:ascii="Calibri" w:hAnsi="Calibri"/>
          <w:b/>
          <w:sz w:val="26"/>
          <w:szCs w:val="26"/>
          <w:lang w:val="fr-FR"/>
        </w:rPr>
      </w:pPr>
      <w:r w:rsidRPr="007D22B0">
        <w:rPr>
          <w:rFonts w:ascii="Calibri" w:hAnsi="Calibri"/>
          <w:b/>
          <w:sz w:val="26"/>
          <w:szCs w:val="26"/>
          <w:lang w:val="fr-FR"/>
        </w:rPr>
        <w:t>Disponibilité et capacité du marché du travail à répondre à la demande</w:t>
      </w:r>
    </w:p>
    <w:p w14:paraId="055F2711" w14:textId="77777777" w:rsidR="0019404C" w:rsidRPr="00285BCB" w:rsidRDefault="0019404C" w:rsidP="0019404C">
      <w:pPr>
        <w:shd w:val="clear" w:color="auto" w:fill="F2DBDB" w:themeFill="accent2" w:themeFillTint="33"/>
        <w:spacing w:before="240" w:after="120"/>
        <w:rPr>
          <w:rFonts w:ascii="Calibri" w:hAnsi="Calibri"/>
          <w:sz w:val="22"/>
          <w:szCs w:val="20"/>
          <w:u w:val="single"/>
          <w:lang w:val="fr-FR"/>
        </w:rPr>
      </w:pPr>
      <w:r w:rsidRPr="00285BCB">
        <w:rPr>
          <w:rFonts w:ascii="Calibri" w:hAnsi="Calibri"/>
          <w:sz w:val="22"/>
          <w:szCs w:val="20"/>
          <w:u w:val="single"/>
          <w:lang w:val="fr-FR"/>
        </w:rPr>
        <w:t xml:space="preserve">Objectifs : </w:t>
      </w:r>
    </w:p>
    <w:p w14:paraId="2E6A731F" w14:textId="77777777" w:rsidR="0019404C" w:rsidRDefault="0019404C"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Identifier  les options de distribution d’argent disponibles localement, ainsi que les fournisseurs de services financiers proposant ces options ?</w:t>
      </w:r>
    </w:p>
    <w:p w14:paraId="44CF2BBA" w14:textId="77777777" w:rsidR="0019404C" w:rsidRDefault="0019404C"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 xml:space="preserve">Evaluer l’accès à ces options pour les </w:t>
      </w:r>
      <w:proofErr w:type="spellStart"/>
      <w:r>
        <w:rPr>
          <w:rFonts w:ascii="Calibri" w:hAnsi="Calibri"/>
          <w:sz w:val="22"/>
          <w:szCs w:val="20"/>
          <w:lang w:val="fr-FR"/>
        </w:rPr>
        <w:t>PoCs</w:t>
      </w:r>
      <w:proofErr w:type="spellEnd"/>
      <w:r>
        <w:rPr>
          <w:rFonts w:ascii="Calibri" w:hAnsi="Calibri"/>
          <w:sz w:val="22"/>
          <w:szCs w:val="20"/>
          <w:lang w:val="fr-FR"/>
        </w:rPr>
        <w:t>, les avantages et inconvénients, leur cout et délai de mise en œuvre, et les formalités à remplir</w:t>
      </w:r>
    </w:p>
    <w:p w14:paraId="5ACD52A3" w14:textId="77777777" w:rsidR="0019404C" w:rsidRDefault="0019404C"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Evaluer la capacité et la fiabilité des fournisseurs de services financiers à répondre aux besoins de l’opération</w:t>
      </w:r>
    </w:p>
    <w:p w14:paraId="11E82FC7" w14:textId="77777777" w:rsidR="0019404C" w:rsidRDefault="0019404C"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Evaluer les risques d’utilisation des différentes options</w:t>
      </w:r>
    </w:p>
    <w:p w14:paraId="0C77750A" w14:textId="77777777" w:rsidR="00E95659" w:rsidRDefault="00E95659" w:rsidP="00E95659">
      <w:pPr>
        <w:pStyle w:val="ListParagraph"/>
        <w:numPr>
          <w:ilvl w:val="0"/>
          <w:numId w:val="10"/>
        </w:numPr>
        <w:spacing w:before="240" w:after="120"/>
        <w:contextualSpacing w:val="0"/>
        <w:rPr>
          <w:rFonts w:ascii="Calibri" w:hAnsi="Calibri"/>
          <w:b/>
          <w:sz w:val="22"/>
          <w:szCs w:val="20"/>
          <w:u w:val="single"/>
          <w:lang w:val="fr-FR"/>
        </w:rPr>
      </w:pPr>
      <w:r>
        <w:rPr>
          <w:rFonts w:ascii="Calibri" w:hAnsi="Calibri"/>
          <w:b/>
          <w:sz w:val="22"/>
          <w:szCs w:val="20"/>
          <w:u w:val="single"/>
          <w:lang w:val="fr-FR"/>
        </w:rPr>
        <w:t>Cartographie</w:t>
      </w:r>
    </w:p>
    <w:p w14:paraId="63BE094B" w14:textId="7997AE97" w:rsidR="00E95659" w:rsidRPr="00EE0476" w:rsidRDefault="00E95659" w:rsidP="00E46D2F">
      <w:pPr>
        <w:spacing w:before="240" w:after="120"/>
        <w:rPr>
          <w:rFonts w:ascii="Calibri" w:hAnsi="Calibri"/>
          <w:i/>
          <w:sz w:val="20"/>
          <w:szCs w:val="20"/>
          <w:lang w:val="fr-FR"/>
        </w:rPr>
      </w:pPr>
      <w:bookmarkStart w:id="1" w:name="_GoBack"/>
      <w:r w:rsidRPr="00EE0476">
        <w:rPr>
          <w:rFonts w:ascii="Calibri" w:hAnsi="Calibri"/>
          <w:i/>
          <w:sz w:val="20"/>
          <w:szCs w:val="20"/>
          <w:lang w:val="fr-FR"/>
        </w:rPr>
        <w:t xml:space="preserve">Mettre à jour la cartographie de vos </w:t>
      </w:r>
      <w:r w:rsidRPr="00EE0476">
        <w:rPr>
          <w:rFonts w:ascii="Calibri" w:hAnsi="Calibri"/>
          <w:i/>
          <w:sz w:val="20"/>
          <w:szCs w:val="20"/>
          <w:lang w:val="fr-FR"/>
        </w:rPr>
        <w:t>marchés</w:t>
      </w:r>
      <w:r w:rsidRPr="00EE0476">
        <w:rPr>
          <w:rFonts w:ascii="Calibri" w:hAnsi="Calibri"/>
          <w:i/>
          <w:sz w:val="20"/>
          <w:szCs w:val="20"/>
          <w:lang w:val="fr-FR"/>
        </w:rPr>
        <w:t xml:space="preserve"> </w:t>
      </w:r>
      <w:r w:rsidRPr="00EE0476">
        <w:rPr>
          <w:rFonts w:ascii="Calibri" w:hAnsi="Calibri"/>
          <w:i/>
          <w:sz w:val="20"/>
          <w:szCs w:val="20"/>
          <w:lang w:val="fr-FR"/>
        </w:rPr>
        <w:t xml:space="preserve">du travail critiques </w:t>
      </w:r>
      <w:r w:rsidR="00E46D2F" w:rsidRPr="00EE0476">
        <w:rPr>
          <w:rFonts w:ascii="Calibri" w:hAnsi="Calibri"/>
          <w:i/>
          <w:sz w:val="20"/>
          <w:szCs w:val="20"/>
          <w:lang w:val="fr-FR"/>
        </w:rPr>
        <w:t xml:space="preserve"> avec les informations collectées </w:t>
      </w:r>
      <w:r w:rsidRPr="00EE0476">
        <w:rPr>
          <w:rFonts w:ascii="Calibri" w:hAnsi="Calibri"/>
          <w:i/>
          <w:sz w:val="20"/>
          <w:szCs w:val="20"/>
          <w:lang w:val="fr-FR"/>
        </w:rPr>
        <w:t xml:space="preserve">et les insérer ici. Dans un court narratif, identifier les points clés du système. </w:t>
      </w:r>
    </w:p>
    <w:bookmarkEnd w:id="1"/>
    <w:p w14:paraId="158D1C28" w14:textId="77777777" w:rsidR="00166068" w:rsidRPr="00F63034" w:rsidRDefault="00166068" w:rsidP="0029110A">
      <w:pPr>
        <w:pStyle w:val="ListParagraph"/>
        <w:numPr>
          <w:ilvl w:val="0"/>
          <w:numId w:val="11"/>
        </w:numPr>
        <w:spacing w:before="240" w:after="120"/>
        <w:ind w:left="714" w:hanging="357"/>
        <w:contextualSpacing w:val="0"/>
        <w:rPr>
          <w:rFonts w:ascii="Calibri" w:hAnsi="Calibri"/>
          <w:b/>
          <w:sz w:val="22"/>
          <w:szCs w:val="20"/>
          <w:u w:val="single"/>
          <w:lang w:val="fr-FR"/>
        </w:rPr>
      </w:pPr>
      <w:r w:rsidRPr="00F63034">
        <w:rPr>
          <w:rFonts w:ascii="Calibri" w:hAnsi="Calibri"/>
          <w:b/>
          <w:sz w:val="22"/>
          <w:szCs w:val="20"/>
          <w:u w:val="single"/>
          <w:lang w:val="fr-FR"/>
        </w:rPr>
        <w:t>Analyse :</w:t>
      </w:r>
    </w:p>
    <w:tbl>
      <w:tblPr>
        <w:tblStyle w:val="TableGrid"/>
        <w:tblW w:w="9925" w:type="dxa"/>
        <w:tblInd w:w="70" w:type="dxa"/>
        <w:tblLook w:val="04A0" w:firstRow="1" w:lastRow="0" w:firstColumn="1" w:lastColumn="0" w:noHBand="0" w:noVBand="1"/>
      </w:tblPr>
      <w:tblGrid>
        <w:gridCol w:w="3705"/>
        <w:gridCol w:w="1710"/>
        <w:gridCol w:w="1535"/>
        <w:gridCol w:w="1440"/>
        <w:gridCol w:w="1535"/>
      </w:tblGrid>
      <w:tr w:rsidR="00166068" w:rsidRPr="00285BCB" w14:paraId="34E8C3CB" w14:textId="77777777" w:rsidTr="007D22B0">
        <w:tc>
          <w:tcPr>
            <w:tcW w:w="3705" w:type="dxa"/>
            <w:tcBorders>
              <w:top w:val="nil"/>
              <w:left w:val="nil"/>
              <w:bottom w:val="nil"/>
            </w:tcBorders>
            <w:shd w:val="clear" w:color="auto" w:fill="FFFFFF" w:themeFill="background1"/>
          </w:tcPr>
          <w:p w14:paraId="617DE80C" w14:textId="77777777" w:rsidR="00166068" w:rsidRPr="00285BCB" w:rsidRDefault="00166068" w:rsidP="007D22B0">
            <w:pPr>
              <w:pStyle w:val="ListParagraph"/>
              <w:ind w:left="284"/>
              <w:rPr>
                <w:rFonts w:ascii="Calibri" w:hAnsi="Calibri"/>
                <w:sz w:val="18"/>
                <w:szCs w:val="18"/>
                <w:lang w:val="fr-FR"/>
              </w:rPr>
            </w:pPr>
          </w:p>
        </w:tc>
        <w:tc>
          <w:tcPr>
            <w:tcW w:w="6220" w:type="dxa"/>
            <w:gridSpan w:val="4"/>
            <w:shd w:val="clear" w:color="auto" w:fill="F2F2F2" w:themeFill="background1" w:themeFillShade="F2"/>
          </w:tcPr>
          <w:p w14:paraId="363BF312" w14:textId="77777777" w:rsidR="00166068" w:rsidRPr="00285BCB" w:rsidRDefault="00166068" w:rsidP="007D22B0">
            <w:pPr>
              <w:jc w:val="center"/>
              <w:rPr>
                <w:rFonts w:ascii="Calibri" w:hAnsi="Calibri"/>
                <w:sz w:val="18"/>
                <w:szCs w:val="18"/>
                <w:lang w:val="fr-FR"/>
              </w:rPr>
            </w:pPr>
            <w:r>
              <w:rPr>
                <w:rFonts w:ascii="Calibri" w:hAnsi="Calibri"/>
                <w:sz w:val="18"/>
                <w:szCs w:val="18"/>
                <w:lang w:val="fr-FR"/>
              </w:rPr>
              <w:t>Localité</w:t>
            </w:r>
          </w:p>
        </w:tc>
      </w:tr>
      <w:tr w:rsidR="00166068" w:rsidRPr="00285BCB" w14:paraId="1ED75C98" w14:textId="77777777" w:rsidTr="007D22B0">
        <w:tc>
          <w:tcPr>
            <w:tcW w:w="3705" w:type="dxa"/>
            <w:tcBorders>
              <w:top w:val="nil"/>
              <w:left w:val="nil"/>
            </w:tcBorders>
            <w:shd w:val="clear" w:color="auto" w:fill="FFFFFF" w:themeFill="background1"/>
          </w:tcPr>
          <w:p w14:paraId="60AC1CCF" w14:textId="77777777" w:rsidR="00166068" w:rsidRPr="00285BCB" w:rsidRDefault="00166068" w:rsidP="007D22B0">
            <w:pPr>
              <w:pStyle w:val="ListParagraph"/>
              <w:ind w:left="284"/>
              <w:rPr>
                <w:rFonts w:ascii="Calibri" w:hAnsi="Calibri"/>
                <w:sz w:val="18"/>
                <w:szCs w:val="18"/>
                <w:lang w:val="fr-FR"/>
              </w:rPr>
            </w:pPr>
          </w:p>
        </w:tc>
        <w:tc>
          <w:tcPr>
            <w:tcW w:w="1710" w:type="dxa"/>
          </w:tcPr>
          <w:p w14:paraId="45DA17C7" w14:textId="77777777" w:rsidR="00166068" w:rsidRPr="00285BCB" w:rsidRDefault="00166068" w:rsidP="007D22B0">
            <w:pPr>
              <w:rPr>
                <w:rFonts w:ascii="Calibri" w:hAnsi="Calibri"/>
                <w:sz w:val="18"/>
                <w:szCs w:val="18"/>
                <w:lang w:val="fr-FR"/>
              </w:rPr>
            </w:pPr>
          </w:p>
        </w:tc>
        <w:tc>
          <w:tcPr>
            <w:tcW w:w="1535" w:type="dxa"/>
          </w:tcPr>
          <w:p w14:paraId="5ACEFA51" w14:textId="77777777" w:rsidR="00166068" w:rsidRPr="00285BCB" w:rsidRDefault="00166068" w:rsidP="007D22B0">
            <w:pPr>
              <w:rPr>
                <w:rFonts w:ascii="Calibri" w:hAnsi="Calibri"/>
                <w:sz w:val="18"/>
                <w:szCs w:val="18"/>
                <w:lang w:val="fr-FR"/>
              </w:rPr>
            </w:pPr>
          </w:p>
        </w:tc>
        <w:tc>
          <w:tcPr>
            <w:tcW w:w="1440" w:type="dxa"/>
          </w:tcPr>
          <w:p w14:paraId="5165EB23" w14:textId="77777777" w:rsidR="00166068" w:rsidRPr="00285BCB" w:rsidRDefault="00166068" w:rsidP="007D22B0">
            <w:pPr>
              <w:rPr>
                <w:rFonts w:ascii="Calibri" w:hAnsi="Calibri"/>
                <w:sz w:val="18"/>
                <w:szCs w:val="18"/>
                <w:lang w:val="fr-FR"/>
              </w:rPr>
            </w:pPr>
          </w:p>
        </w:tc>
        <w:tc>
          <w:tcPr>
            <w:tcW w:w="1535" w:type="dxa"/>
          </w:tcPr>
          <w:p w14:paraId="4DFA8544" w14:textId="77777777" w:rsidR="00166068" w:rsidRPr="00285BCB" w:rsidRDefault="00166068" w:rsidP="007D22B0">
            <w:pPr>
              <w:rPr>
                <w:rFonts w:ascii="Calibri" w:hAnsi="Calibri"/>
                <w:sz w:val="18"/>
                <w:szCs w:val="18"/>
                <w:lang w:val="fr-FR"/>
              </w:rPr>
            </w:pPr>
          </w:p>
        </w:tc>
      </w:tr>
      <w:tr w:rsidR="00166068" w:rsidRPr="00835107" w14:paraId="37956AFC" w14:textId="77777777" w:rsidTr="007D22B0">
        <w:tc>
          <w:tcPr>
            <w:tcW w:w="3705" w:type="dxa"/>
            <w:shd w:val="clear" w:color="auto" w:fill="F2F2F2" w:themeFill="background1" w:themeFillShade="F2"/>
          </w:tcPr>
          <w:p w14:paraId="4707F35B" w14:textId="1693CCF9" w:rsidR="00166068" w:rsidRPr="00285BCB" w:rsidRDefault="0016606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Est-ce que la main d’œuvre qualifié demandé par le projet est disponible dans la communauté ci</w:t>
            </w:r>
            <w:r w:rsidR="00A31482">
              <w:rPr>
                <w:rFonts w:ascii="Calibri" w:hAnsi="Calibri"/>
                <w:sz w:val="18"/>
                <w:szCs w:val="18"/>
                <w:lang w:val="fr-FR"/>
              </w:rPr>
              <w:t>ble ou des communautés proches </w:t>
            </w:r>
            <w:r>
              <w:rPr>
                <w:rFonts w:ascii="Calibri" w:hAnsi="Calibri"/>
                <w:sz w:val="18"/>
                <w:szCs w:val="18"/>
                <w:lang w:val="fr-FR"/>
              </w:rPr>
              <w:t xml:space="preserve">?  </w:t>
            </w:r>
          </w:p>
        </w:tc>
        <w:tc>
          <w:tcPr>
            <w:tcW w:w="1710" w:type="dxa"/>
          </w:tcPr>
          <w:p w14:paraId="170FD67C" w14:textId="77777777" w:rsidR="00166068" w:rsidRPr="00285BCB" w:rsidRDefault="00166068" w:rsidP="007D22B0">
            <w:pPr>
              <w:rPr>
                <w:rFonts w:ascii="Calibri" w:hAnsi="Calibri"/>
                <w:sz w:val="18"/>
                <w:szCs w:val="18"/>
                <w:lang w:val="fr-FR"/>
              </w:rPr>
            </w:pPr>
          </w:p>
        </w:tc>
        <w:tc>
          <w:tcPr>
            <w:tcW w:w="1535" w:type="dxa"/>
          </w:tcPr>
          <w:p w14:paraId="55A40027" w14:textId="77777777" w:rsidR="00166068" w:rsidRPr="00285BCB" w:rsidRDefault="00166068" w:rsidP="007D22B0">
            <w:pPr>
              <w:rPr>
                <w:rFonts w:ascii="Calibri" w:hAnsi="Calibri"/>
                <w:sz w:val="18"/>
                <w:szCs w:val="18"/>
                <w:lang w:val="fr-FR"/>
              </w:rPr>
            </w:pPr>
          </w:p>
        </w:tc>
        <w:tc>
          <w:tcPr>
            <w:tcW w:w="1440" w:type="dxa"/>
          </w:tcPr>
          <w:p w14:paraId="0FA6BF59" w14:textId="77777777" w:rsidR="00166068" w:rsidRPr="00285BCB" w:rsidRDefault="00166068" w:rsidP="007D22B0">
            <w:pPr>
              <w:rPr>
                <w:rFonts w:ascii="Calibri" w:hAnsi="Calibri"/>
                <w:sz w:val="18"/>
                <w:szCs w:val="18"/>
                <w:lang w:val="fr-FR"/>
              </w:rPr>
            </w:pPr>
          </w:p>
        </w:tc>
        <w:tc>
          <w:tcPr>
            <w:tcW w:w="1535" w:type="dxa"/>
          </w:tcPr>
          <w:p w14:paraId="0B077162" w14:textId="77777777" w:rsidR="00166068" w:rsidRPr="00285BCB" w:rsidRDefault="00166068" w:rsidP="007D22B0">
            <w:pPr>
              <w:rPr>
                <w:rFonts w:ascii="Calibri" w:hAnsi="Calibri"/>
                <w:sz w:val="18"/>
                <w:szCs w:val="18"/>
                <w:lang w:val="fr-FR"/>
              </w:rPr>
            </w:pPr>
          </w:p>
        </w:tc>
      </w:tr>
      <w:tr w:rsidR="00A47CD8" w:rsidRPr="00835107" w14:paraId="40723972" w14:textId="77777777" w:rsidTr="007D22B0">
        <w:tc>
          <w:tcPr>
            <w:tcW w:w="3705" w:type="dxa"/>
            <w:shd w:val="clear" w:color="auto" w:fill="F2F2F2" w:themeFill="background1" w:themeFillShade="F2"/>
          </w:tcPr>
          <w:p w14:paraId="238A1D79" w14:textId="1CC7ECE6" w:rsidR="00A47CD8" w:rsidRDefault="00A47CD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Est-ce qu’il a la capacité d’augmenter sa capacité, pour  répondre aux demandes potentielles </w:t>
            </w:r>
            <w:proofErr w:type="gramStart"/>
            <w:r>
              <w:rPr>
                <w:rFonts w:ascii="Calibri" w:hAnsi="Calibri"/>
                <w:sz w:val="18"/>
                <w:szCs w:val="18"/>
                <w:lang w:val="fr-FR"/>
              </w:rPr>
              <w:t>créer</w:t>
            </w:r>
            <w:proofErr w:type="gramEnd"/>
            <w:r>
              <w:rPr>
                <w:rFonts w:ascii="Calibri" w:hAnsi="Calibri"/>
                <w:sz w:val="18"/>
                <w:szCs w:val="18"/>
                <w:lang w:val="fr-FR"/>
              </w:rPr>
              <w:t xml:space="preserve"> par le projet parmi la communauté plus large </w:t>
            </w:r>
            <w:r w:rsidR="00A4571C">
              <w:rPr>
                <w:rFonts w:ascii="Calibri" w:hAnsi="Calibri"/>
                <w:sz w:val="18"/>
                <w:szCs w:val="18"/>
                <w:lang w:val="fr-FR"/>
              </w:rPr>
              <w:t>sans un impact négatif sur les autres moyens de subsistance ou interventions humanitaires</w:t>
            </w:r>
            <w:r>
              <w:rPr>
                <w:rFonts w:ascii="Calibri" w:hAnsi="Calibri"/>
                <w:sz w:val="18"/>
                <w:szCs w:val="18"/>
                <w:lang w:val="fr-FR"/>
              </w:rPr>
              <w:t xml:space="preserve">? </w:t>
            </w:r>
          </w:p>
        </w:tc>
        <w:tc>
          <w:tcPr>
            <w:tcW w:w="1710" w:type="dxa"/>
          </w:tcPr>
          <w:p w14:paraId="049967CE" w14:textId="77777777" w:rsidR="00A47CD8" w:rsidRPr="00285BCB" w:rsidRDefault="00A47CD8" w:rsidP="007D22B0">
            <w:pPr>
              <w:rPr>
                <w:rFonts w:ascii="Calibri" w:hAnsi="Calibri"/>
                <w:sz w:val="18"/>
                <w:szCs w:val="18"/>
                <w:lang w:val="fr-FR"/>
              </w:rPr>
            </w:pPr>
          </w:p>
        </w:tc>
        <w:tc>
          <w:tcPr>
            <w:tcW w:w="1535" w:type="dxa"/>
          </w:tcPr>
          <w:p w14:paraId="0C2FE9D5" w14:textId="77777777" w:rsidR="00A47CD8" w:rsidRPr="00285BCB" w:rsidRDefault="00A47CD8" w:rsidP="007D22B0">
            <w:pPr>
              <w:rPr>
                <w:rFonts w:ascii="Calibri" w:hAnsi="Calibri"/>
                <w:sz w:val="18"/>
                <w:szCs w:val="18"/>
                <w:lang w:val="fr-FR"/>
              </w:rPr>
            </w:pPr>
          </w:p>
        </w:tc>
        <w:tc>
          <w:tcPr>
            <w:tcW w:w="1440" w:type="dxa"/>
          </w:tcPr>
          <w:p w14:paraId="252A595C" w14:textId="77777777" w:rsidR="00A47CD8" w:rsidRPr="00285BCB" w:rsidRDefault="00A47CD8" w:rsidP="007D22B0">
            <w:pPr>
              <w:rPr>
                <w:rFonts w:ascii="Calibri" w:hAnsi="Calibri"/>
                <w:sz w:val="18"/>
                <w:szCs w:val="18"/>
                <w:lang w:val="fr-FR"/>
              </w:rPr>
            </w:pPr>
          </w:p>
        </w:tc>
        <w:tc>
          <w:tcPr>
            <w:tcW w:w="1535" w:type="dxa"/>
          </w:tcPr>
          <w:p w14:paraId="64B2F51D" w14:textId="77777777" w:rsidR="00A47CD8" w:rsidRPr="00285BCB" w:rsidRDefault="00A47CD8" w:rsidP="007D22B0">
            <w:pPr>
              <w:rPr>
                <w:rFonts w:ascii="Calibri" w:hAnsi="Calibri"/>
                <w:sz w:val="18"/>
                <w:szCs w:val="18"/>
                <w:lang w:val="fr-FR"/>
              </w:rPr>
            </w:pPr>
          </w:p>
        </w:tc>
      </w:tr>
      <w:tr w:rsidR="00A4571C" w:rsidRPr="00BF4F7E" w14:paraId="67D169E6" w14:textId="77777777" w:rsidTr="007D22B0">
        <w:tc>
          <w:tcPr>
            <w:tcW w:w="3705" w:type="dxa"/>
            <w:shd w:val="clear" w:color="auto" w:fill="F2F2F2" w:themeFill="background1" w:themeFillShade="F2"/>
          </w:tcPr>
          <w:p w14:paraId="74237167" w14:textId="6E42C9CC" w:rsidR="00A4571C" w:rsidRDefault="00A4571C" w:rsidP="00A4571C">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Le marché du travail – est-il  compétitif (avec plusieurs artisans, au lieu de un ou deux qui pourraient contrôler les prix des travaux ?) ? </w:t>
            </w:r>
          </w:p>
        </w:tc>
        <w:tc>
          <w:tcPr>
            <w:tcW w:w="1710" w:type="dxa"/>
          </w:tcPr>
          <w:p w14:paraId="0EC27A3A" w14:textId="77777777" w:rsidR="00A4571C" w:rsidRPr="00285BCB" w:rsidRDefault="00A4571C" w:rsidP="007D22B0">
            <w:pPr>
              <w:rPr>
                <w:rFonts w:ascii="Calibri" w:hAnsi="Calibri"/>
                <w:sz w:val="18"/>
                <w:szCs w:val="18"/>
                <w:lang w:val="fr-FR"/>
              </w:rPr>
            </w:pPr>
          </w:p>
        </w:tc>
        <w:tc>
          <w:tcPr>
            <w:tcW w:w="1535" w:type="dxa"/>
          </w:tcPr>
          <w:p w14:paraId="55D7B5A5" w14:textId="77777777" w:rsidR="00A4571C" w:rsidRPr="00285BCB" w:rsidRDefault="00A4571C" w:rsidP="007D22B0">
            <w:pPr>
              <w:rPr>
                <w:rFonts w:ascii="Calibri" w:hAnsi="Calibri"/>
                <w:sz w:val="18"/>
                <w:szCs w:val="18"/>
                <w:lang w:val="fr-FR"/>
              </w:rPr>
            </w:pPr>
          </w:p>
        </w:tc>
        <w:tc>
          <w:tcPr>
            <w:tcW w:w="1440" w:type="dxa"/>
          </w:tcPr>
          <w:p w14:paraId="4F606C15" w14:textId="77777777" w:rsidR="00A4571C" w:rsidRPr="00285BCB" w:rsidRDefault="00A4571C" w:rsidP="007D22B0">
            <w:pPr>
              <w:rPr>
                <w:rFonts w:ascii="Calibri" w:hAnsi="Calibri"/>
                <w:sz w:val="18"/>
                <w:szCs w:val="18"/>
                <w:lang w:val="fr-FR"/>
              </w:rPr>
            </w:pPr>
          </w:p>
        </w:tc>
        <w:tc>
          <w:tcPr>
            <w:tcW w:w="1535" w:type="dxa"/>
          </w:tcPr>
          <w:p w14:paraId="411F461C" w14:textId="77777777" w:rsidR="00A4571C" w:rsidRPr="00285BCB" w:rsidRDefault="00A4571C" w:rsidP="007D22B0">
            <w:pPr>
              <w:rPr>
                <w:rFonts w:ascii="Calibri" w:hAnsi="Calibri"/>
                <w:sz w:val="18"/>
                <w:szCs w:val="18"/>
                <w:lang w:val="fr-FR"/>
              </w:rPr>
            </w:pPr>
          </w:p>
        </w:tc>
      </w:tr>
      <w:tr w:rsidR="00166068" w:rsidRPr="00835107" w14:paraId="00A87FE7" w14:textId="77777777" w:rsidTr="007D22B0">
        <w:tc>
          <w:tcPr>
            <w:tcW w:w="3705" w:type="dxa"/>
            <w:shd w:val="clear" w:color="auto" w:fill="F2F2F2" w:themeFill="background1" w:themeFillShade="F2"/>
          </w:tcPr>
          <w:p w14:paraId="7A3609BA" w14:textId="33FAD57E" w:rsidR="00166068" w:rsidRPr="00285BCB" w:rsidRDefault="0016606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Est-ce que le périodes de construction est prévu pendant les période d’intense activité</w:t>
            </w:r>
            <w:r w:rsidRPr="00285BCB">
              <w:rPr>
                <w:rFonts w:ascii="Calibri" w:hAnsi="Calibri"/>
                <w:sz w:val="18"/>
                <w:szCs w:val="18"/>
                <w:lang w:val="fr-FR"/>
              </w:rPr>
              <w:t xml:space="preserve"> </w:t>
            </w:r>
            <w:r>
              <w:rPr>
                <w:rFonts w:ascii="Calibri" w:hAnsi="Calibri"/>
                <w:sz w:val="18"/>
                <w:szCs w:val="18"/>
                <w:lang w:val="fr-FR"/>
              </w:rPr>
              <w:t xml:space="preserve">d’agricole ou d’autres travaux saisonniers ? </w:t>
            </w:r>
          </w:p>
        </w:tc>
        <w:tc>
          <w:tcPr>
            <w:tcW w:w="1710" w:type="dxa"/>
          </w:tcPr>
          <w:p w14:paraId="06203004" w14:textId="77777777" w:rsidR="00166068" w:rsidRPr="00285BCB" w:rsidRDefault="00166068" w:rsidP="007D22B0">
            <w:pPr>
              <w:rPr>
                <w:rFonts w:ascii="Calibri" w:hAnsi="Calibri"/>
                <w:sz w:val="18"/>
                <w:szCs w:val="18"/>
                <w:lang w:val="fr-FR"/>
              </w:rPr>
            </w:pPr>
          </w:p>
        </w:tc>
        <w:tc>
          <w:tcPr>
            <w:tcW w:w="1535" w:type="dxa"/>
          </w:tcPr>
          <w:p w14:paraId="1BDEBE48" w14:textId="77777777" w:rsidR="00166068" w:rsidRPr="00285BCB" w:rsidRDefault="00166068" w:rsidP="007D22B0">
            <w:pPr>
              <w:rPr>
                <w:rFonts w:ascii="Calibri" w:hAnsi="Calibri"/>
                <w:sz w:val="18"/>
                <w:szCs w:val="18"/>
                <w:lang w:val="fr-FR"/>
              </w:rPr>
            </w:pPr>
          </w:p>
        </w:tc>
        <w:tc>
          <w:tcPr>
            <w:tcW w:w="1440" w:type="dxa"/>
          </w:tcPr>
          <w:p w14:paraId="4B3685CE" w14:textId="77777777" w:rsidR="00166068" w:rsidRPr="00285BCB" w:rsidRDefault="00166068" w:rsidP="007D22B0">
            <w:pPr>
              <w:rPr>
                <w:rFonts w:ascii="Calibri" w:hAnsi="Calibri"/>
                <w:sz w:val="18"/>
                <w:szCs w:val="18"/>
                <w:lang w:val="fr-FR"/>
              </w:rPr>
            </w:pPr>
          </w:p>
        </w:tc>
        <w:tc>
          <w:tcPr>
            <w:tcW w:w="1535" w:type="dxa"/>
          </w:tcPr>
          <w:p w14:paraId="05B80BC7" w14:textId="77777777" w:rsidR="00166068" w:rsidRPr="00285BCB" w:rsidRDefault="00166068" w:rsidP="007D22B0">
            <w:pPr>
              <w:rPr>
                <w:rFonts w:ascii="Calibri" w:hAnsi="Calibri"/>
                <w:sz w:val="18"/>
                <w:szCs w:val="18"/>
                <w:lang w:val="fr-FR"/>
              </w:rPr>
            </w:pPr>
          </w:p>
        </w:tc>
      </w:tr>
      <w:tr w:rsidR="00166068" w:rsidRPr="00835107" w14:paraId="56D83477" w14:textId="77777777" w:rsidTr="007D22B0">
        <w:tc>
          <w:tcPr>
            <w:tcW w:w="3705" w:type="dxa"/>
            <w:shd w:val="clear" w:color="auto" w:fill="F2F2F2" w:themeFill="background1" w:themeFillShade="F2"/>
          </w:tcPr>
          <w:p w14:paraId="5B3F73A5" w14:textId="201FE200" w:rsidR="00166068" w:rsidRPr="00285BCB" w:rsidRDefault="0016606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Des actions sont-elles nécessaire pour renforcer la capacité des artisans pour assurer la quantité ou qualité des articles fabriquées ? </w:t>
            </w:r>
          </w:p>
        </w:tc>
        <w:tc>
          <w:tcPr>
            <w:tcW w:w="1710" w:type="dxa"/>
          </w:tcPr>
          <w:p w14:paraId="2C4459A9" w14:textId="77777777" w:rsidR="00166068" w:rsidRPr="00285BCB" w:rsidRDefault="00166068" w:rsidP="007D22B0">
            <w:pPr>
              <w:rPr>
                <w:rFonts w:ascii="Calibri" w:hAnsi="Calibri"/>
                <w:sz w:val="18"/>
                <w:szCs w:val="18"/>
                <w:lang w:val="fr-FR"/>
              </w:rPr>
            </w:pPr>
          </w:p>
        </w:tc>
        <w:tc>
          <w:tcPr>
            <w:tcW w:w="1535" w:type="dxa"/>
          </w:tcPr>
          <w:p w14:paraId="553069BB" w14:textId="77777777" w:rsidR="00166068" w:rsidRPr="00285BCB" w:rsidRDefault="00166068" w:rsidP="007D22B0">
            <w:pPr>
              <w:rPr>
                <w:rFonts w:ascii="Calibri" w:hAnsi="Calibri"/>
                <w:sz w:val="18"/>
                <w:szCs w:val="18"/>
                <w:lang w:val="fr-FR"/>
              </w:rPr>
            </w:pPr>
          </w:p>
        </w:tc>
        <w:tc>
          <w:tcPr>
            <w:tcW w:w="1440" w:type="dxa"/>
          </w:tcPr>
          <w:p w14:paraId="3D5513C2" w14:textId="77777777" w:rsidR="00166068" w:rsidRPr="00285BCB" w:rsidRDefault="00166068" w:rsidP="007D22B0">
            <w:pPr>
              <w:rPr>
                <w:rFonts w:ascii="Calibri" w:hAnsi="Calibri"/>
                <w:sz w:val="18"/>
                <w:szCs w:val="18"/>
                <w:lang w:val="fr-FR"/>
              </w:rPr>
            </w:pPr>
          </w:p>
        </w:tc>
        <w:tc>
          <w:tcPr>
            <w:tcW w:w="1535" w:type="dxa"/>
          </w:tcPr>
          <w:p w14:paraId="03E3D7BE" w14:textId="77777777" w:rsidR="00166068" w:rsidRPr="00285BCB" w:rsidRDefault="00166068" w:rsidP="007D22B0">
            <w:pPr>
              <w:rPr>
                <w:rFonts w:ascii="Calibri" w:hAnsi="Calibri"/>
                <w:sz w:val="18"/>
                <w:szCs w:val="18"/>
                <w:lang w:val="fr-FR"/>
              </w:rPr>
            </w:pPr>
          </w:p>
        </w:tc>
      </w:tr>
      <w:tr w:rsidR="00166068" w:rsidRPr="00166068" w14:paraId="67F35C83" w14:textId="77777777" w:rsidTr="007D22B0">
        <w:tc>
          <w:tcPr>
            <w:tcW w:w="3705" w:type="dxa"/>
            <w:shd w:val="clear" w:color="auto" w:fill="F2F2F2" w:themeFill="background1" w:themeFillShade="F2"/>
          </w:tcPr>
          <w:p w14:paraId="3F61AC05" w14:textId="08EF39D5" w:rsidR="00166068" w:rsidRPr="00285BCB" w:rsidRDefault="0016606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Est-ce que le marché local de main d’œuvre non-qualifié va soutenir le projet sans un impact négatif sur les autres moyens de subsistance ? (y compris les bénéficiaires)</w:t>
            </w:r>
          </w:p>
        </w:tc>
        <w:tc>
          <w:tcPr>
            <w:tcW w:w="1710" w:type="dxa"/>
          </w:tcPr>
          <w:p w14:paraId="21112026" w14:textId="77777777" w:rsidR="00166068" w:rsidRPr="00285BCB" w:rsidRDefault="00166068" w:rsidP="007D22B0">
            <w:pPr>
              <w:rPr>
                <w:rFonts w:ascii="Calibri" w:hAnsi="Calibri"/>
                <w:sz w:val="18"/>
                <w:szCs w:val="18"/>
                <w:lang w:val="fr-FR"/>
              </w:rPr>
            </w:pPr>
          </w:p>
        </w:tc>
        <w:tc>
          <w:tcPr>
            <w:tcW w:w="1535" w:type="dxa"/>
          </w:tcPr>
          <w:p w14:paraId="290B0D99" w14:textId="77777777" w:rsidR="00166068" w:rsidRPr="00285BCB" w:rsidRDefault="00166068" w:rsidP="007D22B0">
            <w:pPr>
              <w:rPr>
                <w:rFonts w:ascii="Calibri" w:hAnsi="Calibri"/>
                <w:sz w:val="18"/>
                <w:szCs w:val="18"/>
                <w:lang w:val="fr-FR"/>
              </w:rPr>
            </w:pPr>
          </w:p>
        </w:tc>
        <w:tc>
          <w:tcPr>
            <w:tcW w:w="1440" w:type="dxa"/>
          </w:tcPr>
          <w:p w14:paraId="28157E7A" w14:textId="77777777" w:rsidR="00166068" w:rsidRPr="00285BCB" w:rsidRDefault="00166068" w:rsidP="007D22B0">
            <w:pPr>
              <w:rPr>
                <w:rFonts w:ascii="Calibri" w:hAnsi="Calibri"/>
                <w:sz w:val="18"/>
                <w:szCs w:val="18"/>
                <w:lang w:val="fr-FR"/>
              </w:rPr>
            </w:pPr>
          </w:p>
        </w:tc>
        <w:tc>
          <w:tcPr>
            <w:tcW w:w="1535" w:type="dxa"/>
          </w:tcPr>
          <w:p w14:paraId="5BA1C444" w14:textId="77777777" w:rsidR="00166068" w:rsidRPr="00285BCB" w:rsidRDefault="00166068" w:rsidP="007D22B0">
            <w:pPr>
              <w:rPr>
                <w:rFonts w:ascii="Calibri" w:hAnsi="Calibri"/>
                <w:sz w:val="18"/>
                <w:szCs w:val="18"/>
                <w:lang w:val="fr-FR"/>
              </w:rPr>
            </w:pPr>
          </w:p>
        </w:tc>
      </w:tr>
      <w:tr w:rsidR="00166068" w:rsidRPr="00835107" w14:paraId="0B54A1CF" w14:textId="77777777" w:rsidTr="007D22B0">
        <w:trPr>
          <w:trHeight w:val="648"/>
        </w:trPr>
        <w:tc>
          <w:tcPr>
            <w:tcW w:w="3705" w:type="dxa"/>
            <w:shd w:val="clear" w:color="auto" w:fill="F2F2F2" w:themeFill="background1" w:themeFillShade="F2"/>
          </w:tcPr>
          <w:p w14:paraId="7E30F86F" w14:textId="4D00C7EE" w:rsidR="00166068" w:rsidRPr="00285BCB" w:rsidRDefault="0016606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Des actions sont-elles nécessaire pour renforcer la capacité de la main d’œuvre non-qualifié ? </w:t>
            </w:r>
          </w:p>
        </w:tc>
        <w:tc>
          <w:tcPr>
            <w:tcW w:w="1710" w:type="dxa"/>
          </w:tcPr>
          <w:p w14:paraId="37B7BB47" w14:textId="77777777" w:rsidR="00166068" w:rsidRPr="00285BCB" w:rsidRDefault="00166068" w:rsidP="007D22B0">
            <w:pPr>
              <w:rPr>
                <w:rFonts w:ascii="Calibri" w:hAnsi="Calibri"/>
                <w:sz w:val="18"/>
                <w:szCs w:val="18"/>
                <w:lang w:val="fr-FR"/>
              </w:rPr>
            </w:pPr>
          </w:p>
        </w:tc>
        <w:tc>
          <w:tcPr>
            <w:tcW w:w="1535" w:type="dxa"/>
          </w:tcPr>
          <w:p w14:paraId="1E985D80" w14:textId="77777777" w:rsidR="00166068" w:rsidRPr="00285BCB" w:rsidRDefault="00166068" w:rsidP="007D22B0">
            <w:pPr>
              <w:rPr>
                <w:rFonts w:ascii="Calibri" w:hAnsi="Calibri"/>
                <w:sz w:val="18"/>
                <w:szCs w:val="18"/>
                <w:lang w:val="fr-FR"/>
              </w:rPr>
            </w:pPr>
          </w:p>
        </w:tc>
        <w:tc>
          <w:tcPr>
            <w:tcW w:w="1440" w:type="dxa"/>
          </w:tcPr>
          <w:p w14:paraId="5647AEA5" w14:textId="77777777" w:rsidR="00166068" w:rsidRPr="00285BCB" w:rsidRDefault="00166068" w:rsidP="007D22B0">
            <w:pPr>
              <w:rPr>
                <w:rFonts w:ascii="Calibri" w:hAnsi="Calibri"/>
                <w:sz w:val="18"/>
                <w:szCs w:val="18"/>
                <w:lang w:val="fr-FR"/>
              </w:rPr>
            </w:pPr>
          </w:p>
        </w:tc>
        <w:tc>
          <w:tcPr>
            <w:tcW w:w="1535" w:type="dxa"/>
          </w:tcPr>
          <w:p w14:paraId="1703E428" w14:textId="77777777" w:rsidR="00166068" w:rsidRPr="00285BCB" w:rsidRDefault="00166068" w:rsidP="007D22B0">
            <w:pPr>
              <w:rPr>
                <w:rFonts w:ascii="Calibri" w:hAnsi="Calibri"/>
                <w:sz w:val="18"/>
                <w:szCs w:val="18"/>
                <w:lang w:val="fr-FR"/>
              </w:rPr>
            </w:pPr>
          </w:p>
        </w:tc>
      </w:tr>
      <w:tr w:rsidR="00166068" w:rsidRPr="00835107" w14:paraId="7858A1C8" w14:textId="77777777" w:rsidTr="007D22B0">
        <w:trPr>
          <w:trHeight w:val="648"/>
        </w:trPr>
        <w:tc>
          <w:tcPr>
            <w:tcW w:w="3705" w:type="dxa"/>
            <w:shd w:val="clear" w:color="auto" w:fill="F2F2F2" w:themeFill="background1" w:themeFillShade="F2"/>
          </w:tcPr>
          <w:p w14:paraId="48D03C6B" w14:textId="560D2A97" w:rsidR="00166068" w:rsidRPr="00285BCB"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lastRenderedPageBreak/>
              <w:t xml:space="preserve">Est-ce que les bénéficiaires pourraient contribuer leur main d’œuvre au processus de construction sans un impact considérable sur le ménage ?  </w:t>
            </w:r>
            <w:r w:rsidR="00166068">
              <w:rPr>
                <w:rFonts w:ascii="Calibri" w:hAnsi="Calibri"/>
                <w:sz w:val="18"/>
                <w:szCs w:val="18"/>
                <w:lang w:val="fr-FR"/>
              </w:rPr>
              <w:t xml:space="preserve"> </w:t>
            </w:r>
          </w:p>
        </w:tc>
        <w:tc>
          <w:tcPr>
            <w:tcW w:w="1710" w:type="dxa"/>
          </w:tcPr>
          <w:p w14:paraId="77AAB3E1" w14:textId="77777777" w:rsidR="00166068" w:rsidRPr="00285BCB" w:rsidRDefault="00166068" w:rsidP="007D22B0">
            <w:pPr>
              <w:rPr>
                <w:rFonts w:ascii="Calibri" w:hAnsi="Calibri"/>
                <w:sz w:val="18"/>
                <w:szCs w:val="18"/>
                <w:lang w:val="fr-FR"/>
              </w:rPr>
            </w:pPr>
          </w:p>
        </w:tc>
        <w:tc>
          <w:tcPr>
            <w:tcW w:w="1535" w:type="dxa"/>
          </w:tcPr>
          <w:p w14:paraId="6AC3A4DD" w14:textId="77777777" w:rsidR="00166068" w:rsidRPr="00285BCB" w:rsidRDefault="00166068" w:rsidP="007D22B0">
            <w:pPr>
              <w:rPr>
                <w:rFonts w:ascii="Calibri" w:hAnsi="Calibri"/>
                <w:sz w:val="18"/>
                <w:szCs w:val="18"/>
                <w:lang w:val="fr-FR"/>
              </w:rPr>
            </w:pPr>
          </w:p>
        </w:tc>
        <w:tc>
          <w:tcPr>
            <w:tcW w:w="1440" w:type="dxa"/>
          </w:tcPr>
          <w:p w14:paraId="6E98A24D" w14:textId="77777777" w:rsidR="00166068" w:rsidRPr="00285BCB" w:rsidRDefault="00166068" w:rsidP="007D22B0">
            <w:pPr>
              <w:rPr>
                <w:rFonts w:ascii="Calibri" w:hAnsi="Calibri"/>
                <w:sz w:val="18"/>
                <w:szCs w:val="18"/>
                <w:lang w:val="fr-FR"/>
              </w:rPr>
            </w:pPr>
          </w:p>
        </w:tc>
        <w:tc>
          <w:tcPr>
            <w:tcW w:w="1535" w:type="dxa"/>
          </w:tcPr>
          <w:p w14:paraId="70975304" w14:textId="77777777" w:rsidR="00166068" w:rsidRPr="00285BCB" w:rsidRDefault="00166068" w:rsidP="007D22B0">
            <w:pPr>
              <w:rPr>
                <w:rFonts w:ascii="Calibri" w:hAnsi="Calibri"/>
                <w:sz w:val="18"/>
                <w:szCs w:val="18"/>
                <w:lang w:val="fr-FR"/>
              </w:rPr>
            </w:pPr>
          </w:p>
        </w:tc>
      </w:tr>
      <w:tr w:rsidR="00166068" w:rsidRPr="00835107" w14:paraId="3D3C837F" w14:textId="77777777" w:rsidTr="007D22B0">
        <w:trPr>
          <w:trHeight w:val="648"/>
        </w:trPr>
        <w:tc>
          <w:tcPr>
            <w:tcW w:w="3705" w:type="dxa"/>
            <w:shd w:val="clear" w:color="auto" w:fill="F2F2F2" w:themeFill="background1" w:themeFillShade="F2"/>
          </w:tcPr>
          <w:p w14:paraId="7B43740F" w14:textId="1B2A9769" w:rsidR="00166068"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Est-ce que le taux journalier local de main d’œuvre qualifié et non-qualifié permet aux bénéficiaires de répondre aux besoins essentiels ? </w:t>
            </w:r>
          </w:p>
        </w:tc>
        <w:tc>
          <w:tcPr>
            <w:tcW w:w="1710" w:type="dxa"/>
          </w:tcPr>
          <w:p w14:paraId="65C84DC5" w14:textId="77777777" w:rsidR="00166068" w:rsidRPr="00285BCB" w:rsidRDefault="00166068" w:rsidP="007D22B0">
            <w:pPr>
              <w:rPr>
                <w:rFonts w:ascii="Calibri" w:hAnsi="Calibri"/>
                <w:sz w:val="18"/>
                <w:szCs w:val="18"/>
                <w:lang w:val="fr-FR"/>
              </w:rPr>
            </w:pPr>
          </w:p>
        </w:tc>
        <w:tc>
          <w:tcPr>
            <w:tcW w:w="1535" w:type="dxa"/>
          </w:tcPr>
          <w:p w14:paraId="505C752D" w14:textId="77777777" w:rsidR="00166068" w:rsidRPr="00285BCB" w:rsidRDefault="00166068" w:rsidP="007D22B0">
            <w:pPr>
              <w:rPr>
                <w:rFonts w:ascii="Calibri" w:hAnsi="Calibri"/>
                <w:sz w:val="18"/>
                <w:szCs w:val="18"/>
                <w:lang w:val="fr-FR"/>
              </w:rPr>
            </w:pPr>
          </w:p>
        </w:tc>
        <w:tc>
          <w:tcPr>
            <w:tcW w:w="1440" w:type="dxa"/>
          </w:tcPr>
          <w:p w14:paraId="06082DCC" w14:textId="77777777" w:rsidR="00166068" w:rsidRPr="00285BCB" w:rsidRDefault="00166068" w:rsidP="007D22B0">
            <w:pPr>
              <w:rPr>
                <w:rFonts w:ascii="Calibri" w:hAnsi="Calibri"/>
                <w:sz w:val="18"/>
                <w:szCs w:val="18"/>
                <w:lang w:val="fr-FR"/>
              </w:rPr>
            </w:pPr>
          </w:p>
        </w:tc>
        <w:tc>
          <w:tcPr>
            <w:tcW w:w="1535" w:type="dxa"/>
          </w:tcPr>
          <w:p w14:paraId="02D1948C" w14:textId="77777777" w:rsidR="00166068" w:rsidRPr="00285BCB" w:rsidRDefault="00166068" w:rsidP="007D22B0">
            <w:pPr>
              <w:rPr>
                <w:rFonts w:ascii="Calibri" w:hAnsi="Calibri"/>
                <w:sz w:val="18"/>
                <w:szCs w:val="18"/>
                <w:lang w:val="fr-FR"/>
              </w:rPr>
            </w:pPr>
          </w:p>
        </w:tc>
      </w:tr>
      <w:tr w:rsidR="00166068" w:rsidRPr="00835107" w14:paraId="3EC31C2B" w14:textId="77777777" w:rsidTr="007D22B0">
        <w:tc>
          <w:tcPr>
            <w:tcW w:w="3705" w:type="dxa"/>
            <w:shd w:val="clear" w:color="auto" w:fill="F2F2F2" w:themeFill="background1" w:themeFillShade="F2"/>
          </w:tcPr>
          <w:p w14:paraId="558D614D" w14:textId="5B7B20C6" w:rsidR="00166068" w:rsidRPr="007D22B0"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Quels lois ou règles faut-il considérer concernant la main d’œuvre/le travail ? </w:t>
            </w:r>
          </w:p>
        </w:tc>
        <w:tc>
          <w:tcPr>
            <w:tcW w:w="1710" w:type="dxa"/>
          </w:tcPr>
          <w:p w14:paraId="2BDAA05D" w14:textId="77777777" w:rsidR="00166068" w:rsidRPr="00285BCB" w:rsidRDefault="00166068" w:rsidP="007D22B0">
            <w:pPr>
              <w:rPr>
                <w:rFonts w:ascii="Calibri" w:hAnsi="Calibri"/>
                <w:sz w:val="18"/>
                <w:szCs w:val="18"/>
                <w:lang w:val="fr-FR"/>
              </w:rPr>
            </w:pPr>
          </w:p>
        </w:tc>
        <w:tc>
          <w:tcPr>
            <w:tcW w:w="1535" w:type="dxa"/>
          </w:tcPr>
          <w:p w14:paraId="7D46DE02" w14:textId="77777777" w:rsidR="00166068" w:rsidRPr="00285BCB" w:rsidRDefault="00166068" w:rsidP="007D22B0">
            <w:pPr>
              <w:rPr>
                <w:rFonts w:ascii="Calibri" w:hAnsi="Calibri"/>
                <w:sz w:val="18"/>
                <w:szCs w:val="18"/>
                <w:lang w:val="fr-FR"/>
              </w:rPr>
            </w:pPr>
          </w:p>
        </w:tc>
        <w:tc>
          <w:tcPr>
            <w:tcW w:w="1440" w:type="dxa"/>
          </w:tcPr>
          <w:p w14:paraId="22BFE4D8" w14:textId="77777777" w:rsidR="00166068" w:rsidRPr="00285BCB" w:rsidRDefault="00166068" w:rsidP="007D22B0">
            <w:pPr>
              <w:rPr>
                <w:rFonts w:ascii="Calibri" w:hAnsi="Calibri"/>
                <w:sz w:val="18"/>
                <w:szCs w:val="18"/>
                <w:lang w:val="fr-FR"/>
              </w:rPr>
            </w:pPr>
          </w:p>
        </w:tc>
        <w:tc>
          <w:tcPr>
            <w:tcW w:w="1535" w:type="dxa"/>
          </w:tcPr>
          <w:p w14:paraId="36BAFE86" w14:textId="77777777" w:rsidR="00166068" w:rsidRPr="00285BCB" w:rsidRDefault="00166068" w:rsidP="007D22B0">
            <w:pPr>
              <w:rPr>
                <w:rFonts w:ascii="Calibri" w:hAnsi="Calibri"/>
                <w:sz w:val="18"/>
                <w:szCs w:val="18"/>
                <w:lang w:val="fr-FR"/>
              </w:rPr>
            </w:pPr>
          </w:p>
        </w:tc>
      </w:tr>
      <w:tr w:rsidR="007D22B0" w:rsidRPr="00835107" w14:paraId="18304C94" w14:textId="77777777" w:rsidTr="007D22B0">
        <w:tc>
          <w:tcPr>
            <w:tcW w:w="3705" w:type="dxa"/>
            <w:shd w:val="clear" w:color="auto" w:fill="F2F2F2" w:themeFill="background1" w:themeFillShade="F2"/>
          </w:tcPr>
          <w:p w14:paraId="3D6769D3" w14:textId="20148E52" w:rsidR="007D22B0"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Quels d’autre projets </w:t>
            </w:r>
            <w:proofErr w:type="spellStart"/>
            <w:r>
              <w:rPr>
                <w:rFonts w:ascii="Calibri" w:hAnsi="Calibri"/>
                <w:sz w:val="18"/>
                <w:szCs w:val="18"/>
                <w:lang w:val="fr-FR"/>
              </w:rPr>
              <w:t>ONGs</w:t>
            </w:r>
            <w:proofErr w:type="spellEnd"/>
            <w:r>
              <w:rPr>
                <w:rFonts w:ascii="Calibri" w:hAnsi="Calibri"/>
                <w:sz w:val="18"/>
                <w:szCs w:val="18"/>
                <w:lang w:val="fr-FR"/>
              </w:rPr>
              <w:t xml:space="preserve">/agences UN pourraient avoir un impact sur la disponibilité de la main d’œuvre pendant la période prévu ? </w:t>
            </w:r>
          </w:p>
        </w:tc>
        <w:tc>
          <w:tcPr>
            <w:tcW w:w="1710" w:type="dxa"/>
          </w:tcPr>
          <w:p w14:paraId="4353A50F" w14:textId="77777777" w:rsidR="007D22B0" w:rsidRPr="00285BCB" w:rsidRDefault="007D22B0" w:rsidP="007D22B0">
            <w:pPr>
              <w:rPr>
                <w:rFonts w:ascii="Calibri" w:hAnsi="Calibri"/>
                <w:sz w:val="18"/>
                <w:szCs w:val="18"/>
                <w:lang w:val="fr-FR"/>
              </w:rPr>
            </w:pPr>
          </w:p>
        </w:tc>
        <w:tc>
          <w:tcPr>
            <w:tcW w:w="1535" w:type="dxa"/>
          </w:tcPr>
          <w:p w14:paraId="7AF00F61" w14:textId="77777777" w:rsidR="007D22B0" w:rsidRPr="00285BCB" w:rsidRDefault="007D22B0" w:rsidP="007D22B0">
            <w:pPr>
              <w:rPr>
                <w:rFonts w:ascii="Calibri" w:hAnsi="Calibri"/>
                <w:sz w:val="18"/>
                <w:szCs w:val="18"/>
                <w:lang w:val="fr-FR"/>
              </w:rPr>
            </w:pPr>
          </w:p>
        </w:tc>
        <w:tc>
          <w:tcPr>
            <w:tcW w:w="1440" w:type="dxa"/>
          </w:tcPr>
          <w:p w14:paraId="668B01C2" w14:textId="77777777" w:rsidR="007D22B0" w:rsidRPr="00285BCB" w:rsidRDefault="007D22B0" w:rsidP="007D22B0">
            <w:pPr>
              <w:rPr>
                <w:rFonts w:ascii="Calibri" w:hAnsi="Calibri"/>
                <w:sz w:val="18"/>
                <w:szCs w:val="18"/>
                <w:lang w:val="fr-FR"/>
              </w:rPr>
            </w:pPr>
          </w:p>
        </w:tc>
        <w:tc>
          <w:tcPr>
            <w:tcW w:w="1535" w:type="dxa"/>
          </w:tcPr>
          <w:p w14:paraId="7DCF63B0" w14:textId="77777777" w:rsidR="007D22B0" w:rsidRPr="00285BCB" w:rsidRDefault="007D22B0" w:rsidP="007D22B0">
            <w:pPr>
              <w:rPr>
                <w:rFonts w:ascii="Calibri" w:hAnsi="Calibri"/>
                <w:sz w:val="18"/>
                <w:szCs w:val="18"/>
                <w:lang w:val="fr-FR"/>
              </w:rPr>
            </w:pPr>
          </w:p>
        </w:tc>
      </w:tr>
      <w:tr w:rsidR="00166068" w:rsidRPr="00835107" w14:paraId="6B504708" w14:textId="77777777" w:rsidTr="007D22B0">
        <w:tc>
          <w:tcPr>
            <w:tcW w:w="3705" w:type="dxa"/>
            <w:shd w:val="clear" w:color="auto" w:fill="F2F2F2" w:themeFill="background1" w:themeFillShade="F2"/>
          </w:tcPr>
          <w:p w14:paraId="5E1C6E05" w14:textId="3E4814F4" w:rsidR="007D22B0" w:rsidRPr="00285BCB" w:rsidRDefault="007D22B0"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 xml:space="preserve">Des informations additionnelles sont-elles nécessaires ? </w:t>
            </w:r>
            <w:r w:rsidR="00802887">
              <w:rPr>
                <w:rFonts w:ascii="Calibri" w:hAnsi="Calibri"/>
                <w:sz w:val="18"/>
                <w:szCs w:val="18"/>
                <w:lang w:val="fr-FR"/>
              </w:rPr>
              <w:t xml:space="preserve">Quels sont les </w:t>
            </w:r>
            <w:r w:rsidR="00802887" w:rsidRPr="00285BCB">
              <w:rPr>
                <w:rFonts w:ascii="Calibri" w:hAnsi="Calibri"/>
                <w:sz w:val="18"/>
                <w:szCs w:val="18"/>
                <w:lang w:val="fr-FR"/>
              </w:rPr>
              <w:t xml:space="preserve"> éléments </w:t>
            </w:r>
            <w:r w:rsidR="00802887">
              <w:rPr>
                <w:rFonts w:ascii="Calibri" w:hAnsi="Calibri"/>
                <w:sz w:val="18"/>
                <w:szCs w:val="18"/>
                <w:lang w:val="fr-FR"/>
              </w:rPr>
              <w:t xml:space="preserve">qui </w:t>
            </w:r>
            <w:r w:rsidR="00802887" w:rsidRPr="00285BCB">
              <w:rPr>
                <w:rFonts w:ascii="Calibri" w:hAnsi="Calibri"/>
                <w:sz w:val="18"/>
                <w:szCs w:val="18"/>
                <w:lang w:val="fr-FR"/>
              </w:rPr>
              <w:t>doivent être vérifiés</w:t>
            </w:r>
            <w:r w:rsidR="00802887">
              <w:rPr>
                <w:rFonts w:ascii="Calibri" w:hAnsi="Calibri"/>
                <w:sz w:val="18"/>
                <w:szCs w:val="18"/>
                <w:lang w:val="fr-FR"/>
              </w:rPr>
              <w:t>?</w:t>
            </w:r>
          </w:p>
        </w:tc>
        <w:tc>
          <w:tcPr>
            <w:tcW w:w="1710" w:type="dxa"/>
          </w:tcPr>
          <w:p w14:paraId="03B58BD7" w14:textId="77777777" w:rsidR="00166068" w:rsidRPr="00285BCB" w:rsidRDefault="00166068" w:rsidP="007D22B0">
            <w:pPr>
              <w:rPr>
                <w:rFonts w:ascii="Calibri" w:hAnsi="Calibri"/>
                <w:sz w:val="18"/>
                <w:szCs w:val="18"/>
                <w:lang w:val="fr-FR"/>
              </w:rPr>
            </w:pPr>
          </w:p>
        </w:tc>
        <w:tc>
          <w:tcPr>
            <w:tcW w:w="1535" w:type="dxa"/>
          </w:tcPr>
          <w:p w14:paraId="66C2584C" w14:textId="77777777" w:rsidR="00166068" w:rsidRPr="00285BCB" w:rsidRDefault="00166068" w:rsidP="007D22B0">
            <w:pPr>
              <w:rPr>
                <w:rFonts w:ascii="Calibri" w:hAnsi="Calibri"/>
                <w:sz w:val="18"/>
                <w:szCs w:val="18"/>
                <w:lang w:val="fr-FR"/>
              </w:rPr>
            </w:pPr>
          </w:p>
        </w:tc>
        <w:tc>
          <w:tcPr>
            <w:tcW w:w="1440" w:type="dxa"/>
          </w:tcPr>
          <w:p w14:paraId="48C2475B" w14:textId="77777777" w:rsidR="00166068" w:rsidRPr="00285BCB" w:rsidRDefault="00166068" w:rsidP="007D22B0">
            <w:pPr>
              <w:rPr>
                <w:rFonts w:ascii="Calibri" w:hAnsi="Calibri"/>
                <w:sz w:val="18"/>
                <w:szCs w:val="18"/>
                <w:lang w:val="fr-FR"/>
              </w:rPr>
            </w:pPr>
          </w:p>
        </w:tc>
        <w:tc>
          <w:tcPr>
            <w:tcW w:w="1535" w:type="dxa"/>
          </w:tcPr>
          <w:p w14:paraId="60384F8A" w14:textId="77777777" w:rsidR="00166068" w:rsidRPr="00285BCB" w:rsidRDefault="00166068" w:rsidP="007D22B0">
            <w:pPr>
              <w:rPr>
                <w:rFonts w:ascii="Calibri" w:hAnsi="Calibri"/>
                <w:sz w:val="18"/>
                <w:szCs w:val="18"/>
                <w:lang w:val="fr-FR"/>
              </w:rPr>
            </w:pPr>
          </w:p>
        </w:tc>
      </w:tr>
    </w:tbl>
    <w:p w14:paraId="4B0A1A9B" w14:textId="77777777" w:rsidR="00646AE0" w:rsidRDefault="00646AE0" w:rsidP="00646AE0">
      <w:pPr>
        <w:pStyle w:val="ListParagraph"/>
        <w:spacing w:before="240" w:after="120"/>
        <w:ind w:left="284"/>
        <w:contextualSpacing w:val="0"/>
        <w:rPr>
          <w:rFonts w:ascii="Calibri" w:hAnsi="Calibri"/>
          <w:b/>
          <w:sz w:val="22"/>
          <w:szCs w:val="20"/>
          <w:lang w:val="fr-FR"/>
        </w:rPr>
      </w:pPr>
    </w:p>
    <w:p w14:paraId="7C7EA9CF" w14:textId="77777777" w:rsidR="00A47CD8" w:rsidRDefault="00A47CD8">
      <w:pPr>
        <w:rPr>
          <w:rFonts w:ascii="Calibri" w:hAnsi="Calibri"/>
          <w:b/>
          <w:sz w:val="26"/>
          <w:szCs w:val="26"/>
          <w:lang w:val="fr-FR"/>
        </w:rPr>
      </w:pPr>
      <w:r>
        <w:rPr>
          <w:rFonts w:ascii="Calibri" w:hAnsi="Calibri"/>
          <w:b/>
          <w:sz w:val="26"/>
          <w:szCs w:val="26"/>
          <w:lang w:val="fr-FR"/>
        </w:rPr>
        <w:br w:type="page"/>
      </w:r>
    </w:p>
    <w:p w14:paraId="66DA3C8C" w14:textId="15759587" w:rsidR="00B3431D" w:rsidRPr="007D22B0" w:rsidRDefault="00B3431D" w:rsidP="0029110A">
      <w:pPr>
        <w:pStyle w:val="ListParagraph"/>
        <w:numPr>
          <w:ilvl w:val="0"/>
          <w:numId w:val="8"/>
        </w:numPr>
        <w:spacing w:before="240" w:after="120"/>
        <w:ind w:left="284" w:hanging="284"/>
        <w:contextualSpacing w:val="0"/>
        <w:rPr>
          <w:rFonts w:ascii="Calibri" w:hAnsi="Calibri"/>
          <w:b/>
          <w:sz w:val="26"/>
          <w:szCs w:val="26"/>
          <w:lang w:val="fr-FR"/>
        </w:rPr>
      </w:pPr>
      <w:r w:rsidRPr="007D22B0">
        <w:rPr>
          <w:rFonts w:ascii="Calibri" w:hAnsi="Calibri"/>
          <w:b/>
          <w:sz w:val="26"/>
          <w:szCs w:val="26"/>
          <w:lang w:val="fr-FR"/>
        </w:rPr>
        <w:lastRenderedPageBreak/>
        <w:t xml:space="preserve">Disponibilité et capacité des </w:t>
      </w:r>
      <w:proofErr w:type="gramStart"/>
      <w:r w:rsidR="008E4D82" w:rsidRPr="007D22B0">
        <w:rPr>
          <w:rFonts w:ascii="Calibri" w:hAnsi="Calibri"/>
          <w:b/>
          <w:sz w:val="26"/>
          <w:szCs w:val="26"/>
          <w:lang w:val="fr-FR"/>
        </w:rPr>
        <w:t>différentes</w:t>
      </w:r>
      <w:proofErr w:type="gramEnd"/>
      <w:r w:rsidRPr="007D22B0">
        <w:rPr>
          <w:rFonts w:ascii="Calibri" w:hAnsi="Calibri"/>
          <w:b/>
          <w:sz w:val="26"/>
          <w:szCs w:val="26"/>
          <w:lang w:val="fr-FR"/>
        </w:rPr>
        <w:t xml:space="preserve"> </w:t>
      </w:r>
      <w:r w:rsidR="004D316F">
        <w:rPr>
          <w:rFonts w:ascii="Calibri" w:hAnsi="Calibri"/>
          <w:b/>
          <w:sz w:val="26"/>
          <w:szCs w:val="26"/>
          <w:lang w:val="fr-FR"/>
        </w:rPr>
        <w:t>mécanismes</w:t>
      </w:r>
      <w:r w:rsidRPr="007D22B0">
        <w:rPr>
          <w:rFonts w:ascii="Calibri" w:hAnsi="Calibri"/>
          <w:b/>
          <w:sz w:val="26"/>
          <w:szCs w:val="26"/>
          <w:lang w:val="fr-FR"/>
        </w:rPr>
        <w:t xml:space="preserve"> de distribution</w:t>
      </w:r>
      <w:r w:rsidR="00802887">
        <w:rPr>
          <w:rFonts w:ascii="Calibri" w:hAnsi="Calibri"/>
          <w:b/>
          <w:sz w:val="26"/>
          <w:szCs w:val="26"/>
          <w:lang w:val="fr-FR"/>
        </w:rPr>
        <w:t xml:space="preserve"> : </w:t>
      </w:r>
    </w:p>
    <w:p w14:paraId="07FAA3B0" w14:textId="77777777" w:rsidR="00B3431D" w:rsidRPr="00285BCB" w:rsidRDefault="00B3431D" w:rsidP="00B4652A">
      <w:pPr>
        <w:shd w:val="clear" w:color="auto" w:fill="F2DBDB" w:themeFill="accent2" w:themeFillTint="33"/>
        <w:spacing w:before="240" w:after="120"/>
        <w:rPr>
          <w:rFonts w:ascii="Calibri" w:hAnsi="Calibri"/>
          <w:sz w:val="22"/>
          <w:szCs w:val="20"/>
          <w:u w:val="single"/>
          <w:lang w:val="fr-FR"/>
        </w:rPr>
      </w:pPr>
      <w:r w:rsidRPr="00285BCB">
        <w:rPr>
          <w:rFonts w:ascii="Calibri" w:hAnsi="Calibri"/>
          <w:sz w:val="22"/>
          <w:szCs w:val="20"/>
          <w:u w:val="single"/>
          <w:lang w:val="fr-FR"/>
        </w:rPr>
        <w:t xml:space="preserve">Objectifs : </w:t>
      </w:r>
    </w:p>
    <w:p w14:paraId="0F710AE2" w14:textId="6E58B465" w:rsidR="00944CD2" w:rsidRDefault="00944CD2"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Identifier  les options de distribution d’argent disponibles localement, ainsi que les fournisseurs de services financiers proposant ces options</w:t>
      </w:r>
      <w:r w:rsidR="00802887">
        <w:rPr>
          <w:rFonts w:ascii="Calibri" w:hAnsi="Calibri"/>
          <w:sz w:val="22"/>
          <w:szCs w:val="20"/>
          <w:lang w:val="fr-FR"/>
        </w:rPr>
        <w:t xml:space="preserve"> ; </w:t>
      </w:r>
    </w:p>
    <w:p w14:paraId="17D832B8" w14:textId="6B2D9C6B" w:rsidR="00944CD2" w:rsidRDefault="00944CD2"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 xml:space="preserve">Evaluer l’accès </w:t>
      </w:r>
      <w:r w:rsidR="007F157A">
        <w:rPr>
          <w:rFonts w:ascii="Calibri" w:hAnsi="Calibri"/>
          <w:sz w:val="22"/>
          <w:szCs w:val="20"/>
          <w:lang w:val="fr-FR"/>
        </w:rPr>
        <w:t>à</w:t>
      </w:r>
      <w:r>
        <w:rPr>
          <w:rFonts w:ascii="Calibri" w:hAnsi="Calibri"/>
          <w:sz w:val="22"/>
          <w:szCs w:val="20"/>
          <w:lang w:val="fr-FR"/>
        </w:rPr>
        <w:t xml:space="preserve"> ces options pour les </w:t>
      </w:r>
      <w:proofErr w:type="spellStart"/>
      <w:r>
        <w:rPr>
          <w:rFonts w:ascii="Calibri" w:hAnsi="Calibri"/>
          <w:sz w:val="22"/>
          <w:szCs w:val="20"/>
          <w:lang w:val="fr-FR"/>
        </w:rPr>
        <w:t>PoCs</w:t>
      </w:r>
      <w:proofErr w:type="spellEnd"/>
      <w:r>
        <w:rPr>
          <w:rFonts w:ascii="Calibri" w:hAnsi="Calibri"/>
          <w:sz w:val="22"/>
          <w:szCs w:val="20"/>
          <w:lang w:val="fr-FR"/>
        </w:rPr>
        <w:t>, les avantages et inconvénients, leur cout et délai de mise en œuvre, et les formalités à remplir</w:t>
      </w:r>
      <w:r w:rsidR="00802887">
        <w:rPr>
          <w:rFonts w:ascii="Calibri" w:hAnsi="Calibri"/>
          <w:sz w:val="22"/>
          <w:szCs w:val="20"/>
          <w:lang w:val="fr-FR"/>
        </w:rPr>
        <w:t> ;</w:t>
      </w:r>
    </w:p>
    <w:p w14:paraId="41A5FE6B" w14:textId="780D8CC1" w:rsidR="00944CD2" w:rsidRDefault="00944CD2"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Evaluer la capacité et la fiabilité des fournisseurs de services financiers à répondre aux besoins de l’opération</w:t>
      </w:r>
      <w:r w:rsidR="00802887">
        <w:rPr>
          <w:rFonts w:ascii="Calibri" w:hAnsi="Calibri"/>
          <w:sz w:val="22"/>
          <w:szCs w:val="20"/>
          <w:lang w:val="fr-FR"/>
        </w:rPr>
        <w:t> ;</w:t>
      </w:r>
    </w:p>
    <w:p w14:paraId="3851D878" w14:textId="6774D31A" w:rsidR="00944CD2" w:rsidRDefault="00944CD2"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Pr>
          <w:rFonts w:ascii="Calibri" w:hAnsi="Calibri"/>
          <w:sz w:val="22"/>
          <w:szCs w:val="20"/>
          <w:lang w:val="fr-FR"/>
        </w:rPr>
        <w:t>Evaluer les risques d’utilisation des différentes options</w:t>
      </w:r>
      <w:r w:rsidR="00802887">
        <w:rPr>
          <w:rFonts w:ascii="Calibri" w:hAnsi="Calibri"/>
          <w:sz w:val="22"/>
          <w:szCs w:val="20"/>
          <w:lang w:val="fr-FR"/>
        </w:rPr>
        <w:t> ;</w:t>
      </w:r>
    </w:p>
    <w:p w14:paraId="704C7C24" w14:textId="013FF148" w:rsidR="007F157A" w:rsidRPr="0011034F" w:rsidRDefault="00E722AA" w:rsidP="0029110A">
      <w:pPr>
        <w:pStyle w:val="ListParagraph"/>
        <w:numPr>
          <w:ilvl w:val="0"/>
          <w:numId w:val="10"/>
        </w:numPr>
        <w:shd w:val="clear" w:color="auto" w:fill="FFFFFF" w:themeFill="background1"/>
        <w:spacing w:before="120" w:after="120"/>
        <w:contextualSpacing w:val="0"/>
        <w:rPr>
          <w:rFonts w:ascii="Calibri" w:hAnsi="Calibri"/>
          <w:b/>
          <w:sz w:val="22"/>
          <w:szCs w:val="20"/>
          <w:u w:val="single"/>
          <w:lang w:val="fr-FR"/>
        </w:rPr>
      </w:pPr>
      <w:r w:rsidRPr="0011034F">
        <w:rPr>
          <w:rFonts w:ascii="Calibri" w:hAnsi="Calibri"/>
          <w:b/>
          <w:sz w:val="22"/>
          <w:szCs w:val="20"/>
          <w:u w:val="single"/>
          <w:lang w:val="fr-FR"/>
        </w:rPr>
        <w:t>Observations :</w:t>
      </w:r>
    </w:p>
    <w:p w14:paraId="06A59CDB" w14:textId="7CAEF66A" w:rsidR="00F63034" w:rsidRPr="007D22B0" w:rsidRDefault="00F63034" w:rsidP="00F63034">
      <w:pPr>
        <w:spacing w:after="120"/>
        <w:rPr>
          <w:rFonts w:ascii="Calibri" w:hAnsi="Calibri"/>
          <w:i/>
          <w:sz w:val="20"/>
          <w:szCs w:val="20"/>
          <w:lang w:val="fr-FR"/>
        </w:rPr>
      </w:pPr>
      <w:r w:rsidRPr="007D22B0">
        <w:rPr>
          <w:rFonts w:ascii="Calibri" w:hAnsi="Calibri"/>
          <w:i/>
          <w:sz w:val="20"/>
          <w:szCs w:val="20"/>
          <w:lang w:val="fr-FR"/>
        </w:rPr>
        <w:t>Faire ici une synthèse des réponses obtenues lors des entretiens. Dans la mesure du possible, tenter de fournir des éléments de réponses à chaque question. Selon les cas, indiquer les différences observées selon les localités et selon les catégories de populations (notamment en ce qui concerne les personnes à besoins spécifiques).</w:t>
      </w:r>
    </w:p>
    <w:p w14:paraId="410014B9" w14:textId="0C3175FC" w:rsidR="007F157A" w:rsidRPr="007F157A" w:rsidRDefault="005D0B9A" w:rsidP="007F157A">
      <w:pPr>
        <w:spacing w:before="240" w:after="120"/>
        <w:rPr>
          <w:rFonts w:ascii="Calibri" w:hAnsi="Calibri"/>
          <w:b/>
          <w:i/>
          <w:sz w:val="22"/>
          <w:szCs w:val="20"/>
          <w:u w:val="single"/>
          <w:lang w:val="fr-FR"/>
        </w:rPr>
      </w:pPr>
      <w:r>
        <w:rPr>
          <w:rFonts w:ascii="Calibri" w:hAnsi="Calibri"/>
          <w:b/>
          <w:i/>
          <w:sz w:val="22"/>
          <w:szCs w:val="20"/>
          <w:u w:val="single"/>
          <w:lang w:val="fr-FR"/>
        </w:rPr>
        <w:t>Cartographie</w:t>
      </w:r>
      <w:r w:rsidR="007F157A" w:rsidRPr="007F157A">
        <w:rPr>
          <w:rFonts w:ascii="Calibri" w:hAnsi="Calibri"/>
          <w:b/>
          <w:i/>
          <w:sz w:val="22"/>
          <w:szCs w:val="20"/>
          <w:u w:val="single"/>
          <w:lang w:val="fr-FR"/>
        </w:rPr>
        <w:t xml:space="preserve"> des </w:t>
      </w:r>
      <w:r w:rsidR="007F157A">
        <w:rPr>
          <w:rFonts w:ascii="Calibri" w:hAnsi="Calibri"/>
          <w:b/>
          <w:i/>
          <w:sz w:val="22"/>
          <w:szCs w:val="20"/>
          <w:u w:val="single"/>
          <w:lang w:val="fr-FR"/>
        </w:rPr>
        <w:t>mécanismes de distribution d’argent et operateurs financiers dans la zone</w:t>
      </w:r>
      <w:r w:rsidR="0011034F">
        <w:rPr>
          <w:rFonts w:ascii="Calibri" w:hAnsi="Calibri"/>
          <w:b/>
          <w:i/>
          <w:sz w:val="22"/>
          <w:szCs w:val="20"/>
          <w:u w:val="single"/>
          <w:lang w:val="fr-FR"/>
        </w:rPr>
        <w:t> :</w:t>
      </w:r>
    </w:p>
    <w:tbl>
      <w:tblPr>
        <w:tblStyle w:val="TableGrid"/>
        <w:tblW w:w="10890" w:type="dxa"/>
        <w:tblInd w:w="-635" w:type="dxa"/>
        <w:tblLayout w:type="fixed"/>
        <w:tblLook w:val="04A0" w:firstRow="1" w:lastRow="0" w:firstColumn="1" w:lastColumn="0" w:noHBand="0" w:noVBand="1"/>
      </w:tblPr>
      <w:tblGrid>
        <w:gridCol w:w="360"/>
        <w:gridCol w:w="1260"/>
        <w:gridCol w:w="1800"/>
        <w:gridCol w:w="1620"/>
        <w:gridCol w:w="1440"/>
        <w:gridCol w:w="3240"/>
        <w:gridCol w:w="1170"/>
      </w:tblGrid>
      <w:tr w:rsidR="007F157A" w:rsidRPr="007F157A" w14:paraId="68317B23" w14:textId="77777777" w:rsidTr="007F157A">
        <w:tc>
          <w:tcPr>
            <w:tcW w:w="360" w:type="dxa"/>
          </w:tcPr>
          <w:p w14:paraId="701D2656" w14:textId="77777777" w:rsidR="007F157A" w:rsidRPr="007F157A" w:rsidRDefault="007F157A" w:rsidP="00D330FC">
            <w:pPr>
              <w:rPr>
                <w:rFonts w:ascii="Calibri" w:hAnsi="Calibri"/>
                <w:b/>
                <w:sz w:val="20"/>
                <w:szCs w:val="20"/>
                <w:lang w:val="fr-FR"/>
              </w:rPr>
            </w:pPr>
          </w:p>
        </w:tc>
        <w:tc>
          <w:tcPr>
            <w:tcW w:w="1260" w:type="dxa"/>
            <w:shd w:val="clear" w:color="auto" w:fill="D9D9D9" w:themeFill="background1" w:themeFillShade="D9"/>
          </w:tcPr>
          <w:p w14:paraId="2954A48F" w14:textId="77777777" w:rsidR="007F157A" w:rsidRPr="007F157A" w:rsidRDefault="007F157A" w:rsidP="00D330FC">
            <w:pPr>
              <w:rPr>
                <w:rFonts w:ascii="Calibri" w:hAnsi="Calibri"/>
                <w:b/>
                <w:sz w:val="20"/>
                <w:szCs w:val="20"/>
                <w:lang w:val="fr-FR"/>
              </w:rPr>
            </w:pPr>
            <w:r w:rsidRPr="007F157A">
              <w:rPr>
                <w:rFonts w:ascii="Calibri" w:hAnsi="Calibri"/>
                <w:b/>
                <w:sz w:val="20"/>
                <w:szCs w:val="20"/>
                <w:lang w:val="fr-FR"/>
              </w:rPr>
              <w:t>Nom de la compagnie</w:t>
            </w:r>
          </w:p>
        </w:tc>
        <w:tc>
          <w:tcPr>
            <w:tcW w:w="1800" w:type="dxa"/>
            <w:shd w:val="clear" w:color="auto" w:fill="D9D9D9" w:themeFill="background1" w:themeFillShade="D9"/>
          </w:tcPr>
          <w:p w14:paraId="2F39CA68" w14:textId="77777777" w:rsidR="007F157A" w:rsidRPr="007F157A" w:rsidRDefault="007F157A" w:rsidP="00D330FC">
            <w:pPr>
              <w:rPr>
                <w:rFonts w:ascii="Calibri" w:hAnsi="Calibri"/>
                <w:b/>
                <w:sz w:val="20"/>
                <w:szCs w:val="20"/>
                <w:lang w:val="fr-FR"/>
              </w:rPr>
            </w:pPr>
            <w:r w:rsidRPr="007F157A">
              <w:rPr>
                <w:rFonts w:ascii="Calibri" w:hAnsi="Calibri"/>
                <w:b/>
                <w:sz w:val="20"/>
                <w:szCs w:val="20"/>
                <w:lang w:val="fr-FR"/>
              </w:rPr>
              <w:t xml:space="preserve">Type de FSP </w:t>
            </w:r>
            <w:r w:rsidRPr="007F157A">
              <w:rPr>
                <w:rFonts w:ascii="Calibri" w:hAnsi="Calibri"/>
                <w:b/>
                <w:i/>
                <w:sz w:val="20"/>
                <w:szCs w:val="20"/>
                <w:lang w:val="fr-FR"/>
              </w:rPr>
              <w:t>(Banque, agence de transfert, compagnie de téléphonie mobile…)</w:t>
            </w:r>
          </w:p>
        </w:tc>
        <w:tc>
          <w:tcPr>
            <w:tcW w:w="1620" w:type="dxa"/>
            <w:shd w:val="clear" w:color="auto" w:fill="D9D9D9" w:themeFill="background1" w:themeFillShade="D9"/>
          </w:tcPr>
          <w:p w14:paraId="5716C40F" w14:textId="77777777" w:rsidR="007F157A" w:rsidRPr="007F157A" w:rsidRDefault="007F157A" w:rsidP="00D330FC">
            <w:pPr>
              <w:rPr>
                <w:rFonts w:ascii="Calibri" w:hAnsi="Calibri"/>
                <w:b/>
                <w:sz w:val="20"/>
                <w:szCs w:val="20"/>
                <w:lang w:val="fr-FR"/>
              </w:rPr>
            </w:pPr>
            <w:r w:rsidRPr="007F157A">
              <w:rPr>
                <w:rFonts w:ascii="Calibri" w:hAnsi="Calibri"/>
                <w:b/>
                <w:sz w:val="20"/>
                <w:szCs w:val="20"/>
                <w:lang w:val="fr-FR"/>
              </w:rPr>
              <w:t>Localisation(s) / couverture géographique</w:t>
            </w:r>
          </w:p>
        </w:tc>
        <w:tc>
          <w:tcPr>
            <w:tcW w:w="1440" w:type="dxa"/>
            <w:shd w:val="clear" w:color="auto" w:fill="D9D9D9" w:themeFill="background1" w:themeFillShade="D9"/>
          </w:tcPr>
          <w:p w14:paraId="1F6C49D8" w14:textId="77777777" w:rsidR="007F157A" w:rsidRPr="007F157A" w:rsidRDefault="007F157A" w:rsidP="00D330FC">
            <w:pPr>
              <w:rPr>
                <w:rFonts w:ascii="Calibri" w:hAnsi="Calibri"/>
                <w:b/>
                <w:sz w:val="20"/>
                <w:szCs w:val="20"/>
                <w:lang w:val="fr-FR"/>
              </w:rPr>
            </w:pPr>
            <w:r w:rsidRPr="007F157A">
              <w:rPr>
                <w:rFonts w:ascii="Calibri" w:hAnsi="Calibri"/>
                <w:b/>
                <w:sz w:val="20"/>
                <w:szCs w:val="20"/>
                <w:lang w:val="fr-FR"/>
              </w:rPr>
              <w:t>Nom et contacts</w:t>
            </w:r>
          </w:p>
        </w:tc>
        <w:tc>
          <w:tcPr>
            <w:tcW w:w="3240" w:type="dxa"/>
            <w:shd w:val="clear" w:color="auto" w:fill="D9D9D9" w:themeFill="background1" w:themeFillShade="D9"/>
          </w:tcPr>
          <w:p w14:paraId="1859A782" w14:textId="77777777" w:rsidR="007F157A" w:rsidRPr="007F157A" w:rsidRDefault="007F157A" w:rsidP="00D330FC">
            <w:pPr>
              <w:rPr>
                <w:rFonts w:ascii="Calibri" w:hAnsi="Calibri"/>
                <w:b/>
                <w:sz w:val="20"/>
                <w:szCs w:val="20"/>
                <w:lang w:val="fr-FR"/>
              </w:rPr>
            </w:pPr>
            <w:r w:rsidRPr="007F157A">
              <w:rPr>
                <w:rFonts w:ascii="Calibri" w:hAnsi="Calibri"/>
                <w:b/>
                <w:sz w:val="20"/>
                <w:szCs w:val="20"/>
                <w:lang w:val="fr-FR"/>
              </w:rPr>
              <w:t xml:space="preserve">Type de services proposés pour la distribution/le décaissement d’argent aux particulier </w:t>
            </w:r>
          </w:p>
          <w:p w14:paraId="427BD701" w14:textId="5DB573A8" w:rsidR="007F157A" w:rsidRPr="007F157A" w:rsidRDefault="007F157A" w:rsidP="005D0B9A">
            <w:pPr>
              <w:rPr>
                <w:rFonts w:ascii="Calibri" w:hAnsi="Calibri"/>
                <w:b/>
                <w:sz w:val="20"/>
                <w:szCs w:val="20"/>
                <w:lang w:val="fr-FR"/>
              </w:rPr>
            </w:pPr>
            <w:r w:rsidRPr="007F157A">
              <w:rPr>
                <w:rFonts w:ascii="Calibri" w:hAnsi="Calibri"/>
                <w:b/>
                <w:i/>
                <w:sz w:val="20"/>
                <w:szCs w:val="20"/>
                <w:lang w:val="fr-FR"/>
              </w:rPr>
              <w:t xml:space="preserve">(compte bancaire, carte de retrait, carte prépayée, </w:t>
            </w:r>
            <w:r w:rsidR="00802887">
              <w:rPr>
                <w:rFonts w:ascii="Calibri" w:hAnsi="Calibri"/>
                <w:b/>
                <w:i/>
                <w:sz w:val="20"/>
                <w:szCs w:val="20"/>
                <w:lang w:val="fr-FR"/>
              </w:rPr>
              <w:t xml:space="preserve">transfert d’argent </w:t>
            </w:r>
            <w:r w:rsidR="005D0B9A">
              <w:rPr>
                <w:rFonts w:ascii="Calibri" w:hAnsi="Calibri"/>
                <w:b/>
                <w:i/>
                <w:sz w:val="20"/>
                <w:szCs w:val="20"/>
                <w:lang w:val="fr-FR"/>
              </w:rPr>
              <w:t>mobile</w:t>
            </w:r>
            <w:r w:rsidRPr="007F157A">
              <w:rPr>
                <w:rFonts w:ascii="Calibri" w:hAnsi="Calibri"/>
                <w:b/>
                <w:i/>
                <w:sz w:val="20"/>
                <w:szCs w:val="20"/>
                <w:lang w:val="fr-FR"/>
              </w:rPr>
              <w:t>, décaissement au comptoir/en agence, décaissement sur site)</w:t>
            </w:r>
          </w:p>
        </w:tc>
        <w:tc>
          <w:tcPr>
            <w:tcW w:w="1170" w:type="dxa"/>
            <w:shd w:val="clear" w:color="auto" w:fill="D9D9D9" w:themeFill="background1" w:themeFillShade="D9"/>
          </w:tcPr>
          <w:p w14:paraId="23F424B8" w14:textId="77777777" w:rsidR="007F157A" w:rsidRPr="007F157A" w:rsidRDefault="007F157A" w:rsidP="00D330FC">
            <w:pPr>
              <w:rPr>
                <w:rFonts w:ascii="Calibri" w:hAnsi="Calibri"/>
                <w:b/>
                <w:sz w:val="20"/>
                <w:szCs w:val="20"/>
                <w:lang w:val="fr-FR"/>
              </w:rPr>
            </w:pPr>
            <w:r w:rsidRPr="007F157A">
              <w:rPr>
                <w:rFonts w:ascii="Calibri" w:hAnsi="Calibri"/>
                <w:b/>
                <w:sz w:val="20"/>
                <w:szCs w:val="20"/>
                <w:lang w:val="fr-FR"/>
              </w:rPr>
              <w:t>Remarques</w:t>
            </w:r>
          </w:p>
        </w:tc>
      </w:tr>
      <w:tr w:rsidR="007F157A" w:rsidRPr="007F157A" w14:paraId="7EC6782A" w14:textId="77777777" w:rsidTr="007F157A">
        <w:tc>
          <w:tcPr>
            <w:tcW w:w="360" w:type="dxa"/>
          </w:tcPr>
          <w:p w14:paraId="4D4DD4D1" w14:textId="77777777" w:rsidR="007F157A" w:rsidRPr="007F157A" w:rsidRDefault="007F157A" w:rsidP="00D330FC">
            <w:pPr>
              <w:rPr>
                <w:rFonts w:ascii="Calibri" w:hAnsi="Calibri"/>
                <w:sz w:val="20"/>
                <w:szCs w:val="20"/>
                <w:lang w:val="fr-FR"/>
              </w:rPr>
            </w:pPr>
            <w:r w:rsidRPr="007F157A">
              <w:rPr>
                <w:rFonts w:ascii="Calibri" w:hAnsi="Calibri"/>
                <w:sz w:val="20"/>
                <w:szCs w:val="20"/>
                <w:lang w:val="fr-FR"/>
              </w:rPr>
              <w:t>1</w:t>
            </w:r>
          </w:p>
        </w:tc>
        <w:tc>
          <w:tcPr>
            <w:tcW w:w="1260" w:type="dxa"/>
            <w:shd w:val="clear" w:color="auto" w:fill="D9D9D9" w:themeFill="background1" w:themeFillShade="D9"/>
          </w:tcPr>
          <w:p w14:paraId="3DEA2D5E" w14:textId="77777777" w:rsidR="007F157A" w:rsidRPr="007F157A" w:rsidRDefault="007F157A" w:rsidP="00D330FC">
            <w:pPr>
              <w:rPr>
                <w:rFonts w:ascii="Calibri" w:hAnsi="Calibri"/>
                <w:sz w:val="20"/>
                <w:szCs w:val="20"/>
                <w:lang w:val="fr-FR"/>
              </w:rPr>
            </w:pPr>
          </w:p>
          <w:p w14:paraId="06668544" w14:textId="77777777" w:rsidR="007F157A" w:rsidRPr="007F157A" w:rsidRDefault="007F157A" w:rsidP="00D330FC">
            <w:pPr>
              <w:rPr>
                <w:rFonts w:ascii="Calibri" w:hAnsi="Calibri"/>
                <w:sz w:val="20"/>
                <w:szCs w:val="20"/>
                <w:lang w:val="fr-FR"/>
              </w:rPr>
            </w:pPr>
          </w:p>
          <w:p w14:paraId="261343F1" w14:textId="77777777" w:rsidR="007F157A" w:rsidRPr="007F157A" w:rsidRDefault="007F157A" w:rsidP="00D330FC">
            <w:pPr>
              <w:rPr>
                <w:rFonts w:ascii="Calibri" w:hAnsi="Calibri"/>
                <w:sz w:val="20"/>
                <w:szCs w:val="20"/>
                <w:lang w:val="fr-FR"/>
              </w:rPr>
            </w:pPr>
          </w:p>
        </w:tc>
        <w:tc>
          <w:tcPr>
            <w:tcW w:w="1800" w:type="dxa"/>
          </w:tcPr>
          <w:p w14:paraId="4C223DE8" w14:textId="77777777" w:rsidR="007F157A" w:rsidRPr="007F157A" w:rsidRDefault="007F157A" w:rsidP="00D330FC">
            <w:pPr>
              <w:rPr>
                <w:rFonts w:ascii="Calibri" w:hAnsi="Calibri"/>
                <w:sz w:val="20"/>
                <w:szCs w:val="20"/>
                <w:lang w:val="fr-FR"/>
              </w:rPr>
            </w:pPr>
          </w:p>
        </w:tc>
        <w:tc>
          <w:tcPr>
            <w:tcW w:w="1620" w:type="dxa"/>
          </w:tcPr>
          <w:p w14:paraId="58ADC073" w14:textId="77777777" w:rsidR="007F157A" w:rsidRPr="007F157A" w:rsidRDefault="007F157A" w:rsidP="00D330FC">
            <w:pPr>
              <w:rPr>
                <w:rFonts w:ascii="Calibri" w:hAnsi="Calibri"/>
                <w:sz w:val="20"/>
                <w:szCs w:val="20"/>
                <w:lang w:val="fr-FR"/>
              </w:rPr>
            </w:pPr>
          </w:p>
        </w:tc>
        <w:tc>
          <w:tcPr>
            <w:tcW w:w="1440" w:type="dxa"/>
          </w:tcPr>
          <w:p w14:paraId="1CBCED72" w14:textId="77777777" w:rsidR="007F157A" w:rsidRPr="007F157A" w:rsidRDefault="007F157A" w:rsidP="00D330FC">
            <w:pPr>
              <w:rPr>
                <w:rFonts w:ascii="Calibri" w:hAnsi="Calibri"/>
                <w:sz w:val="20"/>
                <w:szCs w:val="20"/>
                <w:lang w:val="fr-FR"/>
              </w:rPr>
            </w:pPr>
          </w:p>
        </w:tc>
        <w:tc>
          <w:tcPr>
            <w:tcW w:w="3240" w:type="dxa"/>
          </w:tcPr>
          <w:p w14:paraId="16EDF6F3" w14:textId="77777777" w:rsidR="007F157A" w:rsidRPr="007F157A" w:rsidRDefault="007F157A" w:rsidP="00D330FC">
            <w:pPr>
              <w:rPr>
                <w:rFonts w:ascii="Calibri" w:hAnsi="Calibri"/>
                <w:sz w:val="20"/>
                <w:szCs w:val="20"/>
                <w:lang w:val="fr-FR"/>
              </w:rPr>
            </w:pPr>
          </w:p>
        </w:tc>
        <w:tc>
          <w:tcPr>
            <w:tcW w:w="1170" w:type="dxa"/>
          </w:tcPr>
          <w:p w14:paraId="42277529" w14:textId="77777777" w:rsidR="007F157A" w:rsidRPr="007F157A" w:rsidRDefault="007F157A" w:rsidP="00D330FC">
            <w:pPr>
              <w:rPr>
                <w:rFonts w:ascii="Calibri" w:hAnsi="Calibri"/>
                <w:sz w:val="20"/>
                <w:szCs w:val="20"/>
                <w:lang w:val="fr-FR"/>
              </w:rPr>
            </w:pPr>
          </w:p>
        </w:tc>
      </w:tr>
      <w:tr w:rsidR="007F157A" w:rsidRPr="007F157A" w14:paraId="5ABC342E" w14:textId="77777777" w:rsidTr="007F157A">
        <w:tc>
          <w:tcPr>
            <w:tcW w:w="360" w:type="dxa"/>
          </w:tcPr>
          <w:p w14:paraId="1EFCCE08" w14:textId="77777777" w:rsidR="007F157A" w:rsidRPr="007F157A" w:rsidRDefault="007F157A" w:rsidP="00D330FC">
            <w:pPr>
              <w:rPr>
                <w:rFonts w:ascii="Calibri" w:hAnsi="Calibri"/>
                <w:sz w:val="20"/>
                <w:szCs w:val="20"/>
                <w:lang w:val="fr-FR"/>
              </w:rPr>
            </w:pPr>
            <w:r w:rsidRPr="007F157A">
              <w:rPr>
                <w:rFonts w:ascii="Calibri" w:hAnsi="Calibri"/>
                <w:sz w:val="20"/>
                <w:szCs w:val="20"/>
                <w:lang w:val="fr-FR"/>
              </w:rPr>
              <w:t>2</w:t>
            </w:r>
          </w:p>
        </w:tc>
        <w:tc>
          <w:tcPr>
            <w:tcW w:w="1260" w:type="dxa"/>
            <w:shd w:val="clear" w:color="auto" w:fill="D9D9D9" w:themeFill="background1" w:themeFillShade="D9"/>
          </w:tcPr>
          <w:p w14:paraId="6378DC99" w14:textId="77777777" w:rsidR="007F157A" w:rsidRPr="007F157A" w:rsidRDefault="007F157A" w:rsidP="00D330FC">
            <w:pPr>
              <w:rPr>
                <w:rFonts w:ascii="Calibri" w:hAnsi="Calibri"/>
                <w:sz w:val="20"/>
                <w:szCs w:val="20"/>
                <w:lang w:val="fr-FR"/>
              </w:rPr>
            </w:pPr>
          </w:p>
          <w:p w14:paraId="4418ACCE" w14:textId="77777777" w:rsidR="007F157A" w:rsidRPr="007F157A" w:rsidRDefault="007F157A" w:rsidP="00D330FC">
            <w:pPr>
              <w:rPr>
                <w:rFonts w:ascii="Calibri" w:hAnsi="Calibri"/>
                <w:sz w:val="20"/>
                <w:szCs w:val="20"/>
                <w:lang w:val="fr-FR"/>
              </w:rPr>
            </w:pPr>
          </w:p>
          <w:p w14:paraId="01AA30B5" w14:textId="77777777" w:rsidR="007F157A" w:rsidRPr="007F157A" w:rsidRDefault="007F157A" w:rsidP="00D330FC">
            <w:pPr>
              <w:rPr>
                <w:rFonts w:ascii="Calibri" w:hAnsi="Calibri"/>
                <w:sz w:val="20"/>
                <w:szCs w:val="20"/>
                <w:lang w:val="fr-FR"/>
              </w:rPr>
            </w:pPr>
          </w:p>
        </w:tc>
        <w:tc>
          <w:tcPr>
            <w:tcW w:w="1800" w:type="dxa"/>
          </w:tcPr>
          <w:p w14:paraId="791B495F" w14:textId="77777777" w:rsidR="007F157A" w:rsidRPr="007F157A" w:rsidRDefault="007F157A" w:rsidP="00D330FC">
            <w:pPr>
              <w:rPr>
                <w:rFonts w:ascii="Calibri" w:hAnsi="Calibri"/>
                <w:sz w:val="20"/>
                <w:szCs w:val="20"/>
                <w:lang w:val="fr-FR"/>
              </w:rPr>
            </w:pPr>
          </w:p>
        </w:tc>
        <w:tc>
          <w:tcPr>
            <w:tcW w:w="1620" w:type="dxa"/>
          </w:tcPr>
          <w:p w14:paraId="26DAB581" w14:textId="77777777" w:rsidR="007F157A" w:rsidRPr="007F157A" w:rsidRDefault="007F157A" w:rsidP="00D330FC">
            <w:pPr>
              <w:rPr>
                <w:rFonts w:ascii="Calibri" w:hAnsi="Calibri"/>
                <w:sz w:val="20"/>
                <w:szCs w:val="20"/>
                <w:lang w:val="fr-FR"/>
              </w:rPr>
            </w:pPr>
          </w:p>
        </w:tc>
        <w:tc>
          <w:tcPr>
            <w:tcW w:w="1440" w:type="dxa"/>
          </w:tcPr>
          <w:p w14:paraId="2F71DBC6" w14:textId="77777777" w:rsidR="007F157A" w:rsidRPr="007F157A" w:rsidRDefault="007F157A" w:rsidP="00D330FC">
            <w:pPr>
              <w:rPr>
                <w:rFonts w:ascii="Calibri" w:hAnsi="Calibri"/>
                <w:sz w:val="20"/>
                <w:szCs w:val="20"/>
                <w:lang w:val="fr-FR"/>
              </w:rPr>
            </w:pPr>
          </w:p>
        </w:tc>
        <w:tc>
          <w:tcPr>
            <w:tcW w:w="3240" w:type="dxa"/>
          </w:tcPr>
          <w:p w14:paraId="3E090077" w14:textId="77777777" w:rsidR="007F157A" w:rsidRPr="007F157A" w:rsidRDefault="007F157A" w:rsidP="00D330FC">
            <w:pPr>
              <w:rPr>
                <w:rFonts w:ascii="Calibri" w:hAnsi="Calibri"/>
                <w:sz w:val="20"/>
                <w:szCs w:val="20"/>
                <w:lang w:val="fr-FR"/>
              </w:rPr>
            </w:pPr>
          </w:p>
        </w:tc>
        <w:tc>
          <w:tcPr>
            <w:tcW w:w="1170" w:type="dxa"/>
          </w:tcPr>
          <w:p w14:paraId="7A639E48" w14:textId="77777777" w:rsidR="007F157A" w:rsidRPr="007F157A" w:rsidRDefault="007F157A" w:rsidP="00D330FC">
            <w:pPr>
              <w:rPr>
                <w:rFonts w:ascii="Calibri" w:hAnsi="Calibri"/>
                <w:sz w:val="20"/>
                <w:szCs w:val="20"/>
                <w:lang w:val="fr-FR"/>
              </w:rPr>
            </w:pPr>
          </w:p>
        </w:tc>
      </w:tr>
      <w:tr w:rsidR="007F157A" w:rsidRPr="007F157A" w14:paraId="441FE313" w14:textId="77777777" w:rsidTr="007F157A">
        <w:tc>
          <w:tcPr>
            <w:tcW w:w="360" w:type="dxa"/>
          </w:tcPr>
          <w:p w14:paraId="012AA4A7" w14:textId="77777777" w:rsidR="007F157A" w:rsidRPr="007F157A" w:rsidRDefault="007F157A" w:rsidP="00D330FC">
            <w:pPr>
              <w:rPr>
                <w:rFonts w:ascii="Calibri" w:hAnsi="Calibri"/>
                <w:sz w:val="20"/>
                <w:szCs w:val="20"/>
                <w:lang w:val="fr-FR"/>
              </w:rPr>
            </w:pPr>
            <w:r w:rsidRPr="007F157A">
              <w:rPr>
                <w:rFonts w:ascii="Calibri" w:hAnsi="Calibri"/>
                <w:sz w:val="20"/>
                <w:szCs w:val="20"/>
                <w:lang w:val="fr-FR"/>
              </w:rPr>
              <w:t>3</w:t>
            </w:r>
          </w:p>
        </w:tc>
        <w:tc>
          <w:tcPr>
            <w:tcW w:w="1260" w:type="dxa"/>
            <w:shd w:val="clear" w:color="auto" w:fill="D9D9D9" w:themeFill="background1" w:themeFillShade="D9"/>
          </w:tcPr>
          <w:p w14:paraId="5BFB4946" w14:textId="77777777" w:rsidR="007F157A" w:rsidRPr="007F157A" w:rsidRDefault="007F157A" w:rsidP="00D330FC">
            <w:pPr>
              <w:rPr>
                <w:rFonts w:ascii="Calibri" w:hAnsi="Calibri"/>
                <w:sz w:val="20"/>
                <w:szCs w:val="20"/>
                <w:lang w:val="fr-FR"/>
              </w:rPr>
            </w:pPr>
          </w:p>
          <w:p w14:paraId="5236DB85" w14:textId="77777777" w:rsidR="007F157A" w:rsidRPr="007F157A" w:rsidRDefault="007F157A" w:rsidP="00D330FC">
            <w:pPr>
              <w:rPr>
                <w:rFonts w:ascii="Calibri" w:hAnsi="Calibri"/>
                <w:sz w:val="20"/>
                <w:szCs w:val="20"/>
                <w:lang w:val="fr-FR"/>
              </w:rPr>
            </w:pPr>
          </w:p>
          <w:p w14:paraId="46F9195B" w14:textId="77777777" w:rsidR="007F157A" w:rsidRPr="007F157A" w:rsidRDefault="007F157A" w:rsidP="00D330FC">
            <w:pPr>
              <w:rPr>
                <w:rFonts w:ascii="Calibri" w:hAnsi="Calibri"/>
                <w:sz w:val="20"/>
                <w:szCs w:val="20"/>
                <w:lang w:val="fr-FR"/>
              </w:rPr>
            </w:pPr>
          </w:p>
        </w:tc>
        <w:tc>
          <w:tcPr>
            <w:tcW w:w="1800" w:type="dxa"/>
          </w:tcPr>
          <w:p w14:paraId="5D4E9831" w14:textId="77777777" w:rsidR="007F157A" w:rsidRPr="007F157A" w:rsidRDefault="007F157A" w:rsidP="00D330FC">
            <w:pPr>
              <w:rPr>
                <w:rFonts w:ascii="Calibri" w:hAnsi="Calibri"/>
                <w:sz w:val="20"/>
                <w:szCs w:val="20"/>
                <w:lang w:val="fr-FR"/>
              </w:rPr>
            </w:pPr>
          </w:p>
        </w:tc>
        <w:tc>
          <w:tcPr>
            <w:tcW w:w="1620" w:type="dxa"/>
          </w:tcPr>
          <w:p w14:paraId="2B316B5D" w14:textId="77777777" w:rsidR="007F157A" w:rsidRPr="007F157A" w:rsidRDefault="007F157A" w:rsidP="00D330FC">
            <w:pPr>
              <w:rPr>
                <w:rFonts w:ascii="Calibri" w:hAnsi="Calibri"/>
                <w:sz w:val="20"/>
                <w:szCs w:val="20"/>
                <w:lang w:val="fr-FR"/>
              </w:rPr>
            </w:pPr>
          </w:p>
        </w:tc>
        <w:tc>
          <w:tcPr>
            <w:tcW w:w="1440" w:type="dxa"/>
          </w:tcPr>
          <w:p w14:paraId="21F0A747" w14:textId="77777777" w:rsidR="007F157A" w:rsidRPr="007F157A" w:rsidRDefault="007F157A" w:rsidP="00D330FC">
            <w:pPr>
              <w:rPr>
                <w:rFonts w:ascii="Calibri" w:hAnsi="Calibri"/>
                <w:sz w:val="20"/>
                <w:szCs w:val="20"/>
                <w:lang w:val="fr-FR"/>
              </w:rPr>
            </w:pPr>
          </w:p>
        </w:tc>
        <w:tc>
          <w:tcPr>
            <w:tcW w:w="3240" w:type="dxa"/>
          </w:tcPr>
          <w:p w14:paraId="284E1620" w14:textId="77777777" w:rsidR="007F157A" w:rsidRPr="007F157A" w:rsidRDefault="007F157A" w:rsidP="00D330FC">
            <w:pPr>
              <w:rPr>
                <w:rFonts w:ascii="Calibri" w:hAnsi="Calibri"/>
                <w:sz w:val="20"/>
                <w:szCs w:val="20"/>
                <w:lang w:val="fr-FR"/>
              </w:rPr>
            </w:pPr>
          </w:p>
        </w:tc>
        <w:tc>
          <w:tcPr>
            <w:tcW w:w="1170" w:type="dxa"/>
          </w:tcPr>
          <w:p w14:paraId="56B3A077" w14:textId="77777777" w:rsidR="007F157A" w:rsidRPr="007F157A" w:rsidRDefault="007F157A" w:rsidP="00D330FC">
            <w:pPr>
              <w:rPr>
                <w:rFonts w:ascii="Calibri" w:hAnsi="Calibri"/>
                <w:sz w:val="20"/>
                <w:szCs w:val="20"/>
                <w:lang w:val="fr-FR"/>
              </w:rPr>
            </w:pPr>
          </w:p>
        </w:tc>
      </w:tr>
      <w:tr w:rsidR="007F157A" w:rsidRPr="007F157A" w14:paraId="32915740" w14:textId="77777777" w:rsidTr="007F157A">
        <w:tc>
          <w:tcPr>
            <w:tcW w:w="360" w:type="dxa"/>
          </w:tcPr>
          <w:p w14:paraId="165734AF" w14:textId="77777777" w:rsidR="007F157A" w:rsidRPr="007F157A" w:rsidRDefault="007F157A" w:rsidP="00D330FC">
            <w:pPr>
              <w:rPr>
                <w:rFonts w:ascii="Calibri" w:hAnsi="Calibri"/>
                <w:sz w:val="20"/>
                <w:szCs w:val="20"/>
                <w:lang w:val="fr-FR"/>
              </w:rPr>
            </w:pPr>
            <w:r w:rsidRPr="007F157A">
              <w:rPr>
                <w:rFonts w:ascii="Calibri" w:hAnsi="Calibri"/>
                <w:sz w:val="20"/>
                <w:szCs w:val="20"/>
                <w:lang w:val="fr-FR"/>
              </w:rPr>
              <w:t>4</w:t>
            </w:r>
          </w:p>
        </w:tc>
        <w:tc>
          <w:tcPr>
            <w:tcW w:w="1260" w:type="dxa"/>
            <w:shd w:val="clear" w:color="auto" w:fill="D9D9D9" w:themeFill="background1" w:themeFillShade="D9"/>
          </w:tcPr>
          <w:p w14:paraId="2A8CDCD1" w14:textId="77777777" w:rsidR="007F157A" w:rsidRPr="007F157A" w:rsidRDefault="007F157A" w:rsidP="00D330FC">
            <w:pPr>
              <w:rPr>
                <w:rFonts w:ascii="Calibri" w:hAnsi="Calibri"/>
                <w:sz w:val="20"/>
                <w:szCs w:val="20"/>
                <w:lang w:val="fr-FR"/>
              </w:rPr>
            </w:pPr>
          </w:p>
          <w:p w14:paraId="78FFFD16" w14:textId="77777777" w:rsidR="007F157A" w:rsidRPr="007F157A" w:rsidRDefault="007F157A" w:rsidP="00D330FC">
            <w:pPr>
              <w:rPr>
                <w:rFonts w:ascii="Calibri" w:hAnsi="Calibri"/>
                <w:sz w:val="20"/>
                <w:szCs w:val="20"/>
                <w:lang w:val="fr-FR"/>
              </w:rPr>
            </w:pPr>
          </w:p>
          <w:p w14:paraId="1DC3A8D7" w14:textId="77777777" w:rsidR="007F157A" w:rsidRPr="007F157A" w:rsidRDefault="007F157A" w:rsidP="00D330FC">
            <w:pPr>
              <w:rPr>
                <w:rFonts w:ascii="Calibri" w:hAnsi="Calibri"/>
                <w:sz w:val="20"/>
                <w:szCs w:val="20"/>
                <w:lang w:val="fr-FR"/>
              </w:rPr>
            </w:pPr>
          </w:p>
        </w:tc>
        <w:tc>
          <w:tcPr>
            <w:tcW w:w="1800" w:type="dxa"/>
          </w:tcPr>
          <w:p w14:paraId="763109FB" w14:textId="77777777" w:rsidR="007F157A" w:rsidRPr="007F157A" w:rsidRDefault="007F157A" w:rsidP="00D330FC">
            <w:pPr>
              <w:rPr>
                <w:rFonts w:ascii="Calibri" w:hAnsi="Calibri"/>
                <w:sz w:val="20"/>
                <w:szCs w:val="20"/>
                <w:lang w:val="fr-FR"/>
              </w:rPr>
            </w:pPr>
          </w:p>
        </w:tc>
        <w:tc>
          <w:tcPr>
            <w:tcW w:w="1620" w:type="dxa"/>
          </w:tcPr>
          <w:p w14:paraId="5258E622" w14:textId="77777777" w:rsidR="007F157A" w:rsidRPr="007F157A" w:rsidRDefault="007F157A" w:rsidP="00D330FC">
            <w:pPr>
              <w:rPr>
                <w:rFonts w:ascii="Calibri" w:hAnsi="Calibri"/>
                <w:sz w:val="20"/>
                <w:szCs w:val="20"/>
                <w:lang w:val="fr-FR"/>
              </w:rPr>
            </w:pPr>
          </w:p>
        </w:tc>
        <w:tc>
          <w:tcPr>
            <w:tcW w:w="1440" w:type="dxa"/>
          </w:tcPr>
          <w:p w14:paraId="37817B3F" w14:textId="77777777" w:rsidR="007F157A" w:rsidRPr="007F157A" w:rsidRDefault="007F157A" w:rsidP="00D330FC">
            <w:pPr>
              <w:rPr>
                <w:rFonts w:ascii="Calibri" w:hAnsi="Calibri"/>
                <w:sz w:val="20"/>
                <w:szCs w:val="20"/>
                <w:lang w:val="fr-FR"/>
              </w:rPr>
            </w:pPr>
          </w:p>
        </w:tc>
        <w:tc>
          <w:tcPr>
            <w:tcW w:w="3240" w:type="dxa"/>
          </w:tcPr>
          <w:p w14:paraId="7D61F201" w14:textId="77777777" w:rsidR="007F157A" w:rsidRPr="007F157A" w:rsidRDefault="007F157A" w:rsidP="00D330FC">
            <w:pPr>
              <w:rPr>
                <w:rFonts w:ascii="Calibri" w:hAnsi="Calibri"/>
                <w:sz w:val="20"/>
                <w:szCs w:val="20"/>
                <w:lang w:val="fr-FR"/>
              </w:rPr>
            </w:pPr>
          </w:p>
        </w:tc>
        <w:tc>
          <w:tcPr>
            <w:tcW w:w="1170" w:type="dxa"/>
          </w:tcPr>
          <w:p w14:paraId="318E1390" w14:textId="77777777" w:rsidR="007F157A" w:rsidRPr="007F157A" w:rsidRDefault="007F157A" w:rsidP="00D330FC">
            <w:pPr>
              <w:rPr>
                <w:rFonts w:ascii="Calibri" w:hAnsi="Calibri"/>
                <w:sz w:val="20"/>
                <w:szCs w:val="20"/>
                <w:lang w:val="fr-FR"/>
              </w:rPr>
            </w:pPr>
          </w:p>
        </w:tc>
      </w:tr>
      <w:tr w:rsidR="007F157A" w:rsidRPr="007F157A" w14:paraId="013AA218" w14:textId="77777777" w:rsidTr="007F157A">
        <w:tc>
          <w:tcPr>
            <w:tcW w:w="360" w:type="dxa"/>
          </w:tcPr>
          <w:p w14:paraId="0CCD0739" w14:textId="77777777" w:rsidR="007F157A" w:rsidRPr="007F157A" w:rsidRDefault="007F157A" w:rsidP="00D330FC">
            <w:pPr>
              <w:rPr>
                <w:rFonts w:ascii="Calibri" w:hAnsi="Calibri"/>
                <w:sz w:val="20"/>
                <w:szCs w:val="20"/>
                <w:lang w:val="fr-FR"/>
              </w:rPr>
            </w:pPr>
            <w:r w:rsidRPr="007F157A">
              <w:rPr>
                <w:rFonts w:ascii="Calibri" w:hAnsi="Calibri"/>
                <w:sz w:val="20"/>
                <w:szCs w:val="20"/>
                <w:lang w:val="fr-FR"/>
              </w:rPr>
              <w:t>5</w:t>
            </w:r>
          </w:p>
        </w:tc>
        <w:tc>
          <w:tcPr>
            <w:tcW w:w="1260" w:type="dxa"/>
            <w:shd w:val="clear" w:color="auto" w:fill="D9D9D9" w:themeFill="background1" w:themeFillShade="D9"/>
          </w:tcPr>
          <w:p w14:paraId="309AC86F" w14:textId="77777777" w:rsidR="007F157A" w:rsidRPr="007F157A" w:rsidRDefault="007F157A" w:rsidP="00D330FC">
            <w:pPr>
              <w:rPr>
                <w:rFonts w:ascii="Calibri" w:hAnsi="Calibri"/>
                <w:sz w:val="20"/>
                <w:szCs w:val="20"/>
                <w:lang w:val="fr-FR"/>
              </w:rPr>
            </w:pPr>
          </w:p>
          <w:p w14:paraId="3D08230A" w14:textId="77777777" w:rsidR="007F157A" w:rsidRPr="007F157A" w:rsidRDefault="007F157A" w:rsidP="00D330FC">
            <w:pPr>
              <w:rPr>
                <w:rFonts w:ascii="Calibri" w:hAnsi="Calibri"/>
                <w:sz w:val="20"/>
                <w:szCs w:val="20"/>
                <w:lang w:val="fr-FR"/>
              </w:rPr>
            </w:pPr>
          </w:p>
          <w:p w14:paraId="1B21BF7E" w14:textId="77777777" w:rsidR="007F157A" w:rsidRPr="007F157A" w:rsidRDefault="007F157A" w:rsidP="00D330FC">
            <w:pPr>
              <w:rPr>
                <w:rFonts w:ascii="Calibri" w:hAnsi="Calibri"/>
                <w:sz w:val="20"/>
                <w:szCs w:val="20"/>
                <w:lang w:val="fr-FR"/>
              </w:rPr>
            </w:pPr>
          </w:p>
        </w:tc>
        <w:tc>
          <w:tcPr>
            <w:tcW w:w="1800" w:type="dxa"/>
          </w:tcPr>
          <w:p w14:paraId="78BC0D87" w14:textId="77777777" w:rsidR="007F157A" w:rsidRPr="007F157A" w:rsidRDefault="007F157A" w:rsidP="00D330FC">
            <w:pPr>
              <w:rPr>
                <w:rFonts w:ascii="Calibri" w:hAnsi="Calibri"/>
                <w:sz w:val="20"/>
                <w:szCs w:val="20"/>
                <w:lang w:val="fr-FR"/>
              </w:rPr>
            </w:pPr>
          </w:p>
        </w:tc>
        <w:tc>
          <w:tcPr>
            <w:tcW w:w="1620" w:type="dxa"/>
          </w:tcPr>
          <w:p w14:paraId="615FDC31" w14:textId="77777777" w:rsidR="007F157A" w:rsidRPr="007F157A" w:rsidRDefault="007F157A" w:rsidP="00D330FC">
            <w:pPr>
              <w:rPr>
                <w:rFonts w:ascii="Calibri" w:hAnsi="Calibri"/>
                <w:sz w:val="20"/>
                <w:szCs w:val="20"/>
                <w:lang w:val="fr-FR"/>
              </w:rPr>
            </w:pPr>
          </w:p>
        </w:tc>
        <w:tc>
          <w:tcPr>
            <w:tcW w:w="1440" w:type="dxa"/>
          </w:tcPr>
          <w:p w14:paraId="358F3039" w14:textId="77777777" w:rsidR="007F157A" w:rsidRPr="007F157A" w:rsidRDefault="007F157A" w:rsidP="00D330FC">
            <w:pPr>
              <w:rPr>
                <w:rFonts w:ascii="Calibri" w:hAnsi="Calibri"/>
                <w:sz w:val="20"/>
                <w:szCs w:val="20"/>
                <w:lang w:val="fr-FR"/>
              </w:rPr>
            </w:pPr>
          </w:p>
        </w:tc>
        <w:tc>
          <w:tcPr>
            <w:tcW w:w="3240" w:type="dxa"/>
          </w:tcPr>
          <w:p w14:paraId="5139CE2D" w14:textId="77777777" w:rsidR="007F157A" w:rsidRPr="007F157A" w:rsidRDefault="007F157A" w:rsidP="00D330FC">
            <w:pPr>
              <w:rPr>
                <w:rFonts w:ascii="Calibri" w:hAnsi="Calibri"/>
                <w:sz w:val="20"/>
                <w:szCs w:val="20"/>
                <w:lang w:val="fr-FR"/>
              </w:rPr>
            </w:pPr>
          </w:p>
        </w:tc>
        <w:tc>
          <w:tcPr>
            <w:tcW w:w="1170" w:type="dxa"/>
          </w:tcPr>
          <w:p w14:paraId="31A77B86" w14:textId="77777777" w:rsidR="007F157A" w:rsidRPr="007F157A" w:rsidRDefault="007F157A" w:rsidP="00D330FC">
            <w:pPr>
              <w:rPr>
                <w:rFonts w:ascii="Calibri" w:hAnsi="Calibri"/>
                <w:sz w:val="20"/>
                <w:szCs w:val="20"/>
                <w:lang w:val="fr-FR"/>
              </w:rPr>
            </w:pPr>
          </w:p>
        </w:tc>
      </w:tr>
      <w:tr w:rsidR="007F157A" w:rsidRPr="007F157A" w14:paraId="6CD47486" w14:textId="77777777" w:rsidTr="007F157A">
        <w:tc>
          <w:tcPr>
            <w:tcW w:w="360" w:type="dxa"/>
          </w:tcPr>
          <w:p w14:paraId="41692119" w14:textId="77777777" w:rsidR="007F157A" w:rsidRPr="007F157A" w:rsidRDefault="007F157A" w:rsidP="00D330FC">
            <w:pPr>
              <w:rPr>
                <w:rFonts w:ascii="Calibri" w:hAnsi="Calibri"/>
                <w:sz w:val="20"/>
                <w:szCs w:val="20"/>
                <w:lang w:val="fr-FR"/>
              </w:rPr>
            </w:pPr>
            <w:r w:rsidRPr="007F157A">
              <w:rPr>
                <w:rFonts w:ascii="Calibri" w:hAnsi="Calibri"/>
                <w:sz w:val="20"/>
                <w:szCs w:val="20"/>
                <w:lang w:val="fr-FR"/>
              </w:rPr>
              <w:t>6</w:t>
            </w:r>
          </w:p>
        </w:tc>
        <w:tc>
          <w:tcPr>
            <w:tcW w:w="1260" w:type="dxa"/>
            <w:shd w:val="clear" w:color="auto" w:fill="D9D9D9" w:themeFill="background1" w:themeFillShade="D9"/>
          </w:tcPr>
          <w:p w14:paraId="7927A6A1" w14:textId="77777777" w:rsidR="007F157A" w:rsidRPr="007F157A" w:rsidRDefault="007F157A" w:rsidP="00D330FC">
            <w:pPr>
              <w:rPr>
                <w:rFonts w:ascii="Calibri" w:hAnsi="Calibri"/>
                <w:sz w:val="20"/>
                <w:szCs w:val="20"/>
                <w:lang w:val="fr-FR"/>
              </w:rPr>
            </w:pPr>
          </w:p>
          <w:p w14:paraId="01305F09" w14:textId="77777777" w:rsidR="007F157A" w:rsidRPr="007F157A" w:rsidRDefault="007F157A" w:rsidP="00D330FC">
            <w:pPr>
              <w:rPr>
                <w:rFonts w:ascii="Calibri" w:hAnsi="Calibri"/>
                <w:sz w:val="20"/>
                <w:szCs w:val="20"/>
                <w:lang w:val="fr-FR"/>
              </w:rPr>
            </w:pPr>
          </w:p>
          <w:p w14:paraId="0A2C6F72" w14:textId="77777777" w:rsidR="007F157A" w:rsidRPr="007F157A" w:rsidRDefault="007F157A" w:rsidP="00D330FC">
            <w:pPr>
              <w:rPr>
                <w:rFonts w:ascii="Calibri" w:hAnsi="Calibri"/>
                <w:sz w:val="20"/>
                <w:szCs w:val="20"/>
                <w:lang w:val="fr-FR"/>
              </w:rPr>
            </w:pPr>
          </w:p>
        </w:tc>
        <w:tc>
          <w:tcPr>
            <w:tcW w:w="1800" w:type="dxa"/>
          </w:tcPr>
          <w:p w14:paraId="65BC11EC" w14:textId="77777777" w:rsidR="007F157A" w:rsidRPr="007F157A" w:rsidRDefault="007F157A" w:rsidP="00D330FC">
            <w:pPr>
              <w:rPr>
                <w:rFonts w:ascii="Calibri" w:hAnsi="Calibri"/>
                <w:sz w:val="20"/>
                <w:szCs w:val="20"/>
                <w:lang w:val="fr-FR"/>
              </w:rPr>
            </w:pPr>
          </w:p>
        </w:tc>
        <w:tc>
          <w:tcPr>
            <w:tcW w:w="1620" w:type="dxa"/>
          </w:tcPr>
          <w:p w14:paraId="7B087CB2" w14:textId="77777777" w:rsidR="007F157A" w:rsidRPr="007F157A" w:rsidRDefault="007F157A" w:rsidP="00D330FC">
            <w:pPr>
              <w:rPr>
                <w:rFonts w:ascii="Calibri" w:hAnsi="Calibri"/>
                <w:sz w:val="20"/>
                <w:szCs w:val="20"/>
                <w:lang w:val="fr-FR"/>
              </w:rPr>
            </w:pPr>
          </w:p>
        </w:tc>
        <w:tc>
          <w:tcPr>
            <w:tcW w:w="1440" w:type="dxa"/>
          </w:tcPr>
          <w:p w14:paraId="0FA4C36F" w14:textId="77777777" w:rsidR="007F157A" w:rsidRPr="007F157A" w:rsidRDefault="007F157A" w:rsidP="00D330FC">
            <w:pPr>
              <w:rPr>
                <w:rFonts w:ascii="Calibri" w:hAnsi="Calibri"/>
                <w:sz w:val="20"/>
                <w:szCs w:val="20"/>
                <w:lang w:val="fr-FR"/>
              </w:rPr>
            </w:pPr>
          </w:p>
        </w:tc>
        <w:tc>
          <w:tcPr>
            <w:tcW w:w="3240" w:type="dxa"/>
          </w:tcPr>
          <w:p w14:paraId="3EEA3C16" w14:textId="77777777" w:rsidR="007F157A" w:rsidRPr="007F157A" w:rsidRDefault="007F157A" w:rsidP="00D330FC">
            <w:pPr>
              <w:rPr>
                <w:rFonts w:ascii="Calibri" w:hAnsi="Calibri"/>
                <w:sz w:val="20"/>
                <w:szCs w:val="20"/>
                <w:lang w:val="fr-FR"/>
              </w:rPr>
            </w:pPr>
          </w:p>
        </w:tc>
        <w:tc>
          <w:tcPr>
            <w:tcW w:w="1170" w:type="dxa"/>
          </w:tcPr>
          <w:p w14:paraId="3B0FEBC3" w14:textId="77777777" w:rsidR="007F157A" w:rsidRPr="007F157A" w:rsidRDefault="007F157A" w:rsidP="00D330FC">
            <w:pPr>
              <w:rPr>
                <w:rFonts w:ascii="Calibri" w:hAnsi="Calibri"/>
                <w:sz w:val="20"/>
                <w:szCs w:val="20"/>
                <w:lang w:val="fr-FR"/>
              </w:rPr>
            </w:pPr>
          </w:p>
        </w:tc>
      </w:tr>
    </w:tbl>
    <w:p w14:paraId="15AD833A" w14:textId="77777777" w:rsidR="006A6839" w:rsidRPr="00C24508" w:rsidRDefault="006A6839" w:rsidP="0029110A">
      <w:pPr>
        <w:pStyle w:val="ListParagraph"/>
        <w:numPr>
          <w:ilvl w:val="0"/>
          <w:numId w:val="16"/>
        </w:numPr>
        <w:spacing w:before="240" w:after="120"/>
        <w:ind w:left="284"/>
        <w:rPr>
          <w:rFonts w:ascii="Calibri" w:hAnsi="Calibri"/>
          <w:b/>
          <w:sz w:val="22"/>
          <w:szCs w:val="20"/>
          <w:u w:val="single"/>
          <w:lang w:val="fr-FR"/>
        </w:rPr>
      </w:pPr>
      <w:r w:rsidRPr="00C24508">
        <w:rPr>
          <w:rFonts w:ascii="Calibri" w:hAnsi="Calibri"/>
          <w:b/>
          <w:sz w:val="22"/>
          <w:szCs w:val="20"/>
          <w:u w:val="single"/>
          <w:lang w:val="fr-FR"/>
        </w:rPr>
        <w:t>Analyse :</w:t>
      </w:r>
    </w:p>
    <w:tbl>
      <w:tblPr>
        <w:tblStyle w:val="TableGrid"/>
        <w:tblW w:w="10467" w:type="dxa"/>
        <w:tblInd w:w="-567" w:type="dxa"/>
        <w:tblLook w:val="04A0" w:firstRow="1" w:lastRow="0" w:firstColumn="1" w:lastColumn="0" w:noHBand="0" w:noVBand="1"/>
      </w:tblPr>
      <w:tblGrid>
        <w:gridCol w:w="4707"/>
        <w:gridCol w:w="1401"/>
        <w:gridCol w:w="1389"/>
        <w:gridCol w:w="1530"/>
        <w:gridCol w:w="1440"/>
      </w:tblGrid>
      <w:tr w:rsidR="0011034F" w:rsidRPr="00285BCB" w14:paraId="6D09CD97" w14:textId="2B846F30" w:rsidTr="00C24508">
        <w:tc>
          <w:tcPr>
            <w:tcW w:w="4707" w:type="dxa"/>
            <w:tcBorders>
              <w:top w:val="nil"/>
              <w:left w:val="nil"/>
              <w:bottom w:val="nil"/>
            </w:tcBorders>
            <w:shd w:val="clear" w:color="auto" w:fill="FFFFFF" w:themeFill="background1"/>
          </w:tcPr>
          <w:p w14:paraId="79BE1C0A" w14:textId="77777777" w:rsidR="0011034F" w:rsidRPr="0011034F" w:rsidRDefault="0011034F" w:rsidP="0011034F">
            <w:pPr>
              <w:rPr>
                <w:rFonts w:ascii="Calibri" w:hAnsi="Calibri"/>
                <w:sz w:val="18"/>
                <w:szCs w:val="18"/>
                <w:lang w:val="fr-FR"/>
              </w:rPr>
            </w:pPr>
          </w:p>
        </w:tc>
        <w:tc>
          <w:tcPr>
            <w:tcW w:w="5760" w:type="dxa"/>
            <w:gridSpan w:val="4"/>
            <w:shd w:val="clear" w:color="auto" w:fill="F2F2F2" w:themeFill="background1" w:themeFillShade="F2"/>
          </w:tcPr>
          <w:p w14:paraId="12AA5CEE" w14:textId="6A347343" w:rsidR="0011034F" w:rsidRPr="0011034F" w:rsidRDefault="0011034F" w:rsidP="0011034F">
            <w:pPr>
              <w:jc w:val="center"/>
              <w:rPr>
                <w:rFonts w:ascii="Calibri" w:hAnsi="Calibri"/>
                <w:b/>
                <w:sz w:val="18"/>
                <w:szCs w:val="18"/>
                <w:lang w:val="fr-FR"/>
              </w:rPr>
            </w:pPr>
            <w:r w:rsidRPr="0011034F">
              <w:rPr>
                <w:rFonts w:ascii="Calibri" w:hAnsi="Calibri"/>
                <w:b/>
                <w:sz w:val="18"/>
                <w:szCs w:val="18"/>
                <w:lang w:val="fr-FR"/>
              </w:rPr>
              <w:t>Localité</w:t>
            </w:r>
          </w:p>
        </w:tc>
      </w:tr>
      <w:tr w:rsidR="0011034F" w:rsidRPr="00285BCB" w14:paraId="2D2E1323" w14:textId="2CBBDDCB" w:rsidTr="00C24508">
        <w:tc>
          <w:tcPr>
            <w:tcW w:w="4707" w:type="dxa"/>
            <w:tcBorders>
              <w:top w:val="nil"/>
              <w:left w:val="nil"/>
            </w:tcBorders>
            <w:shd w:val="clear" w:color="auto" w:fill="FFFFFF" w:themeFill="background1"/>
          </w:tcPr>
          <w:p w14:paraId="0E480B91" w14:textId="77777777" w:rsidR="0011034F" w:rsidRPr="0011034F" w:rsidRDefault="0011034F" w:rsidP="0011034F">
            <w:pPr>
              <w:rPr>
                <w:rFonts w:ascii="Calibri" w:hAnsi="Calibri"/>
                <w:sz w:val="18"/>
                <w:szCs w:val="18"/>
                <w:lang w:val="fr-FR"/>
              </w:rPr>
            </w:pPr>
          </w:p>
        </w:tc>
        <w:tc>
          <w:tcPr>
            <w:tcW w:w="1401" w:type="dxa"/>
          </w:tcPr>
          <w:p w14:paraId="7CF063B5" w14:textId="77777777" w:rsidR="0011034F" w:rsidRPr="00285BCB" w:rsidRDefault="0011034F" w:rsidP="004751A1">
            <w:pPr>
              <w:rPr>
                <w:rFonts w:ascii="Calibri" w:hAnsi="Calibri"/>
                <w:sz w:val="18"/>
                <w:szCs w:val="18"/>
                <w:lang w:val="fr-FR"/>
              </w:rPr>
            </w:pPr>
          </w:p>
        </w:tc>
        <w:tc>
          <w:tcPr>
            <w:tcW w:w="1389" w:type="dxa"/>
          </w:tcPr>
          <w:p w14:paraId="15633254" w14:textId="77777777" w:rsidR="0011034F" w:rsidRPr="00285BCB" w:rsidRDefault="0011034F" w:rsidP="004751A1">
            <w:pPr>
              <w:rPr>
                <w:rFonts w:ascii="Calibri" w:hAnsi="Calibri"/>
                <w:sz w:val="18"/>
                <w:szCs w:val="18"/>
                <w:lang w:val="fr-FR"/>
              </w:rPr>
            </w:pPr>
          </w:p>
        </w:tc>
        <w:tc>
          <w:tcPr>
            <w:tcW w:w="1530" w:type="dxa"/>
          </w:tcPr>
          <w:p w14:paraId="789164EF" w14:textId="77777777" w:rsidR="0011034F" w:rsidRPr="00285BCB" w:rsidRDefault="0011034F" w:rsidP="004751A1">
            <w:pPr>
              <w:rPr>
                <w:rFonts w:ascii="Calibri" w:hAnsi="Calibri"/>
                <w:sz w:val="18"/>
                <w:szCs w:val="18"/>
                <w:lang w:val="fr-FR"/>
              </w:rPr>
            </w:pPr>
          </w:p>
        </w:tc>
        <w:tc>
          <w:tcPr>
            <w:tcW w:w="1440" w:type="dxa"/>
          </w:tcPr>
          <w:p w14:paraId="3E388B97" w14:textId="77777777" w:rsidR="0011034F" w:rsidRPr="00285BCB" w:rsidRDefault="0011034F" w:rsidP="004751A1">
            <w:pPr>
              <w:rPr>
                <w:rFonts w:ascii="Calibri" w:hAnsi="Calibri"/>
                <w:sz w:val="18"/>
                <w:szCs w:val="18"/>
                <w:lang w:val="fr-FR"/>
              </w:rPr>
            </w:pPr>
          </w:p>
        </w:tc>
      </w:tr>
      <w:tr w:rsidR="0011034F" w:rsidRPr="007D22B0" w14:paraId="368E5673" w14:textId="1A4FE757" w:rsidTr="00C24508">
        <w:tc>
          <w:tcPr>
            <w:tcW w:w="4707" w:type="dxa"/>
            <w:shd w:val="clear" w:color="auto" w:fill="F2F2F2" w:themeFill="background1" w:themeFillShade="F2"/>
          </w:tcPr>
          <w:p w14:paraId="7393DD9E" w14:textId="5E295BE4" w:rsidR="0011034F" w:rsidRPr="00285BCB" w:rsidRDefault="0011034F" w:rsidP="0029110A">
            <w:pPr>
              <w:pStyle w:val="ListParagraph"/>
              <w:numPr>
                <w:ilvl w:val="0"/>
                <w:numId w:val="7"/>
              </w:numPr>
              <w:ind w:left="177" w:hanging="177"/>
              <w:rPr>
                <w:rFonts w:ascii="Calibri" w:hAnsi="Calibri"/>
                <w:sz w:val="18"/>
                <w:szCs w:val="18"/>
                <w:lang w:val="fr-FR"/>
              </w:rPr>
            </w:pPr>
            <w:r w:rsidRPr="00285BCB">
              <w:rPr>
                <w:rFonts w:ascii="Calibri" w:hAnsi="Calibri"/>
                <w:sz w:val="18"/>
                <w:szCs w:val="18"/>
                <w:lang w:val="fr-FR"/>
              </w:rPr>
              <w:t xml:space="preserve">Des options de distribution d’argent sont-elles </w:t>
            </w:r>
            <w:r>
              <w:rPr>
                <w:rFonts w:ascii="Calibri" w:hAnsi="Calibri"/>
                <w:sz w:val="18"/>
                <w:szCs w:val="18"/>
                <w:lang w:val="fr-FR"/>
              </w:rPr>
              <w:t>disponibles localement, avec les capacités suffisantes</w:t>
            </w:r>
            <w:r w:rsidR="007D22B0">
              <w:rPr>
                <w:rFonts w:ascii="Calibri" w:hAnsi="Calibri"/>
                <w:sz w:val="18"/>
                <w:szCs w:val="18"/>
                <w:lang w:val="fr-FR"/>
              </w:rPr>
              <w:t xml:space="preserve"> et dans le délai nécessaire</w:t>
            </w:r>
            <w:r>
              <w:rPr>
                <w:rFonts w:ascii="Calibri" w:hAnsi="Calibri"/>
                <w:sz w:val="18"/>
                <w:szCs w:val="18"/>
                <w:lang w:val="fr-FR"/>
              </w:rPr>
              <w:t xml:space="preserve"> ? </w:t>
            </w:r>
            <w:r w:rsidR="00802887">
              <w:rPr>
                <w:rFonts w:ascii="Calibri" w:hAnsi="Calibri"/>
                <w:sz w:val="18"/>
                <w:szCs w:val="18"/>
                <w:lang w:val="fr-FR"/>
              </w:rPr>
              <w:t>Si oui, l</w:t>
            </w:r>
            <w:r>
              <w:rPr>
                <w:rFonts w:ascii="Calibri" w:hAnsi="Calibri"/>
                <w:sz w:val="18"/>
                <w:szCs w:val="18"/>
                <w:lang w:val="fr-FR"/>
              </w:rPr>
              <w:t>esquelles ?</w:t>
            </w:r>
            <w:r w:rsidR="007D22B0">
              <w:rPr>
                <w:rFonts w:ascii="Calibri" w:hAnsi="Calibri"/>
                <w:sz w:val="18"/>
                <w:szCs w:val="18"/>
                <w:lang w:val="fr-FR"/>
              </w:rPr>
              <w:t xml:space="preserve">  </w:t>
            </w:r>
          </w:p>
        </w:tc>
        <w:tc>
          <w:tcPr>
            <w:tcW w:w="1401" w:type="dxa"/>
          </w:tcPr>
          <w:p w14:paraId="5F1E502C" w14:textId="77777777" w:rsidR="0011034F" w:rsidRPr="00285BCB" w:rsidRDefault="0011034F" w:rsidP="004751A1">
            <w:pPr>
              <w:rPr>
                <w:rFonts w:ascii="Calibri" w:hAnsi="Calibri"/>
                <w:sz w:val="18"/>
                <w:szCs w:val="18"/>
                <w:lang w:val="fr-FR"/>
              </w:rPr>
            </w:pPr>
          </w:p>
          <w:p w14:paraId="0A9EF2A9" w14:textId="77777777" w:rsidR="0011034F" w:rsidRPr="00285BCB" w:rsidRDefault="0011034F" w:rsidP="004751A1">
            <w:pPr>
              <w:rPr>
                <w:rFonts w:ascii="Calibri" w:hAnsi="Calibri"/>
                <w:sz w:val="18"/>
                <w:szCs w:val="18"/>
                <w:lang w:val="fr-FR"/>
              </w:rPr>
            </w:pPr>
          </w:p>
          <w:p w14:paraId="0AA9FE52" w14:textId="77777777" w:rsidR="0011034F" w:rsidRPr="00285BCB" w:rsidRDefault="0011034F" w:rsidP="004751A1">
            <w:pPr>
              <w:rPr>
                <w:rFonts w:ascii="Calibri" w:hAnsi="Calibri"/>
                <w:sz w:val="18"/>
                <w:szCs w:val="18"/>
                <w:lang w:val="fr-FR"/>
              </w:rPr>
            </w:pPr>
          </w:p>
        </w:tc>
        <w:tc>
          <w:tcPr>
            <w:tcW w:w="1389" w:type="dxa"/>
          </w:tcPr>
          <w:p w14:paraId="09524575" w14:textId="77777777" w:rsidR="0011034F" w:rsidRPr="00285BCB" w:rsidRDefault="0011034F" w:rsidP="004751A1">
            <w:pPr>
              <w:rPr>
                <w:rFonts w:ascii="Calibri" w:hAnsi="Calibri"/>
                <w:sz w:val="18"/>
                <w:szCs w:val="18"/>
                <w:lang w:val="fr-FR"/>
              </w:rPr>
            </w:pPr>
          </w:p>
        </w:tc>
        <w:tc>
          <w:tcPr>
            <w:tcW w:w="1530" w:type="dxa"/>
          </w:tcPr>
          <w:p w14:paraId="56BA3B80" w14:textId="77777777" w:rsidR="0011034F" w:rsidRPr="00285BCB" w:rsidRDefault="0011034F" w:rsidP="004751A1">
            <w:pPr>
              <w:rPr>
                <w:rFonts w:ascii="Calibri" w:hAnsi="Calibri"/>
                <w:sz w:val="18"/>
                <w:szCs w:val="18"/>
                <w:lang w:val="fr-FR"/>
              </w:rPr>
            </w:pPr>
          </w:p>
        </w:tc>
        <w:tc>
          <w:tcPr>
            <w:tcW w:w="1440" w:type="dxa"/>
          </w:tcPr>
          <w:p w14:paraId="066AB306" w14:textId="77777777" w:rsidR="0011034F" w:rsidRPr="00285BCB" w:rsidRDefault="0011034F" w:rsidP="004751A1">
            <w:pPr>
              <w:rPr>
                <w:rFonts w:ascii="Calibri" w:hAnsi="Calibri"/>
                <w:sz w:val="18"/>
                <w:szCs w:val="18"/>
                <w:lang w:val="fr-FR"/>
              </w:rPr>
            </w:pPr>
          </w:p>
        </w:tc>
      </w:tr>
      <w:tr w:rsidR="0011034F" w:rsidRPr="00835107" w14:paraId="78DDDFD5" w14:textId="4662AC6B" w:rsidTr="00C24508">
        <w:trPr>
          <w:trHeight w:val="482"/>
        </w:trPr>
        <w:tc>
          <w:tcPr>
            <w:tcW w:w="4707" w:type="dxa"/>
            <w:shd w:val="clear" w:color="auto" w:fill="F2F2F2" w:themeFill="background1" w:themeFillShade="F2"/>
          </w:tcPr>
          <w:p w14:paraId="0D973845" w14:textId="73B71E27" w:rsidR="0011034F" w:rsidRPr="00285BCB" w:rsidRDefault="0011034F"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Ces options sont-elles accessibles à la population </w:t>
            </w:r>
            <w:r w:rsidR="00802887">
              <w:rPr>
                <w:rFonts w:ascii="Calibri" w:hAnsi="Calibri"/>
                <w:sz w:val="18"/>
                <w:szCs w:val="18"/>
                <w:lang w:val="fr-FR"/>
              </w:rPr>
              <w:t>ciblée</w:t>
            </w:r>
            <w:r>
              <w:rPr>
                <w:rFonts w:ascii="Calibri" w:hAnsi="Calibri"/>
                <w:sz w:val="18"/>
                <w:szCs w:val="18"/>
                <w:lang w:val="fr-FR"/>
              </w:rPr>
              <w:t> ? Si non, pour quelles raisons ?</w:t>
            </w:r>
          </w:p>
        </w:tc>
        <w:tc>
          <w:tcPr>
            <w:tcW w:w="1401" w:type="dxa"/>
          </w:tcPr>
          <w:p w14:paraId="0ECFF91E" w14:textId="77777777" w:rsidR="0011034F" w:rsidRPr="00285BCB" w:rsidRDefault="0011034F" w:rsidP="004751A1">
            <w:pPr>
              <w:rPr>
                <w:rFonts w:ascii="Calibri" w:hAnsi="Calibri"/>
                <w:sz w:val="18"/>
                <w:szCs w:val="18"/>
                <w:lang w:val="fr-FR"/>
              </w:rPr>
            </w:pPr>
          </w:p>
          <w:p w14:paraId="7D567545" w14:textId="77777777" w:rsidR="0011034F" w:rsidRPr="00285BCB" w:rsidRDefault="0011034F" w:rsidP="004751A1">
            <w:pPr>
              <w:rPr>
                <w:rFonts w:ascii="Calibri" w:hAnsi="Calibri"/>
                <w:sz w:val="18"/>
                <w:szCs w:val="18"/>
                <w:lang w:val="fr-FR"/>
              </w:rPr>
            </w:pPr>
          </w:p>
        </w:tc>
        <w:tc>
          <w:tcPr>
            <w:tcW w:w="1389" w:type="dxa"/>
          </w:tcPr>
          <w:p w14:paraId="7BFA6508" w14:textId="77777777" w:rsidR="0011034F" w:rsidRPr="00285BCB" w:rsidRDefault="0011034F" w:rsidP="004751A1">
            <w:pPr>
              <w:rPr>
                <w:rFonts w:ascii="Calibri" w:hAnsi="Calibri"/>
                <w:sz w:val="18"/>
                <w:szCs w:val="18"/>
                <w:lang w:val="fr-FR"/>
              </w:rPr>
            </w:pPr>
          </w:p>
        </w:tc>
        <w:tc>
          <w:tcPr>
            <w:tcW w:w="1530" w:type="dxa"/>
          </w:tcPr>
          <w:p w14:paraId="52D38958" w14:textId="77777777" w:rsidR="0011034F" w:rsidRPr="00285BCB" w:rsidRDefault="0011034F" w:rsidP="004751A1">
            <w:pPr>
              <w:rPr>
                <w:rFonts w:ascii="Calibri" w:hAnsi="Calibri"/>
                <w:sz w:val="18"/>
                <w:szCs w:val="18"/>
                <w:lang w:val="fr-FR"/>
              </w:rPr>
            </w:pPr>
          </w:p>
        </w:tc>
        <w:tc>
          <w:tcPr>
            <w:tcW w:w="1440" w:type="dxa"/>
          </w:tcPr>
          <w:p w14:paraId="527D6A66" w14:textId="77777777" w:rsidR="0011034F" w:rsidRPr="00285BCB" w:rsidRDefault="0011034F" w:rsidP="004751A1">
            <w:pPr>
              <w:rPr>
                <w:rFonts w:ascii="Calibri" w:hAnsi="Calibri"/>
                <w:sz w:val="18"/>
                <w:szCs w:val="18"/>
                <w:lang w:val="fr-FR"/>
              </w:rPr>
            </w:pPr>
          </w:p>
        </w:tc>
      </w:tr>
      <w:tr w:rsidR="007D22B0" w:rsidRPr="00835107" w14:paraId="6829BF06" w14:textId="77777777" w:rsidTr="00C24508">
        <w:tc>
          <w:tcPr>
            <w:tcW w:w="4707" w:type="dxa"/>
            <w:shd w:val="clear" w:color="auto" w:fill="F2F2F2" w:themeFill="background1" w:themeFillShade="F2"/>
          </w:tcPr>
          <w:p w14:paraId="6484E5B3" w14:textId="422F5F44" w:rsidR="007D22B0"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w:t>
            </w:r>
            <w:r w:rsidR="00802887">
              <w:rPr>
                <w:rFonts w:ascii="Calibri" w:hAnsi="Calibri"/>
                <w:sz w:val="18"/>
                <w:szCs w:val="18"/>
                <w:lang w:val="fr-FR"/>
              </w:rPr>
              <w:t>le</w:t>
            </w:r>
            <w:r>
              <w:rPr>
                <w:rFonts w:ascii="Calibri" w:hAnsi="Calibri"/>
                <w:sz w:val="18"/>
                <w:szCs w:val="18"/>
                <w:lang w:val="fr-FR"/>
              </w:rPr>
              <w:t xml:space="preserve">(s) option(s) seraient les plus </w:t>
            </w:r>
            <w:r w:rsidR="00802887">
              <w:rPr>
                <w:rFonts w:ascii="Calibri" w:hAnsi="Calibri"/>
                <w:sz w:val="18"/>
                <w:szCs w:val="18"/>
                <w:lang w:val="fr-FR"/>
              </w:rPr>
              <w:t>nécessaire (</w:t>
            </w:r>
            <w:r>
              <w:rPr>
                <w:rFonts w:ascii="Calibri" w:hAnsi="Calibri"/>
                <w:sz w:val="18"/>
                <w:szCs w:val="18"/>
                <w:lang w:val="fr-FR"/>
              </w:rPr>
              <w:t>cout-efficace</w:t>
            </w:r>
            <w:r w:rsidR="00802887">
              <w:rPr>
                <w:rFonts w:ascii="Calibri" w:hAnsi="Calibri"/>
                <w:sz w:val="18"/>
                <w:szCs w:val="18"/>
                <w:lang w:val="fr-FR"/>
              </w:rPr>
              <w:t>)</w:t>
            </w:r>
            <w:r>
              <w:rPr>
                <w:rFonts w:ascii="Calibri" w:hAnsi="Calibri"/>
                <w:sz w:val="18"/>
                <w:szCs w:val="18"/>
                <w:lang w:val="fr-FR"/>
              </w:rPr>
              <w:t xml:space="preserve"> ?  </w:t>
            </w:r>
          </w:p>
        </w:tc>
        <w:tc>
          <w:tcPr>
            <w:tcW w:w="1401" w:type="dxa"/>
          </w:tcPr>
          <w:p w14:paraId="596CDF4A" w14:textId="77777777" w:rsidR="007D22B0" w:rsidRPr="00285BCB" w:rsidRDefault="007D22B0" w:rsidP="004751A1">
            <w:pPr>
              <w:rPr>
                <w:rFonts w:ascii="Calibri" w:hAnsi="Calibri"/>
                <w:sz w:val="18"/>
                <w:szCs w:val="18"/>
                <w:lang w:val="fr-FR"/>
              </w:rPr>
            </w:pPr>
          </w:p>
        </w:tc>
        <w:tc>
          <w:tcPr>
            <w:tcW w:w="1389" w:type="dxa"/>
          </w:tcPr>
          <w:p w14:paraId="40BEFCDD" w14:textId="77777777" w:rsidR="007D22B0" w:rsidRPr="00285BCB" w:rsidRDefault="007D22B0" w:rsidP="004751A1">
            <w:pPr>
              <w:rPr>
                <w:rFonts w:ascii="Calibri" w:hAnsi="Calibri"/>
                <w:sz w:val="18"/>
                <w:szCs w:val="18"/>
                <w:lang w:val="fr-FR"/>
              </w:rPr>
            </w:pPr>
          </w:p>
        </w:tc>
        <w:tc>
          <w:tcPr>
            <w:tcW w:w="1530" w:type="dxa"/>
          </w:tcPr>
          <w:p w14:paraId="79F78219" w14:textId="77777777" w:rsidR="007D22B0" w:rsidRPr="00285BCB" w:rsidRDefault="007D22B0" w:rsidP="004751A1">
            <w:pPr>
              <w:rPr>
                <w:rFonts w:ascii="Calibri" w:hAnsi="Calibri"/>
                <w:sz w:val="18"/>
                <w:szCs w:val="18"/>
                <w:lang w:val="fr-FR"/>
              </w:rPr>
            </w:pPr>
          </w:p>
        </w:tc>
        <w:tc>
          <w:tcPr>
            <w:tcW w:w="1440" w:type="dxa"/>
          </w:tcPr>
          <w:p w14:paraId="2746F4CA" w14:textId="77777777" w:rsidR="007D22B0" w:rsidRPr="00285BCB" w:rsidRDefault="007D22B0" w:rsidP="004751A1">
            <w:pPr>
              <w:rPr>
                <w:rFonts w:ascii="Calibri" w:hAnsi="Calibri"/>
                <w:sz w:val="18"/>
                <w:szCs w:val="18"/>
                <w:lang w:val="fr-FR"/>
              </w:rPr>
            </w:pPr>
          </w:p>
        </w:tc>
      </w:tr>
      <w:tr w:rsidR="007D22B0" w:rsidRPr="00835107" w14:paraId="4F4AE590" w14:textId="77777777" w:rsidTr="00C24508">
        <w:tc>
          <w:tcPr>
            <w:tcW w:w="4707" w:type="dxa"/>
            <w:shd w:val="clear" w:color="auto" w:fill="F2F2F2" w:themeFill="background1" w:themeFillShade="F2"/>
          </w:tcPr>
          <w:p w14:paraId="6056581B" w14:textId="2C2F25FB" w:rsidR="007D22B0" w:rsidRDefault="007D22B0"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w:t>
            </w:r>
            <w:r w:rsidR="00802887">
              <w:rPr>
                <w:rFonts w:ascii="Calibri" w:hAnsi="Calibri"/>
                <w:sz w:val="18"/>
                <w:szCs w:val="18"/>
                <w:lang w:val="fr-FR"/>
              </w:rPr>
              <w:t>le</w:t>
            </w:r>
            <w:r>
              <w:rPr>
                <w:rFonts w:ascii="Calibri" w:hAnsi="Calibri"/>
                <w:sz w:val="18"/>
                <w:szCs w:val="18"/>
                <w:lang w:val="fr-FR"/>
              </w:rPr>
              <w:t>s actions fau</w:t>
            </w:r>
            <w:r w:rsidR="00802887">
              <w:rPr>
                <w:rFonts w:ascii="Calibri" w:hAnsi="Calibri"/>
                <w:sz w:val="18"/>
                <w:szCs w:val="18"/>
                <w:lang w:val="fr-FR"/>
              </w:rPr>
              <w:t>dra-t</w:t>
            </w:r>
            <w:r>
              <w:rPr>
                <w:rFonts w:ascii="Calibri" w:hAnsi="Calibri"/>
                <w:sz w:val="18"/>
                <w:szCs w:val="18"/>
                <w:lang w:val="fr-FR"/>
              </w:rPr>
              <w:t xml:space="preserve">-il prendre pour améliorer l’accès de la population </w:t>
            </w:r>
            <w:r w:rsidR="00802887">
              <w:rPr>
                <w:rFonts w:ascii="Calibri" w:hAnsi="Calibri"/>
                <w:sz w:val="18"/>
                <w:szCs w:val="18"/>
                <w:lang w:val="fr-FR"/>
              </w:rPr>
              <w:t>ciblée</w:t>
            </w:r>
            <w:r>
              <w:rPr>
                <w:rFonts w:ascii="Calibri" w:hAnsi="Calibri"/>
                <w:sz w:val="18"/>
                <w:szCs w:val="18"/>
                <w:lang w:val="fr-FR"/>
              </w:rPr>
              <w:t xml:space="preserve"> ou la capacité des </w:t>
            </w:r>
            <w:proofErr w:type="spellStart"/>
            <w:r>
              <w:rPr>
                <w:rFonts w:ascii="Calibri" w:hAnsi="Calibri"/>
                <w:sz w:val="18"/>
                <w:szCs w:val="18"/>
                <w:lang w:val="fr-FR"/>
              </w:rPr>
              <w:t>FSPs</w:t>
            </w:r>
            <w:proofErr w:type="spellEnd"/>
            <w:r>
              <w:rPr>
                <w:rFonts w:ascii="Calibri" w:hAnsi="Calibri"/>
                <w:sz w:val="18"/>
                <w:szCs w:val="18"/>
                <w:lang w:val="fr-FR"/>
              </w:rPr>
              <w:t xml:space="preserve"> pour répondre aux besoins du projet ? </w:t>
            </w:r>
          </w:p>
        </w:tc>
        <w:tc>
          <w:tcPr>
            <w:tcW w:w="1401" w:type="dxa"/>
          </w:tcPr>
          <w:p w14:paraId="6B7EE477" w14:textId="77777777" w:rsidR="007D22B0" w:rsidRPr="00285BCB" w:rsidRDefault="007D22B0" w:rsidP="004751A1">
            <w:pPr>
              <w:rPr>
                <w:rFonts w:ascii="Calibri" w:hAnsi="Calibri"/>
                <w:sz w:val="18"/>
                <w:szCs w:val="18"/>
                <w:lang w:val="fr-FR"/>
              </w:rPr>
            </w:pPr>
          </w:p>
        </w:tc>
        <w:tc>
          <w:tcPr>
            <w:tcW w:w="1389" w:type="dxa"/>
          </w:tcPr>
          <w:p w14:paraId="7E0F8F34" w14:textId="77777777" w:rsidR="007D22B0" w:rsidRPr="00285BCB" w:rsidRDefault="007D22B0" w:rsidP="004751A1">
            <w:pPr>
              <w:rPr>
                <w:rFonts w:ascii="Calibri" w:hAnsi="Calibri"/>
                <w:sz w:val="18"/>
                <w:szCs w:val="18"/>
                <w:lang w:val="fr-FR"/>
              </w:rPr>
            </w:pPr>
          </w:p>
        </w:tc>
        <w:tc>
          <w:tcPr>
            <w:tcW w:w="1530" w:type="dxa"/>
          </w:tcPr>
          <w:p w14:paraId="35F5C656" w14:textId="77777777" w:rsidR="007D22B0" w:rsidRPr="00285BCB" w:rsidRDefault="007D22B0" w:rsidP="004751A1">
            <w:pPr>
              <w:rPr>
                <w:rFonts w:ascii="Calibri" w:hAnsi="Calibri"/>
                <w:sz w:val="18"/>
                <w:szCs w:val="18"/>
                <w:lang w:val="fr-FR"/>
              </w:rPr>
            </w:pPr>
          </w:p>
        </w:tc>
        <w:tc>
          <w:tcPr>
            <w:tcW w:w="1440" w:type="dxa"/>
          </w:tcPr>
          <w:p w14:paraId="30C6A23E" w14:textId="77777777" w:rsidR="007D22B0" w:rsidRPr="00285BCB" w:rsidRDefault="007D22B0" w:rsidP="004751A1">
            <w:pPr>
              <w:rPr>
                <w:rFonts w:ascii="Calibri" w:hAnsi="Calibri"/>
                <w:sz w:val="18"/>
                <w:szCs w:val="18"/>
                <w:lang w:val="fr-FR"/>
              </w:rPr>
            </w:pPr>
          </w:p>
        </w:tc>
      </w:tr>
      <w:tr w:rsidR="00A47CD8" w:rsidRPr="00835107" w14:paraId="4F9A1037" w14:textId="77777777" w:rsidTr="00C24508">
        <w:tc>
          <w:tcPr>
            <w:tcW w:w="4707" w:type="dxa"/>
            <w:shd w:val="clear" w:color="auto" w:fill="F2F2F2" w:themeFill="background1" w:themeFillShade="F2"/>
          </w:tcPr>
          <w:p w14:paraId="292B11E1" w14:textId="27D0D212" w:rsidR="00A47CD8" w:rsidRDefault="00A47CD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lastRenderedPageBreak/>
              <w:t>Quels leçons apprises des expériences des autres organisations humanitaires fau</w:t>
            </w:r>
            <w:r w:rsidR="00802887">
              <w:rPr>
                <w:rFonts w:ascii="Calibri" w:hAnsi="Calibri"/>
                <w:sz w:val="18"/>
                <w:szCs w:val="18"/>
                <w:lang w:val="fr-FR"/>
              </w:rPr>
              <w:t>dra-t</w:t>
            </w:r>
            <w:r>
              <w:rPr>
                <w:rFonts w:ascii="Calibri" w:hAnsi="Calibri"/>
                <w:sz w:val="18"/>
                <w:szCs w:val="18"/>
                <w:lang w:val="fr-FR"/>
              </w:rPr>
              <w:t>-il</w:t>
            </w:r>
            <w:r w:rsidR="00802887">
              <w:rPr>
                <w:rFonts w:ascii="Calibri" w:hAnsi="Calibri"/>
                <w:sz w:val="18"/>
                <w:szCs w:val="18"/>
                <w:lang w:val="fr-FR"/>
              </w:rPr>
              <w:t xml:space="preserve"> en</w:t>
            </w:r>
            <w:r>
              <w:rPr>
                <w:rFonts w:ascii="Calibri" w:hAnsi="Calibri"/>
                <w:sz w:val="18"/>
                <w:szCs w:val="18"/>
                <w:lang w:val="fr-FR"/>
              </w:rPr>
              <w:t xml:space="preserve"> tenir compte ?</w:t>
            </w:r>
          </w:p>
        </w:tc>
        <w:tc>
          <w:tcPr>
            <w:tcW w:w="1401" w:type="dxa"/>
          </w:tcPr>
          <w:p w14:paraId="7459B97B" w14:textId="77777777" w:rsidR="00A47CD8" w:rsidRPr="00285BCB" w:rsidRDefault="00A47CD8" w:rsidP="004751A1">
            <w:pPr>
              <w:rPr>
                <w:rFonts w:ascii="Calibri" w:hAnsi="Calibri"/>
                <w:sz w:val="18"/>
                <w:szCs w:val="18"/>
                <w:lang w:val="fr-FR"/>
              </w:rPr>
            </w:pPr>
          </w:p>
        </w:tc>
        <w:tc>
          <w:tcPr>
            <w:tcW w:w="1389" w:type="dxa"/>
          </w:tcPr>
          <w:p w14:paraId="312D8E3C" w14:textId="77777777" w:rsidR="00A47CD8" w:rsidRPr="00285BCB" w:rsidRDefault="00A47CD8" w:rsidP="004751A1">
            <w:pPr>
              <w:rPr>
                <w:rFonts w:ascii="Calibri" w:hAnsi="Calibri"/>
                <w:sz w:val="18"/>
                <w:szCs w:val="18"/>
                <w:lang w:val="fr-FR"/>
              </w:rPr>
            </w:pPr>
          </w:p>
        </w:tc>
        <w:tc>
          <w:tcPr>
            <w:tcW w:w="1530" w:type="dxa"/>
          </w:tcPr>
          <w:p w14:paraId="3BB652AA" w14:textId="77777777" w:rsidR="00A47CD8" w:rsidRPr="00285BCB" w:rsidRDefault="00A47CD8" w:rsidP="004751A1">
            <w:pPr>
              <w:rPr>
                <w:rFonts w:ascii="Calibri" w:hAnsi="Calibri"/>
                <w:sz w:val="18"/>
                <w:szCs w:val="18"/>
                <w:lang w:val="fr-FR"/>
              </w:rPr>
            </w:pPr>
          </w:p>
        </w:tc>
        <w:tc>
          <w:tcPr>
            <w:tcW w:w="1440" w:type="dxa"/>
          </w:tcPr>
          <w:p w14:paraId="5C8E0671" w14:textId="77777777" w:rsidR="00A47CD8" w:rsidRPr="00285BCB" w:rsidRDefault="00A47CD8" w:rsidP="004751A1">
            <w:pPr>
              <w:rPr>
                <w:rFonts w:ascii="Calibri" w:hAnsi="Calibri"/>
                <w:sz w:val="18"/>
                <w:szCs w:val="18"/>
                <w:lang w:val="fr-FR"/>
              </w:rPr>
            </w:pPr>
          </w:p>
        </w:tc>
      </w:tr>
    </w:tbl>
    <w:p w14:paraId="522388FD" w14:textId="316D58B0" w:rsidR="000E029E" w:rsidRPr="004263B6" w:rsidRDefault="00B3431D" w:rsidP="0029110A">
      <w:pPr>
        <w:pStyle w:val="ListParagraph"/>
        <w:numPr>
          <w:ilvl w:val="0"/>
          <w:numId w:val="8"/>
        </w:numPr>
        <w:spacing w:before="240" w:after="120"/>
        <w:ind w:left="426"/>
        <w:rPr>
          <w:rFonts w:ascii="Calibri" w:hAnsi="Calibri"/>
          <w:b/>
          <w:sz w:val="26"/>
          <w:szCs w:val="26"/>
          <w:lang w:val="fr-FR"/>
        </w:rPr>
      </w:pPr>
      <w:r w:rsidRPr="004263B6">
        <w:rPr>
          <w:rFonts w:ascii="Calibri" w:hAnsi="Calibri"/>
          <w:b/>
          <w:sz w:val="26"/>
          <w:szCs w:val="26"/>
          <w:lang w:val="fr-FR"/>
        </w:rPr>
        <w:t>Analyse des risques et bénéfices en matière de</w:t>
      </w:r>
      <w:r w:rsidR="000E029E" w:rsidRPr="004263B6">
        <w:rPr>
          <w:rFonts w:ascii="Calibri" w:hAnsi="Calibri"/>
          <w:b/>
          <w:sz w:val="26"/>
          <w:szCs w:val="26"/>
          <w:lang w:val="fr-FR"/>
        </w:rPr>
        <w:t xml:space="preserve"> l’environnement</w:t>
      </w:r>
      <w:r w:rsidR="00802887" w:rsidRPr="004263B6">
        <w:rPr>
          <w:rFonts w:ascii="Calibri" w:hAnsi="Calibri"/>
          <w:b/>
          <w:sz w:val="26"/>
          <w:szCs w:val="26"/>
          <w:lang w:val="fr-FR"/>
        </w:rPr>
        <w:t>:</w:t>
      </w:r>
    </w:p>
    <w:p w14:paraId="196EDF5E" w14:textId="77777777" w:rsidR="000E029E" w:rsidRDefault="000E029E" w:rsidP="000E029E">
      <w:pPr>
        <w:shd w:val="clear" w:color="auto" w:fill="F2DBDB" w:themeFill="accent2" w:themeFillTint="33"/>
        <w:spacing w:before="240"/>
        <w:rPr>
          <w:rFonts w:ascii="Calibri" w:hAnsi="Calibri"/>
          <w:sz w:val="22"/>
          <w:szCs w:val="20"/>
          <w:u w:val="single"/>
          <w:lang w:val="fr-FR"/>
        </w:rPr>
      </w:pPr>
      <w:r w:rsidRPr="00285BCB">
        <w:rPr>
          <w:rFonts w:ascii="Calibri" w:hAnsi="Calibri"/>
          <w:sz w:val="22"/>
          <w:szCs w:val="20"/>
          <w:u w:val="single"/>
          <w:lang w:val="fr-FR"/>
        </w:rPr>
        <w:t xml:space="preserve">Objectifs : </w:t>
      </w:r>
    </w:p>
    <w:p w14:paraId="5C841F6D" w14:textId="77777777" w:rsidR="000E029E" w:rsidRPr="000E029E" w:rsidRDefault="000E029E" w:rsidP="000E029E">
      <w:pPr>
        <w:pStyle w:val="ListParagraph"/>
        <w:numPr>
          <w:ilvl w:val="0"/>
          <w:numId w:val="17"/>
        </w:numPr>
        <w:shd w:val="clear" w:color="auto" w:fill="F2DBDB" w:themeFill="accent2" w:themeFillTint="33"/>
        <w:spacing w:after="120"/>
        <w:ind w:left="284"/>
        <w:rPr>
          <w:rFonts w:ascii="Calibri" w:hAnsi="Calibri"/>
          <w:sz w:val="22"/>
          <w:szCs w:val="20"/>
          <w:u w:val="single"/>
          <w:lang w:val="fr-FR"/>
        </w:rPr>
      </w:pPr>
      <w:r w:rsidRPr="000E029E">
        <w:rPr>
          <w:rFonts w:ascii="Calibri" w:hAnsi="Calibri"/>
          <w:sz w:val="22"/>
          <w:szCs w:val="20"/>
          <w:lang w:val="fr-FR"/>
        </w:rPr>
        <w:t>Déterminer quelle modalité aura le moins d'impact sur l'environnement et serait l'option la plus durable</w:t>
      </w:r>
    </w:p>
    <w:p w14:paraId="4D8980C3" w14:textId="552507B7" w:rsidR="000E029E" w:rsidRPr="000E029E" w:rsidRDefault="000E029E" w:rsidP="000E029E">
      <w:pPr>
        <w:pStyle w:val="ListParagraph"/>
        <w:numPr>
          <w:ilvl w:val="0"/>
          <w:numId w:val="17"/>
        </w:numPr>
        <w:shd w:val="clear" w:color="auto" w:fill="F2DBDB" w:themeFill="accent2" w:themeFillTint="33"/>
        <w:spacing w:before="240" w:after="120"/>
        <w:ind w:left="284"/>
        <w:rPr>
          <w:rFonts w:ascii="Calibri" w:hAnsi="Calibri"/>
          <w:sz w:val="22"/>
          <w:szCs w:val="20"/>
          <w:u w:val="single"/>
          <w:lang w:val="fr-FR"/>
        </w:rPr>
      </w:pPr>
      <w:r w:rsidRPr="000E029E">
        <w:rPr>
          <w:rFonts w:ascii="Calibri" w:hAnsi="Calibri"/>
          <w:sz w:val="22"/>
          <w:szCs w:val="20"/>
          <w:lang w:val="fr-FR"/>
        </w:rPr>
        <w:t>Identifier les possibilités d'intégrer l'environnement dans le programme et encourager les communautés à investir dans leurs ressources et leur environnement locaux.</w:t>
      </w:r>
    </w:p>
    <w:p w14:paraId="2DACA013" w14:textId="127E6196" w:rsidR="004263B6" w:rsidRPr="004263B6" w:rsidRDefault="000E029E" w:rsidP="004263B6">
      <w:pPr>
        <w:pStyle w:val="ListParagraph"/>
        <w:spacing w:before="240" w:after="120"/>
        <w:ind w:left="426"/>
        <w:rPr>
          <w:rFonts w:ascii="Calibri" w:hAnsi="Calibri"/>
          <w:sz w:val="22"/>
          <w:szCs w:val="20"/>
          <w:lang w:val="fr-FR"/>
        </w:rPr>
      </w:pPr>
      <w:r w:rsidRPr="000E029E">
        <w:rPr>
          <w:rFonts w:ascii="Calibri" w:hAnsi="Calibri"/>
          <w:sz w:val="22"/>
          <w:szCs w:val="20"/>
          <w:lang w:val="fr-FR"/>
        </w:rPr>
        <w:t>.</w:t>
      </w:r>
    </w:p>
    <w:p w14:paraId="69213DFE" w14:textId="262891C8" w:rsidR="00864FE5" w:rsidRDefault="00864FE5" w:rsidP="004263B6">
      <w:pPr>
        <w:pStyle w:val="ListParagraph"/>
        <w:numPr>
          <w:ilvl w:val="0"/>
          <w:numId w:val="11"/>
        </w:numPr>
        <w:spacing w:before="240" w:after="120"/>
        <w:ind w:left="714" w:hanging="357"/>
        <w:contextualSpacing w:val="0"/>
        <w:rPr>
          <w:rFonts w:ascii="Calibri" w:hAnsi="Calibri"/>
          <w:b/>
          <w:sz w:val="22"/>
          <w:szCs w:val="20"/>
          <w:u w:val="single"/>
          <w:lang w:val="fr-FR"/>
        </w:rPr>
      </w:pPr>
      <w:r>
        <w:rPr>
          <w:rFonts w:ascii="Calibri" w:hAnsi="Calibri"/>
          <w:b/>
          <w:sz w:val="22"/>
          <w:szCs w:val="20"/>
          <w:u w:val="single"/>
          <w:lang w:val="fr-FR"/>
        </w:rPr>
        <w:t>Observations</w:t>
      </w:r>
    </w:p>
    <w:p w14:paraId="7436C2A9" w14:textId="16222C9E" w:rsidR="00864FE5" w:rsidRDefault="00864FE5" w:rsidP="00864FE5">
      <w:pPr>
        <w:spacing w:before="240" w:after="120"/>
        <w:ind w:left="357"/>
        <w:rPr>
          <w:rFonts w:ascii="Calibri" w:hAnsi="Calibri"/>
          <w:sz w:val="22"/>
          <w:szCs w:val="20"/>
          <w:lang w:val="fr-FR"/>
        </w:rPr>
      </w:pPr>
      <w:r>
        <w:rPr>
          <w:rFonts w:ascii="Calibri" w:hAnsi="Calibri"/>
          <w:sz w:val="22"/>
          <w:szCs w:val="20"/>
          <w:lang w:val="fr-FR"/>
        </w:rPr>
        <w:t xml:space="preserve">Détailler lois nationaux et provinciaux qui concernent l’environnement, la gestion des ressources et le bois qui seront important pour le </w:t>
      </w:r>
      <w:proofErr w:type="spellStart"/>
      <w:r>
        <w:rPr>
          <w:rFonts w:ascii="Calibri" w:hAnsi="Calibri"/>
          <w:sz w:val="22"/>
          <w:szCs w:val="20"/>
          <w:lang w:val="fr-FR"/>
        </w:rPr>
        <w:t>programmme</w:t>
      </w:r>
      <w:proofErr w:type="spellEnd"/>
      <w:r>
        <w:rPr>
          <w:rFonts w:ascii="Calibri" w:hAnsi="Calibri"/>
          <w:sz w:val="22"/>
          <w:szCs w:val="20"/>
          <w:lang w:val="fr-FR"/>
        </w:rPr>
        <w:t xml:space="preserve"> abri. </w:t>
      </w:r>
    </w:p>
    <w:p w14:paraId="072E13A4" w14:textId="2B6658EE" w:rsidR="00864FE5" w:rsidRPr="00802D69" w:rsidRDefault="00864FE5" w:rsidP="00802D69">
      <w:pPr>
        <w:spacing w:before="240" w:after="120"/>
        <w:ind w:left="357"/>
        <w:rPr>
          <w:rFonts w:ascii="Calibri" w:hAnsi="Calibri"/>
          <w:sz w:val="22"/>
          <w:szCs w:val="20"/>
          <w:lang w:val="fr-FR"/>
        </w:rPr>
      </w:pPr>
      <w:r>
        <w:rPr>
          <w:rFonts w:ascii="Calibri" w:hAnsi="Calibri"/>
          <w:sz w:val="22"/>
          <w:szCs w:val="20"/>
          <w:lang w:val="fr-FR"/>
        </w:rPr>
        <w:t>Détailler des politiques ou des lois qui règlent les standards ou contrôlent les provenances des matériaux de construction.  Est-ce qu’il y a les lois pour assurer les provenanc</w:t>
      </w:r>
      <w:r w:rsidR="00802D69">
        <w:rPr>
          <w:rFonts w:ascii="Calibri" w:hAnsi="Calibri"/>
          <w:sz w:val="22"/>
          <w:szCs w:val="20"/>
          <w:lang w:val="fr-FR"/>
        </w:rPr>
        <w:t xml:space="preserve">es durables de ces </w:t>
      </w:r>
      <w:proofErr w:type="spellStart"/>
      <w:r w:rsidR="00802D69">
        <w:rPr>
          <w:rFonts w:ascii="Calibri" w:hAnsi="Calibri"/>
          <w:sz w:val="22"/>
          <w:szCs w:val="20"/>
          <w:lang w:val="fr-FR"/>
        </w:rPr>
        <w:t>materiaux</w:t>
      </w:r>
      <w:proofErr w:type="spellEnd"/>
      <w:r w:rsidR="00802D69">
        <w:rPr>
          <w:rFonts w:ascii="Calibri" w:hAnsi="Calibri"/>
          <w:sz w:val="22"/>
          <w:szCs w:val="20"/>
          <w:lang w:val="fr-FR"/>
        </w:rPr>
        <w:t xml:space="preserve"> ? </w:t>
      </w:r>
    </w:p>
    <w:p w14:paraId="6F43BF1D" w14:textId="77777777" w:rsidR="004263B6" w:rsidRPr="001E378C" w:rsidRDefault="004263B6" w:rsidP="004263B6">
      <w:pPr>
        <w:pStyle w:val="ListParagraph"/>
        <w:numPr>
          <w:ilvl w:val="0"/>
          <w:numId w:val="11"/>
        </w:numPr>
        <w:spacing w:before="240" w:after="120"/>
        <w:ind w:left="714" w:hanging="357"/>
        <w:contextualSpacing w:val="0"/>
        <w:rPr>
          <w:rFonts w:ascii="Calibri" w:hAnsi="Calibri"/>
          <w:b/>
          <w:sz w:val="22"/>
          <w:szCs w:val="20"/>
          <w:u w:val="single"/>
          <w:lang w:val="fr-FR"/>
        </w:rPr>
      </w:pPr>
      <w:r w:rsidRPr="001E378C">
        <w:rPr>
          <w:rFonts w:ascii="Calibri" w:hAnsi="Calibri"/>
          <w:b/>
          <w:sz w:val="22"/>
          <w:szCs w:val="20"/>
          <w:u w:val="single"/>
          <w:lang w:val="fr-FR"/>
        </w:rPr>
        <w:t>Analyse :</w:t>
      </w:r>
    </w:p>
    <w:tbl>
      <w:tblPr>
        <w:tblStyle w:val="TableGrid"/>
        <w:tblW w:w="8930" w:type="dxa"/>
        <w:tblInd w:w="70" w:type="dxa"/>
        <w:tblLook w:val="04A0" w:firstRow="1" w:lastRow="0" w:firstColumn="1" w:lastColumn="0" w:noHBand="0" w:noVBand="1"/>
      </w:tblPr>
      <w:tblGrid>
        <w:gridCol w:w="2895"/>
        <w:gridCol w:w="1480"/>
        <w:gridCol w:w="1350"/>
        <w:gridCol w:w="1710"/>
        <w:gridCol w:w="1495"/>
      </w:tblGrid>
      <w:tr w:rsidR="004263B6" w:rsidRPr="0097495D" w14:paraId="1B180249" w14:textId="77777777" w:rsidTr="00BF4F7E">
        <w:tc>
          <w:tcPr>
            <w:tcW w:w="2895" w:type="dxa"/>
            <w:tcBorders>
              <w:top w:val="nil"/>
              <w:left w:val="nil"/>
              <w:bottom w:val="nil"/>
            </w:tcBorders>
            <w:shd w:val="clear" w:color="auto" w:fill="FFFFFF" w:themeFill="background1"/>
          </w:tcPr>
          <w:p w14:paraId="541EA916" w14:textId="77777777" w:rsidR="004263B6" w:rsidRDefault="004263B6" w:rsidP="00BF4F7E">
            <w:pPr>
              <w:pStyle w:val="ListParagraph"/>
              <w:ind w:left="284"/>
              <w:rPr>
                <w:rFonts w:ascii="Calibri" w:hAnsi="Calibri"/>
                <w:sz w:val="18"/>
                <w:szCs w:val="18"/>
                <w:lang w:val="fr-FR"/>
              </w:rPr>
            </w:pPr>
          </w:p>
        </w:tc>
        <w:tc>
          <w:tcPr>
            <w:tcW w:w="6035" w:type="dxa"/>
            <w:gridSpan w:val="4"/>
            <w:shd w:val="clear" w:color="auto" w:fill="F2F2F2" w:themeFill="background1" w:themeFillShade="F2"/>
          </w:tcPr>
          <w:p w14:paraId="374988F5" w14:textId="77777777" w:rsidR="004263B6" w:rsidRPr="001E378C" w:rsidRDefault="004263B6" w:rsidP="00BF4F7E">
            <w:pPr>
              <w:jc w:val="center"/>
              <w:rPr>
                <w:rFonts w:ascii="Calibri" w:hAnsi="Calibri"/>
                <w:b/>
                <w:sz w:val="18"/>
                <w:szCs w:val="18"/>
                <w:lang w:val="fr-FR"/>
              </w:rPr>
            </w:pPr>
            <w:r w:rsidRPr="001E378C">
              <w:rPr>
                <w:rFonts w:ascii="Calibri" w:hAnsi="Calibri"/>
                <w:b/>
                <w:sz w:val="18"/>
                <w:szCs w:val="18"/>
                <w:lang w:val="fr-FR"/>
              </w:rPr>
              <w:t>Localité</w:t>
            </w:r>
          </w:p>
        </w:tc>
      </w:tr>
      <w:tr w:rsidR="004263B6" w:rsidRPr="0097495D" w14:paraId="7482AF11" w14:textId="77777777" w:rsidTr="00BF4F7E">
        <w:tc>
          <w:tcPr>
            <w:tcW w:w="2895" w:type="dxa"/>
            <w:tcBorders>
              <w:top w:val="nil"/>
              <w:left w:val="nil"/>
            </w:tcBorders>
            <w:shd w:val="clear" w:color="auto" w:fill="FFFFFF" w:themeFill="background1"/>
          </w:tcPr>
          <w:p w14:paraId="031C77D9" w14:textId="77777777" w:rsidR="004263B6" w:rsidRDefault="004263B6" w:rsidP="00BF4F7E">
            <w:pPr>
              <w:pStyle w:val="ListParagraph"/>
              <w:ind w:left="284"/>
              <w:rPr>
                <w:rFonts w:ascii="Calibri" w:hAnsi="Calibri"/>
                <w:sz w:val="18"/>
                <w:szCs w:val="18"/>
                <w:lang w:val="fr-FR"/>
              </w:rPr>
            </w:pPr>
          </w:p>
        </w:tc>
        <w:tc>
          <w:tcPr>
            <w:tcW w:w="1480" w:type="dxa"/>
          </w:tcPr>
          <w:p w14:paraId="762E84B0" w14:textId="77777777" w:rsidR="004263B6" w:rsidRPr="00285BCB" w:rsidRDefault="004263B6" w:rsidP="00BF4F7E">
            <w:pPr>
              <w:rPr>
                <w:rFonts w:ascii="Calibri" w:hAnsi="Calibri"/>
                <w:sz w:val="18"/>
                <w:szCs w:val="18"/>
                <w:lang w:val="fr-FR"/>
              </w:rPr>
            </w:pPr>
          </w:p>
        </w:tc>
        <w:tc>
          <w:tcPr>
            <w:tcW w:w="1350" w:type="dxa"/>
          </w:tcPr>
          <w:p w14:paraId="71A5515E" w14:textId="77777777" w:rsidR="004263B6" w:rsidRPr="00285BCB" w:rsidRDefault="004263B6" w:rsidP="00BF4F7E">
            <w:pPr>
              <w:rPr>
                <w:rFonts w:ascii="Calibri" w:hAnsi="Calibri"/>
                <w:sz w:val="18"/>
                <w:szCs w:val="18"/>
                <w:lang w:val="fr-FR"/>
              </w:rPr>
            </w:pPr>
          </w:p>
        </w:tc>
        <w:tc>
          <w:tcPr>
            <w:tcW w:w="1710" w:type="dxa"/>
          </w:tcPr>
          <w:p w14:paraId="6E2F769C" w14:textId="77777777" w:rsidR="004263B6" w:rsidRPr="00285BCB" w:rsidRDefault="004263B6" w:rsidP="00BF4F7E">
            <w:pPr>
              <w:rPr>
                <w:rFonts w:ascii="Calibri" w:hAnsi="Calibri"/>
                <w:sz w:val="18"/>
                <w:szCs w:val="18"/>
                <w:lang w:val="fr-FR"/>
              </w:rPr>
            </w:pPr>
          </w:p>
        </w:tc>
        <w:tc>
          <w:tcPr>
            <w:tcW w:w="1495" w:type="dxa"/>
          </w:tcPr>
          <w:p w14:paraId="2DE63B6E" w14:textId="77777777" w:rsidR="004263B6" w:rsidRPr="00285BCB" w:rsidRDefault="004263B6" w:rsidP="00BF4F7E">
            <w:pPr>
              <w:rPr>
                <w:rFonts w:ascii="Calibri" w:hAnsi="Calibri"/>
                <w:sz w:val="18"/>
                <w:szCs w:val="18"/>
                <w:lang w:val="fr-FR"/>
              </w:rPr>
            </w:pPr>
          </w:p>
        </w:tc>
      </w:tr>
      <w:tr w:rsidR="005353BF" w:rsidRPr="00835107" w14:paraId="4F0FB647" w14:textId="77777777" w:rsidTr="00BF4F7E">
        <w:tc>
          <w:tcPr>
            <w:tcW w:w="2895" w:type="dxa"/>
            <w:shd w:val="clear" w:color="auto" w:fill="F2F2F2" w:themeFill="background1" w:themeFillShade="F2"/>
          </w:tcPr>
          <w:p w14:paraId="7D4F92B0" w14:textId="67360AA1" w:rsidR="005353BF" w:rsidRPr="00BF4F7E" w:rsidRDefault="005353BF" w:rsidP="005353BF">
            <w:pPr>
              <w:pStyle w:val="ListParagraph"/>
              <w:numPr>
                <w:ilvl w:val="0"/>
                <w:numId w:val="7"/>
              </w:numPr>
              <w:ind w:left="248" w:hanging="189"/>
              <w:rPr>
                <w:rFonts w:ascii="Calibri" w:hAnsi="Calibri"/>
                <w:sz w:val="18"/>
                <w:szCs w:val="18"/>
                <w:lang w:val="fr-FR"/>
              </w:rPr>
            </w:pPr>
            <w:r>
              <w:rPr>
                <w:rFonts w:ascii="Calibri" w:hAnsi="Calibri"/>
                <w:sz w:val="18"/>
                <w:szCs w:val="18"/>
                <w:lang w:val="fr-FR"/>
              </w:rPr>
              <w:t>Les fournisseurs et les artisans</w:t>
            </w:r>
            <w:r w:rsidR="00802D69">
              <w:rPr>
                <w:rFonts w:ascii="Calibri" w:hAnsi="Calibri"/>
                <w:sz w:val="18"/>
                <w:szCs w:val="18"/>
                <w:lang w:val="fr-FR"/>
              </w:rPr>
              <w:t xml:space="preserve"> locaux </w:t>
            </w:r>
            <w:r>
              <w:rPr>
                <w:rFonts w:ascii="Calibri" w:hAnsi="Calibri"/>
                <w:sz w:val="18"/>
                <w:szCs w:val="18"/>
                <w:lang w:val="fr-FR"/>
              </w:rPr>
              <w:t xml:space="preserve"> s’approvisionnent-ils des sources durables ? </w:t>
            </w:r>
          </w:p>
        </w:tc>
        <w:tc>
          <w:tcPr>
            <w:tcW w:w="1480" w:type="dxa"/>
          </w:tcPr>
          <w:p w14:paraId="70BB68F0" w14:textId="77777777" w:rsidR="005353BF" w:rsidRPr="00285BCB" w:rsidRDefault="005353BF" w:rsidP="00BF4F7E">
            <w:pPr>
              <w:rPr>
                <w:rFonts w:ascii="Calibri" w:hAnsi="Calibri"/>
                <w:sz w:val="18"/>
                <w:szCs w:val="18"/>
                <w:lang w:val="fr-FR"/>
              </w:rPr>
            </w:pPr>
          </w:p>
        </w:tc>
        <w:tc>
          <w:tcPr>
            <w:tcW w:w="1350" w:type="dxa"/>
          </w:tcPr>
          <w:p w14:paraId="60B5BAE4" w14:textId="77777777" w:rsidR="005353BF" w:rsidRPr="00285BCB" w:rsidRDefault="005353BF" w:rsidP="00BF4F7E">
            <w:pPr>
              <w:rPr>
                <w:rFonts w:ascii="Calibri" w:hAnsi="Calibri"/>
                <w:sz w:val="18"/>
                <w:szCs w:val="18"/>
                <w:lang w:val="fr-FR"/>
              </w:rPr>
            </w:pPr>
          </w:p>
        </w:tc>
        <w:tc>
          <w:tcPr>
            <w:tcW w:w="1710" w:type="dxa"/>
          </w:tcPr>
          <w:p w14:paraId="36CFB8D6" w14:textId="77777777" w:rsidR="005353BF" w:rsidRPr="00285BCB" w:rsidRDefault="005353BF" w:rsidP="00BF4F7E">
            <w:pPr>
              <w:rPr>
                <w:rFonts w:ascii="Calibri" w:hAnsi="Calibri"/>
                <w:sz w:val="18"/>
                <w:szCs w:val="18"/>
                <w:lang w:val="fr-FR"/>
              </w:rPr>
            </w:pPr>
          </w:p>
        </w:tc>
        <w:tc>
          <w:tcPr>
            <w:tcW w:w="1495" w:type="dxa"/>
          </w:tcPr>
          <w:p w14:paraId="59F2B4D2" w14:textId="77777777" w:rsidR="005353BF" w:rsidRPr="00285BCB" w:rsidRDefault="005353BF" w:rsidP="00BF4F7E">
            <w:pPr>
              <w:rPr>
                <w:rFonts w:ascii="Calibri" w:hAnsi="Calibri"/>
                <w:sz w:val="18"/>
                <w:szCs w:val="18"/>
                <w:lang w:val="fr-FR"/>
              </w:rPr>
            </w:pPr>
          </w:p>
        </w:tc>
      </w:tr>
      <w:tr w:rsidR="00802D69" w:rsidRPr="00835107" w14:paraId="467CBCF9" w14:textId="77777777" w:rsidTr="00BF4F7E">
        <w:tc>
          <w:tcPr>
            <w:tcW w:w="2895" w:type="dxa"/>
            <w:shd w:val="clear" w:color="auto" w:fill="F2F2F2" w:themeFill="background1" w:themeFillShade="F2"/>
          </w:tcPr>
          <w:p w14:paraId="32436163" w14:textId="71B9D407" w:rsidR="00802D69" w:rsidRDefault="00802D69" w:rsidP="005353BF">
            <w:pPr>
              <w:pStyle w:val="ListParagraph"/>
              <w:numPr>
                <w:ilvl w:val="0"/>
                <w:numId w:val="7"/>
              </w:numPr>
              <w:ind w:left="248" w:hanging="189"/>
              <w:rPr>
                <w:rFonts w:ascii="Calibri" w:hAnsi="Calibri"/>
                <w:sz w:val="18"/>
                <w:szCs w:val="18"/>
                <w:lang w:val="fr-FR"/>
              </w:rPr>
            </w:pPr>
            <w:r>
              <w:rPr>
                <w:rFonts w:ascii="Calibri" w:hAnsi="Calibri"/>
                <w:sz w:val="18"/>
                <w:szCs w:val="18"/>
                <w:lang w:val="fr-FR"/>
              </w:rPr>
              <w:t xml:space="preserve">Avez-vous besoin de contrôler l’achat des matériaux pour assurer qu’ils s’approvisionnement d’une source écologiquement durables ?  </w:t>
            </w:r>
          </w:p>
        </w:tc>
        <w:tc>
          <w:tcPr>
            <w:tcW w:w="1480" w:type="dxa"/>
          </w:tcPr>
          <w:p w14:paraId="5DFBDD98" w14:textId="77777777" w:rsidR="00802D69" w:rsidRPr="00285BCB" w:rsidRDefault="00802D69" w:rsidP="00BF4F7E">
            <w:pPr>
              <w:rPr>
                <w:rFonts w:ascii="Calibri" w:hAnsi="Calibri"/>
                <w:sz w:val="18"/>
                <w:szCs w:val="18"/>
                <w:lang w:val="fr-FR"/>
              </w:rPr>
            </w:pPr>
          </w:p>
        </w:tc>
        <w:tc>
          <w:tcPr>
            <w:tcW w:w="1350" w:type="dxa"/>
          </w:tcPr>
          <w:p w14:paraId="2270E6C3" w14:textId="77777777" w:rsidR="00802D69" w:rsidRPr="00285BCB" w:rsidRDefault="00802D69" w:rsidP="00BF4F7E">
            <w:pPr>
              <w:rPr>
                <w:rFonts w:ascii="Calibri" w:hAnsi="Calibri"/>
                <w:sz w:val="18"/>
                <w:szCs w:val="18"/>
                <w:lang w:val="fr-FR"/>
              </w:rPr>
            </w:pPr>
          </w:p>
        </w:tc>
        <w:tc>
          <w:tcPr>
            <w:tcW w:w="1710" w:type="dxa"/>
          </w:tcPr>
          <w:p w14:paraId="605198CF" w14:textId="77777777" w:rsidR="00802D69" w:rsidRPr="00285BCB" w:rsidRDefault="00802D69" w:rsidP="00BF4F7E">
            <w:pPr>
              <w:rPr>
                <w:rFonts w:ascii="Calibri" w:hAnsi="Calibri"/>
                <w:sz w:val="18"/>
                <w:szCs w:val="18"/>
                <w:lang w:val="fr-FR"/>
              </w:rPr>
            </w:pPr>
          </w:p>
        </w:tc>
        <w:tc>
          <w:tcPr>
            <w:tcW w:w="1495" w:type="dxa"/>
          </w:tcPr>
          <w:p w14:paraId="35603277" w14:textId="77777777" w:rsidR="00802D69" w:rsidRPr="00285BCB" w:rsidRDefault="00802D69" w:rsidP="00BF4F7E">
            <w:pPr>
              <w:rPr>
                <w:rFonts w:ascii="Calibri" w:hAnsi="Calibri"/>
                <w:sz w:val="18"/>
                <w:szCs w:val="18"/>
                <w:lang w:val="fr-FR"/>
              </w:rPr>
            </w:pPr>
          </w:p>
        </w:tc>
      </w:tr>
      <w:tr w:rsidR="00802D69" w:rsidRPr="00835107" w14:paraId="6E85D5A6" w14:textId="77777777" w:rsidTr="00BF4F7E">
        <w:tc>
          <w:tcPr>
            <w:tcW w:w="2895" w:type="dxa"/>
            <w:shd w:val="clear" w:color="auto" w:fill="F2F2F2" w:themeFill="background1" w:themeFillShade="F2"/>
          </w:tcPr>
          <w:p w14:paraId="2A3BB64C" w14:textId="3B0D5914" w:rsidR="00802D69" w:rsidRDefault="00802D69" w:rsidP="005353BF">
            <w:pPr>
              <w:pStyle w:val="ListParagraph"/>
              <w:numPr>
                <w:ilvl w:val="0"/>
                <w:numId w:val="7"/>
              </w:numPr>
              <w:ind w:left="248" w:hanging="189"/>
              <w:rPr>
                <w:rFonts w:ascii="Calibri" w:hAnsi="Calibri"/>
                <w:sz w:val="18"/>
                <w:szCs w:val="18"/>
                <w:lang w:val="fr-FR"/>
              </w:rPr>
            </w:pPr>
            <w:r w:rsidRPr="00BF4F7E">
              <w:rPr>
                <w:rFonts w:ascii="Calibri" w:hAnsi="Calibri"/>
                <w:sz w:val="18"/>
                <w:szCs w:val="18"/>
                <w:lang w:val="fr-FR"/>
              </w:rPr>
              <w:t>Serait-il plus durable du point de vue environnemental de s'approvisionner auprès de grands fournisseurs</w:t>
            </w:r>
            <w:r>
              <w:rPr>
                <w:rFonts w:ascii="Calibri" w:hAnsi="Calibri"/>
                <w:sz w:val="18"/>
                <w:szCs w:val="18"/>
                <w:lang w:val="fr-FR"/>
              </w:rPr>
              <w:t xml:space="preserve"> dans les marchés centrales</w:t>
            </w:r>
            <w:r w:rsidRPr="00BF4F7E">
              <w:rPr>
                <w:rFonts w:ascii="Calibri" w:hAnsi="Calibri"/>
                <w:sz w:val="18"/>
                <w:szCs w:val="18"/>
                <w:lang w:val="fr-FR"/>
              </w:rPr>
              <w:t xml:space="preserve"> ou sur le marché local ?</w:t>
            </w:r>
          </w:p>
        </w:tc>
        <w:tc>
          <w:tcPr>
            <w:tcW w:w="1480" w:type="dxa"/>
          </w:tcPr>
          <w:p w14:paraId="4FCD41AC" w14:textId="77777777" w:rsidR="00802D69" w:rsidRPr="00285BCB" w:rsidRDefault="00802D69" w:rsidP="00BF4F7E">
            <w:pPr>
              <w:rPr>
                <w:rFonts w:ascii="Calibri" w:hAnsi="Calibri"/>
                <w:sz w:val="18"/>
                <w:szCs w:val="18"/>
                <w:lang w:val="fr-FR"/>
              </w:rPr>
            </w:pPr>
          </w:p>
        </w:tc>
        <w:tc>
          <w:tcPr>
            <w:tcW w:w="1350" w:type="dxa"/>
          </w:tcPr>
          <w:p w14:paraId="105D48F1" w14:textId="77777777" w:rsidR="00802D69" w:rsidRPr="00285BCB" w:rsidRDefault="00802D69" w:rsidP="00BF4F7E">
            <w:pPr>
              <w:rPr>
                <w:rFonts w:ascii="Calibri" w:hAnsi="Calibri"/>
                <w:sz w:val="18"/>
                <w:szCs w:val="18"/>
                <w:lang w:val="fr-FR"/>
              </w:rPr>
            </w:pPr>
          </w:p>
        </w:tc>
        <w:tc>
          <w:tcPr>
            <w:tcW w:w="1710" w:type="dxa"/>
          </w:tcPr>
          <w:p w14:paraId="65C3F6C7" w14:textId="77777777" w:rsidR="00802D69" w:rsidRPr="00285BCB" w:rsidRDefault="00802D69" w:rsidP="00BF4F7E">
            <w:pPr>
              <w:rPr>
                <w:rFonts w:ascii="Calibri" w:hAnsi="Calibri"/>
                <w:sz w:val="18"/>
                <w:szCs w:val="18"/>
                <w:lang w:val="fr-FR"/>
              </w:rPr>
            </w:pPr>
          </w:p>
        </w:tc>
        <w:tc>
          <w:tcPr>
            <w:tcW w:w="1495" w:type="dxa"/>
          </w:tcPr>
          <w:p w14:paraId="29DF1719" w14:textId="77777777" w:rsidR="00802D69" w:rsidRPr="00285BCB" w:rsidRDefault="00802D69" w:rsidP="00BF4F7E">
            <w:pPr>
              <w:rPr>
                <w:rFonts w:ascii="Calibri" w:hAnsi="Calibri"/>
                <w:sz w:val="18"/>
                <w:szCs w:val="18"/>
                <w:lang w:val="fr-FR"/>
              </w:rPr>
            </w:pPr>
          </w:p>
        </w:tc>
      </w:tr>
      <w:tr w:rsidR="001E2ADA" w:rsidRPr="00835107" w14:paraId="272C1CAB" w14:textId="77777777" w:rsidTr="00BF4F7E">
        <w:tc>
          <w:tcPr>
            <w:tcW w:w="2895" w:type="dxa"/>
            <w:shd w:val="clear" w:color="auto" w:fill="F2F2F2" w:themeFill="background1" w:themeFillShade="F2"/>
          </w:tcPr>
          <w:p w14:paraId="1217A3B1" w14:textId="5EB99E3C" w:rsidR="001E2ADA" w:rsidRDefault="001E2ADA" w:rsidP="001E2AD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Quels sont les plus </w:t>
            </w:r>
            <w:r w:rsidR="00BF4F7E">
              <w:rPr>
                <w:rFonts w:ascii="Calibri" w:hAnsi="Calibri"/>
                <w:sz w:val="18"/>
                <w:szCs w:val="18"/>
                <w:lang w:val="fr-FR"/>
              </w:rPr>
              <w:t>grands</w:t>
            </w:r>
            <w:r>
              <w:rPr>
                <w:rFonts w:ascii="Calibri" w:hAnsi="Calibri"/>
                <w:sz w:val="18"/>
                <w:szCs w:val="18"/>
                <w:lang w:val="fr-FR"/>
              </w:rPr>
              <w:t xml:space="preserve"> </w:t>
            </w:r>
            <w:r w:rsidR="00BF4F7E">
              <w:rPr>
                <w:rFonts w:ascii="Calibri" w:hAnsi="Calibri"/>
                <w:sz w:val="18"/>
                <w:szCs w:val="18"/>
                <w:lang w:val="fr-FR"/>
              </w:rPr>
              <w:t>problèmes</w:t>
            </w:r>
            <w:r>
              <w:rPr>
                <w:rFonts w:ascii="Calibri" w:hAnsi="Calibri"/>
                <w:sz w:val="18"/>
                <w:szCs w:val="18"/>
                <w:lang w:val="fr-FR"/>
              </w:rPr>
              <w:t xml:space="preserve"> environnementaux identifiés par les communautés ? </w:t>
            </w:r>
          </w:p>
        </w:tc>
        <w:tc>
          <w:tcPr>
            <w:tcW w:w="1480" w:type="dxa"/>
          </w:tcPr>
          <w:p w14:paraId="2FEF6DA1" w14:textId="77777777" w:rsidR="001E2ADA" w:rsidRPr="00285BCB" w:rsidRDefault="001E2ADA" w:rsidP="00BF4F7E">
            <w:pPr>
              <w:rPr>
                <w:rFonts w:ascii="Calibri" w:hAnsi="Calibri"/>
                <w:sz w:val="18"/>
                <w:szCs w:val="18"/>
                <w:lang w:val="fr-FR"/>
              </w:rPr>
            </w:pPr>
          </w:p>
        </w:tc>
        <w:tc>
          <w:tcPr>
            <w:tcW w:w="1350" w:type="dxa"/>
          </w:tcPr>
          <w:p w14:paraId="0F4D9966" w14:textId="77777777" w:rsidR="001E2ADA" w:rsidRPr="00285BCB" w:rsidRDefault="001E2ADA" w:rsidP="00BF4F7E">
            <w:pPr>
              <w:rPr>
                <w:rFonts w:ascii="Calibri" w:hAnsi="Calibri"/>
                <w:sz w:val="18"/>
                <w:szCs w:val="18"/>
                <w:lang w:val="fr-FR"/>
              </w:rPr>
            </w:pPr>
          </w:p>
        </w:tc>
        <w:tc>
          <w:tcPr>
            <w:tcW w:w="1710" w:type="dxa"/>
          </w:tcPr>
          <w:p w14:paraId="2F02A4B7" w14:textId="77777777" w:rsidR="001E2ADA" w:rsidRPr="00285BCB" w:rsidRDefault="001E2ADA" w:rsidP="00BF4F7E">
            <w:pPr>
              <w:rPr>
                <w:rFonts w:ascii="Calibri" w:hAnsi="Calibri"/>
                <w:sz w:val="18"/>
                <w:szCs w:val="18"/>
                <w:lang w:val="fr-FR"/>
              </w:rPr>
            </w:pPr>
          </w:p>
        </w:tc>
        <w:tc>
          <w:tcPr>
            <w:tcW w:w="1495" w:type="dxa"/>
          </w:tcPr>
          <w:p w14:paraId="1375BEF9" w14:textId="77777777" w:rsidR="001E2ADA" w:rsidRPr="00285BCB" w:rsidRDefault="001E2ADA" w:rsidP="00BF4F7E">
            <w:pPr>
              <w:rPr>
                <w:rFonts w:ascii="Calibri" w:hAnsi="Calibri"/>
                <w:sz w:val="18"/>
                <w:szCs w:val="18"/>
                <w:lang w:val="fr-FR"/>
              </w:rPr>
            </w:pPr>
          </w:p>
        </w:tc>
      </w:tr>
      <w:tr w:rsidR="00BF4F7E" w:rsidRPr="00835107" w14:paraId="333D923E" w14:textId="77777777" w:rsidTr="00BF4F7E">
        <w:tc>
          <w:tcPr>
            <w:tcW w:w="2895" w:type="dxa"/>
            <w:shd w:val="clear" w:color="auto" w:fill="F2F2F2" w:themeFill="background1" w:themeFillShade="F2"/>
          </w:tcPr>
          <w:p w14:paraId="016DAF33" w14:textId="24A2CAAC" w:rsidR="00BF4F7E" w:rsidRDefault="00BF4F7E" w:rsidP="005353BF">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Comment exacerberait ou contribuerait le programme </w:t>
            </w:r>
            <w:r w:rsidR="005353BF">
              <w:rPr>
                <w:rFonts w:ascii="Calibri" w:hAnsi="Calibri"/>
                <w:sz w:val="18"/>
                <w:szCs w:val="18"/>
                <w:lang w:val="fr-FR"/>
              </w:rPr>
              <w:t xml:space="preserve">à </w:t>
            </w:r>
            <w:r>
              <w:rPr>
                <w:rFonts w:ascii="Calibri" w:hAnsi="Calibri"/>
                <w:sz w:val="18"/>
                <w:szCs w:val="18"/>
                <w:lang w:val="fr-FR"/>
              </w:rPr>
              <w:t xml:space="preserve">ces problèmes ? </w:t>
            </w:r>
          </w:p>
        </w:tc>
        <w:tc>
          <w:tcPr>
            <w:tcW w:w="1480" w:type="dxa"/>
          </w:tcPr>
          <w:p w14:paraId="67E6F677" w14:textId="77777777" w:rsidR="00BF4F7E" w:rsidRPr="00285BCB" w:rsidRDefault="00BF4F7E" w:rsidP="00BF4F7E">
            <w:pPr>
              <w:rPr>
                <w:rFonts w:ascii="Calibri" w:hAnsi="Calibri"/>
                <w:sz w:val="18"/>
                <w:szCs w:val="18"/>
                <w:lang w:val="fr-FR"/>
              </w:rPr>
            </w:pPr>
          </w:p>
        </w:tc>
        <w:tc>
          <w:tcPr>
            <w:tcW w:w="1350" w:type="dxa"/>
          </w:tcPr>
          <w:p w14:paraId="228A2340" w14:textId="77777777" w:rsidR="00BF4F7E" w:rsidRPr="00285BCB" w:rsidRDefault="00BF4F7E" w:rsidP="00BF4F7E">
            <w:pPr>
              <w:rPr>
                <w:rFonts w:ascii="Calibri" w:hAnsi="Calibri"/>
                <w:sz w:val="18"/>
                <w:szCs w:val="18"/>
                <w:lang w:val="fr-FR"/>
              </w:rPr>
            </w:pPr>
          </w:p>
        </w:tc>
        <w:tc>
          <w:tcPr>
            <w:tcW w:w="1710" w:type="dxa"/>
          </w:tcPr>
          <w:p w14:paraId="28772265" w14:textId="77777777" w:rsidR="00BF4F7E" w:rsidRPr="00285BCB" w:rsidRDefault="00BF4F7E" w:rsidP="00BF4F7E">
            <w:pPr>
              <w:rPr>
                <w:rFonts w:ascii="Calibri" w:hAnsi="Calibri"/>
                <w:sz w:val="18"/>
                <w:szCs w:val="18"/>
                <w:lang w:val="fr-FR"/>
              </w:rPr>
            </w:pPr>
          </w:p>
        </w:tc>
        <w:tc>
          <w:tcPr>
            <w:tcW w:w="1495" w:type="dxa"/>
          </w:tcPr>
          <w:p w14:paraId="7D6F55DA" w14:textId="77777777" w:rsidR="00BF4F7E" w:rsidRPr="00285BCB" w:rsidRDefault="00BF4F7E" w:rsidP="00BF4F7E">
            <w:pPr>
              <w:rPr>
                <w:rFonts w:ascii="Calibri" w:hAnsi="Calibri"/>
                <w:sz w:val="18"/>
                <w:szCs w:val="18"/>
                <w:lang w:val="fr-FR"/>
              </w:rPr>
            </w:pPr>
          </w:p>
        </w:tc>
      </w:tr>
      <w:tr w:rsidR="004263B6" w:rsidRPr="00835107" w14:paraId="03FDB2C9" w14:textId="77777777" w:rsidTr="00BF4F7E">
        <w:tc>
          <w:tcPr>
            <w:tcW w:w="2895" w:type="dxa"/>
            <w:shd w:val="clear" w:color="auto" w:fill="F2F2F2" w:themeFill="background1" w:themeFillShade="F2"/>
          </w:tcPr>
          <w:p w14:paraId="573EDA87" w14:textId="5FCBF3C3" w:rsidR="004263B6" w:rsidRDefault="00A73B3F" w:rsidP="00A73B3F">
            <w:pPr>
              <w:pStyle w:val="ListParagraph"/>
              <w:numPr>
                <w:ilvl w:val="0"/>
                <w:numId w:val="7"/>
              </w:numPr>
              <w:ind w:left="106" w:hanging="142"/>
              <w:rPr>
                <w:rFonts w:ascii="Calibri" w:hAnsi="Calibri"/>
                <w:sz w:val="18"/>
                <w:szCs w:val="18"/>
                <w:lang w:val="fr-FR"/>
              </w:rPr>
            </w:pPr>
            <w:r w:rsidRPr="00A73B3F">
              <w:rPr>
                <w:rFonts w:ascii="Calibri" w:hAnsi="Calibri"/>
                <w:sz w:val="18"/>
                <w:szCs w:val="18"/>
                <w:lang w:val="fr-FR"/>
              </w:rPr>
              <w:t xml:space="preserve">Existe-t-il sur le marché local des produits de qualité inférieure que les bénéficiaires pourraient être encouragés à acheter </w:t>
            </w:r>
            <w:r w:rsidR="00BF4F7E">
              <w:rPr>
                <w:rFonts w:ascii="Calibri" w:hAnsi="Calibri"/>
                <w:sz w:val="18"/>
                <w:szCs w:val="18"/>
                <w:lang w:val="fr-FR"/>
              </w:rPr>
              <w:t>s’ils reçoivent l’assistance en espèces</w:t>
            </w:r>
            <w:r w:rsidRPr="00A73B3F">
              <w:rPr>
                <w:rFonts w:ascii="Calibri" w:hAnsi="Calibri"/>
                <w:sz w:val="18"/>
                <w:szCs w:val="18"/>
                <w:lang w:val="fr-FR"/>
              </w:rPr>
              <w:t>?</w:t>
            </w:r>
          </w:p>
        </w:tc>
        <w:tc>
          <w:tcPr>
            <w:tcW w:w="1480" w:type="dxa"/>
          </w:tcPr>
          <w:p w14:paraId="21525712" w14:textId="77777777" w:rsidR="004263B6" w:rsidRPr="00285BCB" w:rsidRDefault="004263B6" w:rsidP="00BF4F7E">
            <w:pPr>
              <w:rPr>
                <w:rFonts w:ascii="Calibri" w:hAnsi="Calibri"/>
                <w:sz w:val="18"/>
                <w:szCs w:val="18"/>
                <w:lang w:val="fr-FR"/>
              </w:rPr>
            </w:pPr>
          </w:p>
        </w:tc>
        <w:tc>
          <w:tcPr>
            <w:tcW w:w="1350" w:type="dxa"/>
          </w:tcPr>
          <w:p w14:paraId="6EE301D6" w14:textId="77777777" w:rsidR="004263B6" w:rsidRPr="00285BCB" w:rsidRDefault="004263B6" w:rsidP="00BF4F7E">
            <w:pPr>
              <w:rPr>
                <w:rFonts w:ascii="Calibri" w:hAnsi="Calibri"/>
                <w:sz w:val="18"/>
                <w:szCs w:val="18"/>
                <w:lang w:val="fr-FR"/>
              </w:rPr>
            </w:pPr>
          </w:p>
        </w:tc>
        <w:tc>
          <w:tcPr>
            <w:tcW w:w="1710" w:type="dxa"/>
          </w:tcPr>
          <w:p w14:paraId="15CA66B5" w14:textId="77777777" w:rsidR="004263B6" w:rsidRPr="00285BCB" w:rsidRDefault="004263B6" w:rsidP="00BF4F7E">
            <w:pPr>
              <w:rPr>
                <w:rFonts w:ascii="Calibri" w:hAnsi="Calibri"/>
                <w:sz w:val="18"/>
                <w:szCs w:val="18"/>
                <w:lang w:val="fr-FR"/>
              </w:rPr>
            </w:pPr>
          </w:p>
        </w:tc>
        <w:tc>
          <w:tcPr>
            <w:tcW w:w="1495" w:type="dxa"/>
          </w:tcPr>
          <w:p w14:paraId="10D2D9E4" w14:textId="77777777" w:rsidR="004263B6" w:rsidRPr="00285BCB" w:rsidRDefault="004263B6" w:rsidP="00BF4F7E">
            <w:pPr>
              <w:rPr>
                <w:rFonts w:ascii="Calibri" w:hAnsi="Calibri"/>
                <w:sz w:val="18"/>
                <w:szCs w:val="18"/>
                <w:lang w:val="fr-FR"/>
              </w:rPr>
            </w:pPr>
          </w:p>
        </w:tc>
      </w:tr>
      <w:tr w:rsidR="004263B6" w:rsidRPr="00835107" w14:paraId="233DA9C9" w14:textId="77777777" w:rsidTr="00BF4F7E">
        <w:tc>
          <w:tcPr>
            <w:tcW w:w="2895" w:type="dxa"/>
            <w:shd w:val="clear" w:color="auto" w:fill="F2F2F2" w:themeFill="background1" w:themeFillShade="F2"/>
          </w:tcPr>
          <w:p w14:paraId="36C069EA" w14:textId="4B434AE4" w:rsidR="004263B6" w:rsidRDefault="001E2ADA" w:rsidP="005353BF">
            <w:pPr>
              <w:pStyle w:val="ListParagraph"/>
              <w:numPr>
                <w:ilvl w:val="0"/>
                <w:numId w:val="7"/>
              </w:numPr>
              <w:ind w:left="177" w:hanging="177"/>
              <w:rPr>
                <w:rFonts w:ascii="Calibri" w:hAnsi="Calibri"/>
                <w:sz w:val="18"/>
                <w:szCs w:val="18"/>
                <w:lang w:val="fr-FR"/>
              </w:rPr>
            </w:pPr>
            <w:r w:rsidRPr="001E2ADA">
              <w:rPr>
                <w:rFonts w:ascii="Calibri" w:hAnsi="Calibri"/>
                <w:sz w:val="18"/>
                <w:szCs w:val="18"/>
                <w:lang w:val="fr-FR"/>
              </w:rPr>
              <w:t xml:space="preserve">Quelles </w:t>
            </w:r>
            <w:r w:rsidR="005353BF">
              <w:rPr>
                <w:rFonts w:ascii="Calibri" w:hAnsi="Calibri"/>
                <w:sz w:val="18"/>
                <w:szCs w:val="18"/>
                <w:lang w:val="fr-FR"/>
              </w:rPr>
              <w:t xml:space="preserve">activités potentielles pourraient accompagner les interventions en abris pour adresser les problèmes locaux de l’environnement, ou améliorer la connaissance et la gestion des ressources locales ? </w:t>
            </w:r>
          </w:p>
        </w:tc>
        <w:tc>
          <w:tcPr>
            <w:tcW w:w="1480" w:type="dxa"/>
          </w:tcPr>
          <w:p w14:paraId="0EAC05E2" w14:textId="77777777" w:rsidR="004263B6" w:rsidRPr="00285BCB" w:rsidRDefault="004263B6" w:rsidP="00BF4F7E">
            <w:pPr>
              <w:rPr>
                <w:rFonts w:ascii="Calibri" w:hAnsi="Calibri"/>
                <w:sz w:val="18"/>
                <w:szCs w:val="18"/>
                <w:lang w:val="fr-FR"/>
              </w:rPr>
            </w:pPr>
          </w:p>
        </w:tc>
        <w:tc>
          <w:tcPr>
            <w:tcW w:w="1350" w:type="dxa"/>
          </w:tcPr>
          <w:p w14:paraId="786A7AB3" w14:textId="77777777" w:rsidR="004263B6" w:rsidRPr="00285BCB" w:rsidRDefault="004263B6" w:rsidP="00BF4F7E">
            <w:pPr>
              <w:rPr>
                <w:rFonts w:ascii="Calibri" w:hAnsi="Calibri"/>
                <w:sz w:val="18"/>
                <w:szCs w:val="18"/>
                <w:lang w:val="fr-FR"/>
              </w:rPr>
            </w:pPr>
          </w:p>
        </w:tc>
        <w:tc>
          <w:tcPr>
            <w:tcW w:w="1710" w:type="dxa"/>
          </w:tcPr>
          <w:p w14:paraId="27F22FCC" w14:textId="77777777" w:rsidR="004263B6" w:rsidRPr="00285BCB" w:rsidRDefault="004263B6" w:rsidP="00BF4F7E">
            <w:pPr>
              <w:rPr>
                <w:rFonts w:ascii="Calibri" w:hAnsi="Calibri"/>
                <w:sz w:val="18"/>
                <w:szCs w:val="18"/>
                <w:lang w:val="fr-FR"/>
              </w:rPr>
            </w:pPr>
          </w:p>
        </w:tc>
        <w:tc>
          <w:tcPr>
            <w:tcW w:w="1495" w:type="dxa"/>
          </w:tcPr>
          <w:p w14:paraId="112067E0" w14:textId="77777777" w:rsidR="004263B6" w:rsidRPr="00285BCB" w:rsidRDefault="004263B6" w:rsidP="00BF4F7E">
            <w:pPr>
              <w:rPr>
                <w:rFonts w:ascii="Calibri" w:hAnsi="Calibri"/>
                <w:sz w:val="18"/>
                <w:szCs w:val="18"/>
                <w:lang w:val="fr-FR"/>
              </w:rPr>
            </w:pPr>
          </w:p>
        </w:tc>
      </w:tr>
    </w:tbl>
    <w:p w14:paraId="5285BA2A" w14:textId="77777777" w:rsidR="004263B6" w:rsidRPr="000E029E" w:rsidRDefault="004263B6" w:rsidP="000E029E">
      <w:pPr>
        <w:pStyle w:val="ListParagraph"/>
        <w:spacing w:before="240" w:after="120"/>
        <w:ind w:left="426"/>
        <w:rPr>
          <w:rFonts w:ascii="Calibri" w:hAnsi="Calibri"/>
          <w:sz w:val="22"/>
          <w:szCs w:val="20"/>
          <w:lang w:val="fr-FR"/>
        </w:rPr>
      </w:pPr>
    </w:p>
    <w:p w14:paraId="430EB926" w14:textId="77777777" w:rsidR="000E029E" w:rsidRPr="000E029E" w:rsidRDefault="000E029E" w:rsidP="000E029E">
      <w:pPr>
        <w:pStyle w:val="ListParagraph"/>
        <w:spacing w:before="240" w:after="120"/>
        <w:ind w:left="426"/>
        <w:rPr>
          <w:rFonts w:ascii="Calibri" w:hAnsi="Calibri"/>
          <w:sz w:val="22"/>
          <w:szCs w:val="20"/>
          <w:lang w:val="fr-FR"/>
        </w:rPr>
      </w:pPr>
    </w:p>
    <w:p w14:paraId="77DD77E9" w14:textId="77777777" w:rsidR="000E029E" w:rsidRPr="00C24508" w:rsidRDefault="000E029E" w:rsidP="000E029E">
      <w:pPr>
        <w:pStyle w:val="ListParagraph"/>
        <w:numPr>
          <w:ilvl w:val="0"/>
          <w:numId w:val="8"/>
        </w:numPr>
        <w:spacing w:before="240" w:after="120"/>
        <w:ind w:left="426"/>
        <w:rPr>
          <w:rFonts w:ascii="Calibri" w:hAnsi="Calibri"/>
          <w:b/>
          <w:sz w:val="26"/>
          <w:szCs w:val="26"/>
          <w:lang w:val="fr-FR"/>
        </w:rPr>
      </w:pPr>
      <w:r w:rsidRPr="00C24508">
        <w:rPr>
          <w:rFonts w:ascii="Calibri" w:hAnsi="Calibri"/>
          <w:b/>
          <w:sz w:val="26"/>
          <w:szCs w:val="26"/>
          <w:lang w:val="fr-FR"/>
        </w:rPr>
        <w:t>Analyse des risques et bénéfices en matière de protection</w:t>
      </w:r>
      <w:r>
        <w:rPr>
          <w:rFonts w:ascii="Calibri" w:hAnsi="Calibri"/>
          <w:b/>
          <w:sz w:val="26"/>
          <w:szCs w:val="26"/>
          <w:lang w:val="fr-FR"/>
        </w:rPr>
        <w:t xml:space="preserve"> : </w:t>
      </w:r>
    </w:p>
    <w:p w14:paraId="3925BD57" w14:textId="77777777" w:rsidR="000E029E" w:rsidRPr="00C24508" w:rsidRDefault="000E029E" w:rsidP="000E029E">
      <w:pPr>
        <w:pStyle w:val="ListParagraph"/>
        <w:spacing w:before="240" w:after="120"/>
        <w:ind w:left="426"/>
        <w:rPr>
          <w:rFonts w:ascii="Calibri" w:hAnsi="Calibri"/>
          <w:b/>
          <w:sz w:val="26"/>
          <w:szCs w:val="26"/>
          <w:lang w:val="fr-FR"/>
        </w:rPr>
      </w:pPr>
    </w:p>
    <w:p w14:paraId="7544B21E" w14:textId="77777777" w:rsidR="00B4652A" w:rsidRPr="00285BCB" w:rsidRDefault="00B4652A" w:rsidP="00B4652A">
      <w:pPr>
        <w:shd w:val="clear" w:color="auto" w:fill="F2DBDB" w:themeFill="accent2" w:themeFillTint="33"/>
        <w:spacing w:before="240" w:after="120"/>
        <w:rPr>
          <w:rFonts w:ascii="Calibri" w:hAnsi="Calibri"/>
          <w:sz w:val="22"/>
          <w:szCs w:val="20"/>
          <w:u w:val="single"/>
          <w:lang w:val="fr-FR"/>
        </w:rPr>
      </w:pPr>
      <w:r w:rsidRPr="00285BCB">
        <w:rPr>
          <w:rFonts w:ascii="Calibri" w:hAnsi="Calibri"/>
          <w:sz w:val="22"/>
          <w:szCs w:val="20"/>
          <w:u w:val="single"/>
          <w:lang w:val="fr-FR"/>
        </w:rPr>
        <w:t xml:space="preserve">Objectifs : </w:t>
      </w:r>
    </w:p>
    <w:p w14:paraId="2C4548C1" w14:textId="5809F59F" w:rsidR="00CC5F4F" w:rsidRPr="00285BCB" w:rsidRDefault="00CC5F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285BCB">
        <w:rPr>
          <w:rFonts w:ascii="Calibri" w:hAnsi="Calibri"/>
          <w:sz w:val="22"/>
          <w:szCs w:val="20"/>
          <w:lang w:val="fr-FR"/>
        </w:rPr>
        <w:t xml:space="preserve">Examiner si les IM peuvent créer ou augmenter les risques et bénéfices en matière de protection pour les </w:t>
      </w:r>
      <w:r w:rsidR="00802887">
        <w:rPr>
          <w:rFonts w:ascii="Calibri" w:hAnsi="Calibri"/>
          <w:sz w:val="22"/>
          <w:szCs w:val="20"/>
          <w:lang w:val="fr-FR"/>
        </w:rPr>
        <w:t>personnes</w:t>
      </w:r>
      <w:r w:rsidRPr="00285BCB">
        <w:rPr>
          <w:rFonts w:ascii="Calibri" w:hAnsi="Calibri"/>
          <w:sz w:val="22"/>
          <w:szCs w:val="20"/>
          <w:lang w:val="fr-FR"/>
        </w:rPr>
        <w:t>, les ménages et les communautés, et dans quelle mesure les nouveaux risques pourraient être</w:t>
      </w:r>
      <w:r w:rsidR="00802887">
        <w:rPr>
          <w:rFonts w:ascii="Calibri" w:hAnsi="Calibri"/>
          <w:sz w:val="22"/>
          <w:szCs w:val="20"/>
          <w:lang w:val="fr-FR"/>
        </w:rPr>
        <w:t xml:space="preserve"> réduits ; </w:t>
      </w:r>
    </w:p>
    <w:p w14:paraId="7904E961" w14:textId="621B1A03" w:rsidR="00CC5F4F" w:rsidRPr="00285BCB" w:rsidRDefault="00CC5F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285BCB">
        <w:rPr>
          <w:rFonts w:ascii="Calibri" w:hAnsi="Calibri"/>
          <w:sz w:val="22"/>
          <w:szCs w:val="20"/>
          <w:lang w:val="fr-FR"/>
        </w:rPr>
        <w:t>Identifier les risques possibles, leur probabilité, les impacts potentiels</w:t>
      </w:r>
      <w:r w:rsidR="00802887">
        <w:rPr>
          <w:rFonts w:ascii="Calibri" w:hAnsi="Calibri"/>
          <w:sz w:val="22"/>
          <w:szCs w:val="20"/>
          <w:lang w:val="fr-FR"/>
        </w:rPr>
        <w:t> ;</w:t>
      </w:r>
    </w:p>
    <w:p w14:paraId="4C7A2333" w14:textId="1120A84F" w:rsidR="00CC5F4F" w:rsidRPr="00285BCB" w:rsidRDefault="00CC5F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285BCB">
        <w:rPr>
          <w:rFonts w:ascii="Calibri" w:hAnsi="Calibri"/>
          <w:sz w:val="22"/>
          <w:szCs w:val="20"/>
          <w:lang w:val="fr-FR"/>
        </w:rPr>
        <w:t>Compare</w:t>
      </w:r>
      <w:r w:rsidR="00802887">
        <w:rPr>
          <w:rFonts w:ascii="Calibri" w:hAnsi="Calibri"/>
          <w:sz w:val="22"/>
          <w:szCs w:val="20"/>
          <w:lang w:val="fr-FR"/>
        </w:rPr>
        <w:t>r</w:t>
      </w:r>
      <w:r w:rsidRPr="00285BCB">
        <w:rPr>
          <w:rFonts w:ascii="Calibri" w:hAnsi="Calibri"/>
          <w:sz w:val="22"/>
          <w:szCs w:val="20"/>
          <w:lang w:val="fr-FR"/>
        </w:rPr>
        <w:t xml:space="preserve"> les risques et les avantages des distributions d’argent, de coupons, ou en nature, et si aucune assistance matérielle n’était fournie</w:t>
      </w:r>
      <w:r w:rsidR="00802887">
        <w:rPr>
          <w:rFonts w:ascii="Calibri" w:hAnsi="Calibri"/>
          <w:sz w:val="22"/>
          <w:szCs w:val="20"/>
          <w:lang w:val="fr-FR"/>
        </w:rPr>
        <w:t> ;</w:t>
      </w:r>
    </w:p>
    <w:p w14:paraId="04A54A33" w14:textId="2CE5A67B" w:rsidR="00CC5F4F" w:rsidRPr="00285BCB" w:rsidRDefault="00CC5F4F" w:rsidP="0029110A">
      <w:pPr>
        <w:numPr>
          <w:ilvl w:val="0"/>
          <w:numId w:val="10"/>
        </w:numPr>
        <w:shd w:val="clear" w:color="auto" w:fill="F2DBDB" w:themeFill="accent2" w:themeFillTint="33"/>
        <w:tabs>
          <w:tab w:val="clear" w:pos="720"/>
          <w:tab w:val="num" w:pos="357"/>
        </w:tabs>
        <w:ind w:left="284" w:hanging="284"/>
        <w:rPr>
          <w:rFonts w:ascii="Calibri" w:hAnsi="Calibri"/>
          <w:sz w:val="22"/>
          <w:szCs w:val="20"/>
          <w:lang w:val="fr-FR"/>
        </w:rPr>
      </w:pPr>
      <w:r w:rsidRPr="00285BCB">
        <w:rPr>
          <w:rFonts w:ascii="Calibri" w:hAnsi="Calibri"/>
          <w:sz w:val="22"/>
          <w:szCs w:val="20"/>
          <w:lang w:val="fr-FR"/>
        </w:rPr>
        <w:t xml:space="preserve">Identifier quelles dispositions spéciales </w:t>
      </w:r>
      <w:proofErr w:type="gramStart"/>
      <w:r w:rsidRPr="00285BCB">
        <w:rPr>
          <w:rFonts w:ascii="Calibri" w:hAnsi="Calibri"/>
          <w:sz w:val="22"/>
          <w:szCs w:val="20"/>
          <w:lang w:val="fr-FR"/>
        </w:rPr>
        <w:t>devront</w:t>
      </w:r>
      <w:proofErr w:type="gramEnd"/>
      <w:r w:rsidRPr="00285BCB">
        <w:rPr>
          <w:rFonts w:ascii="Calibri" w:hAnsi="Calibri"/>
          <w:sz w:val="22"/>
          <w:szCs w:val="20"/>
          <w:lang w:val="fr-FR"/>
        </w:rPr>
        <w:t xml:space="preserve"> être mise en œuvre pour réduire la probabilité ou l’impact des risques, et maximiser les bénéfices, notamment pour les groupes de personnes ayant des besoins particuliers ou les plus vulnérables tout au long du cycle de distribution</w:t>
      </w:r>
      <w:r w:rsidR="00802887">
        <w:rPr>
          <w:rFonts w:ascii="Calibri" w:hAnsi="Calibri"/>
          <w:sz w:val="22"/>
          <w:szCs w:val="20"/>
          <w:lang w:val="fr-FR"/>
        </w:rPr>
        <w:t xml:space="preserve">. </w:t>
      </w:r>
    </w:p>
    <w:p w14:paraId="41569F84" w14:textId="77777777" w:rsidR="006A6839" w:rsidRPr="001E378C" w:rsidRDefault="006A6839" w:rsidP="0029110A">
      <w:pPr>
        <w:pStyle w:val="ListParagraph"/>
        <w:numPr>
          <w:ilvl w:val="0"/>
          <w:numId w:val="10"/>
        </w:numPr>
        <w:spacing w:before="240" w:after="120"/>
        <w:contextualSpacing w:val="0"/>
        <w:rPr>
          <w:rFonts w:ascii="Calibri" w:hAnsi="Calibri"/>
          <w:b/>
          <w:sz w:val="22"/>
          <w:szCs w:val="20"/>
          <w:u w:val="single"/>
          <w:lang w:val="fr-FR"/>
        </w:rPr>
      </w:pPr>
      <w:r w:rsidRPr="001E378C">
        <w:rPr>
          <w:rFonts w:ascii="Calibri" w:hAnsi="Calibri"/>
          <w:b/>
          <w:sz w:val="22"/>
          <w:szCs w:val="20"/>
          <w:u w:val="single"/>
          <w:lang w:val="fr-FR"/>
        </w:rPr>
        <w:t>Observations :</w:t>
      </w:r>
    </w:p>
    <w:p w14:paraId="72F721DA" w14:textId="2DF7EBE6" w:rsidR="008D7D4F" w:rsidRPr="00DA4DC2" w:rsidRDefault="008D7D4F" w:rsidP="008D7D4F">
      <w:pPr>
        <w:spacing w:after="60"/>
        <w:rPr>
          <w:rFonts w:ascii="Calibri" w:hAnsi="Calibri"/>
          <w:i/>
          <w:sz w:val="22"/>
          <w:szCs w:val="20"/>
          <w:lang w:val="fr-FR"/>
        </w:rPr>
      </w:pPr>
      <w:r w:rsidRPr="00DA4DC2">
        <w:rPr>
          <w:rFonts w:ascii="Calibri" w:hAnsi="Calibri"/>
          <w:i/>
          <w:sz w:val="22"/>
          <w:szCs w:val="20"/>
          <w:lang w:val="fr-FR"/>
        </w:rPr>
        <w:t>(</w:t>
      </w:r>
      <w:r w:rsidR="007F157A">
        <w:rPr>
          <w:rFonts w:ascii="Calibri" w:hAnsi="Calibri"/>
          <w:i/>
          <w:sz w:val="22"/>
          <w:szCs w:val="20"/>
          <w:lang w:val="fr-FR"/>
        </w:rPr>
        <w:t xml:space="preserve">Ajouter en Annexe la </w:t>
      </w:r>
      <w:r w:rsidRPr="00DA4DC2">
        <w:rPr>
          <w:rFonts w:ascii="Calibri" w:hAnsi="Calibri"/>
          <w:i/>
          <w:sz w:val="22"/>
          <w:szCs w:val="20"/>
          <w:lang w:val="fr-FR"/>
        </w:rPr>
        <w:t xml:space="preserve">Matrice d’analyse et </w:t>
      </w:r>
      <w:r w:rsidR="007F157A">
        <w:rPr>
          <w:rFonts w:ascii="Calibri" w:hAnsi="Calibri"/>
          <w:i/>
          <w:sz w:val="22"/>
          <w:szCs w:val="20"/>
          <w:lang w:val="fr-FR"/>
        </w:rPr>
        <w:t>d’atténuation</w:t>
      </w:r>
      <w:r w:rsidRPr="00DA4DC2">
        <w:rPr>
          <w:rFonts w:ascii="Calibri" w:hAnsi="Calibri"/>
          <w:i/>
          <w:sz w:val="22"/>
          <w:szCs w:val="20"/>
          <w:lang w:val="fr-FR"/>
        </w:rPr>
        <w:t xml:space="preserve"> des risques</w:t>
      </w:r>
      <w:r w:rsidR="007F157A">
        <w:rPr>
          <w:rFonts w:ascii="Calibri" w:hAnsi="Calibri"/>
          <w:i/>
          <w:sz w:val="22"/>
          <w:szCs w:val="20"/>
          <w:lang w:val="fr-FR"/>
        </w:rPr>
        <w:t xml:space="preserve"> remplie – </w:t>
      </w:r>
      <w:r w:rsidR="007D22B0">
        <w:rPr>
          <w:rFonts w:ascii="Calibri" w:hAnsi="Calibri"/>
          <w:i/>
          <w:sz w:val="22"/>
          <w:szCs w:val="20"/>
          <w:lang w:val="fr-FR"/>
        </w:rPr>
        <w:t>Fiche 5B</w:t>
      </w:r>
      <w:r w:rsidRPr="00DA4DC2">
        <w:rPr>
          <w:rFonts w:ascii="Calibri" w:hAnsi="Calibri"/>
          <w:i/>
          <w:sz w:val="22"/>
          <w:szCs w:val="20"/>
          <w:lang w:val="fr-FR"/>
        </w:rPr>
        <w:t>)</w:t>
      </w:r>
    </w:p>
    <w:p w14:paraId="5E0E37EA" w14:textId="354C978F" w:rsidR="008D7D4F" w:rsidRPr="00C24508" w:rsidRDefault="001E378C" w:rsidP="00C24508">
      <w:pPr>
        <w:spacing w:after="120"/>
        <w:rPr>
          <w:rFonts w:ascii="Calibri" w:hAnsi="Calibri"/>
          <w:i/>
          <w:sz w:val="20"/>
          <w:szCs w:val="20"/>
          <w:lang w:val="fr-FR"/>
        </w:rPr>
      </w:pPr>
      <w:r w:rsidRPr="007D22B0">
        <w:rPr>
          <w:rFonts w:ascii="Calibri" w:hAnsi="Calibri"/>
          <w:i/>
          <w:sz w:val="20"/>
          <w:szCs w:val="20"/>
          <w:lang w:val="fr-FR"/>
        </w:rPr>
        <w:t xml:space="preserve">Selon </w:t>
      </w:r>
      <w:r w:rsidR="001C41EC" w:rsidRPr="007D22B0">
        <w:rPr>
          <w:rFonts w:ascii="Calibri" w:hAnsi="Calibri"/>
          <w:i/>
          <w:sz w:val="20"/>
          <w:szCs w:val="20"/>
          <w:lang w:val="fr-FR"/>
        </w:rPr>
        <w:t>la situation</w:t>
      </w:r>
      <w:r w:rsidRPr="007D22B0">
        <w:rPr>
          <w:rFonts w:ascii="Calibri" w:hAnsi="Calibri"/>
          <w:i/>
          <w:sz w:val="20"/>
          <w:szCs w:val="20"/>
          <w:lang w:val="fr-FR"/>
        </w:rPr>
        <w:t xml:space="preserve">, </w:t>
      </w:r>
      <w:r w:rsidR="001C41EC" w:rsidRPr="007D22B0">
        <w:rPr>
          <w:rFonts w:ascii="Calibri" w:hAnsi="Calibri"/>
          <w:i/>
          <w:sz w:val="20"/>
          <w:szCs w:val="20"/>
          <w:lang w:val="fr-FR"/>
        </w:rPr>
        <w:t>préciser s’il existe des différences</w:t>
      </w:r>
      <w:r w:rsidRPr="007D22B0">
        <w:rPr>
          <w:rFonts w:ascii="Calibri" w:hAnsi="Calibri"/>
          <w:i/>
          <w:sz w:val="20"/>
          <w:szCs w:val="20"/>
          <w:lang w:val="fr-FR"/>
        </w:rPr>
        <w:t xml:space="preserve"> selon les localités et selon les catégories de populations (notamment en ce qui concerne les personnes à besoins spécifiques) </w:t>
      </w:r>
      <w:r w:rsidR="001C41EC" w:rsidRPr="007D22B0">
        <w:rPr>
          <w:rFonts w:ascii="Calibri" w:hAnsi="Calibri"/>
          <w:i/>
          <w:sz w:val="20"/>
          <w:szCs w:val="20"/>
          <w:lang w:val="fr-FR"/>
        </w:rPr>
        <w:t>et/</w:t>
      </w:r>
      <w:r w:rsidRPr="007D22B0">
        <w:rPr>
          <w:rFonts w:ascii="Calibri" w:hAnsi="Calibri"/>
          <w:i/>
          <w:sz w:val="20"/>
          <w:szCs w:val="20"/>
          <w:lang w:val="fr-FR"/>
        </w:rPr>
        <w:t>ou annexer des matrices distinctes pour chaque localité ou catégorie de population.</w:t>
      </w:r>
    </w:p>
    <w:p w14:paraId="5914D010" w14:textId="77777777" w:rsidR="008D7D4F" w:rsidRPr="001E378C" w:rsidRDefault="008D7D4F" w:rsidP="0029110A">
      <w:pPr>
        <w:pStyle w:val="ListParagraph"/>
        <w:numPr>
          <w:ilvl w:val="0"/>
          <w:numId w:val="11"/>
        </w:numPr>
        <w:spacing w:before="240" w:after="120"/>
        <w:ind w:left="714" w:hanging="357"/>
        <w:contextualSpacing w:val="0"/>
        <w:rPr>
          <w:rFonts w:ascii="Calibri" w:hAnsi="Calibri"/>
          <w:b/>
          <w:sz w:val="22"/>
          <w:szCs w:val="20"/>
          <w:u w:val="single"/>
          <w:lang w:val="fr-FR"/>
        </w:rPr>
      </w:pPr>
      <w:r w:rsidRPr="001E378C">
        <w:rPr>
          <w:rFonts w:ascii="Calibri" w:hAnsi="Calibri"/>
          <w:b/>
          <w:sz w:val="22"/>
          <w:szCs w:val="20"/>
          <w:u w:val="single"/>
          <w:lang w:val="fr-FR"/>
        </w:rPr>
        <w:t>Analyse :</w:t>
      </w:r>
    </w:p>
    <w:tbl>
      <w:tblPr>
        <w:tblStyle w:val="TableGrid"/>
        <w:tblW w:w="8930" w:type="dxa"/>
        <w:tblInd w:w="70" w:type="dxa"/>
        <w:tblLook w:val="04A0" w:firstRow="1" w:lastRow="0" w:firstColumn="1" w:lastColumn="0" w:noHBand="0" w:noVBand="1"/>
      </w:tblPr>
      <w:tblGrid>
        <w:gridCol w:w="2895"/>
        <w:gridCol w:w="1480"/>
        <w:gridCol w:w="1350"/>
        <w:gridCol w:w="1710"/>
        <w:gridCol w:w="1495"/>
      </w:tblGrid>
      <w:tr w:rsidR="001E378C" w:rsidRPr="0097495D" w14:paraId="3D36B12B" w14:textId="53970673" w:rsidTr="001E378C">
        <w:tc>
          <w:tcPr>
            <w:tcW w:w="2895" w:type="dxa"/>
            <w:tcBorders>
              <w:top w:val="nil"/>
              <w:left w:val="nil"/>
              <w:bottom w:val="nil"/>
            </w:tcBorders>
            <w:shd w:val="clear" w:color="auto" w:fill="FFFFFF" w:themeFill="background1"/>
          </w:tcPr>
          <w:p w14:paraId="64A16153" w14:textId="77777777" w:rsidR="001E378C" w:rsidRDefault="001E378C" w:rsidP="001E378C">
            <w:pPr>
              <w:pStyle w:val="ListParagraph"/>
              <w:ind w:left="284"/>
              <w:rPr>
                <w:rFonts w:ascii="Calibri" w:hAnsi="Calibri"/>
                <w:sz w:val="18"/>
                <w:szCs w:val="18"/>
                <w:lang w:val="fr-FR"/>
              </w:rPr>
            </w:pPr>
          </w:p>
        </w:tc>
        <w:tc>
          <w:tcPr>
            <w:tcW w:w="6035" w:type="dxa"/>
            <w:gridSpan w:val="4"/>
            <w:shd w:val="clear" w:color="auto" w:fill="F2F2F2" w:themeFill="background1" w:themeFillShade="F2"/>
          </w:tcPr>
          <w:p w14:paraId="45DC07C1" w14:textId="69D6DF87" w:rsidR="001E378C" w:rsidRPr="001E378C" w:rsidRDefault="001E378C" w:rsidP="001E378C">
            <w:pPr>
              <w:jc w:val="center"/>
              <w:rPr>
                <w:rFonts w:ascii="Calibri" w:hAnsi="Calibri"/>
                <w:b/>
                <w:sz w:val="18"/>
                <w:szCs w:val="18"/>
                <w:lang w:val="fr-FR"/>
              </w:rPr>
            </w:pPr>
            <w:r w:rsidRPr="001E378C">
              <w:rPr>
                <w:rFonts w:ascii="Calibri" w:hAnsi="Calibri"/>
                <w:b/>
                <w:sz w:val="18"/>
                <w:szCs w:val="18"/>
                <w:lang w:val="fr-FR"/>
              </w:rPr>
              <w:t>Localité</w:t>
            </w:r>
          </w:p>
        </w:tc>
      </w:tr>
      <w:tr w:rsidR="001E378C" w:rsidRPr="0097495D" w14:paraId="7AF5A0F4" w14:textId="08E9A249" w:rsidTr="001E378C">
        <w:tc>
          <w:tcPr>
            <w:tcW w:w="2895" w:type="dxa"/>
            <w:tcBorders>
              <w:top w:val="nil"/>
              <w:left w:val="nil"/>
            </w:tcBorders>
            <w:shd w:val="clear" w:color="auto" w:fill="FFFFFF" w:themeFill="background1"/>
          </w:tcPr>
          <w:p w14:paraId="301DACB8" w14:textId="77777777" w:rsidR="001E378C" w:rsidRDefault="001E378C" w:rsidP="001E378C">
            <w:pPr>
              <w:pStyle w:val="ListParagraph"/>
              <w:ind w:left="284"/>
              <w:rPr>
                <w:rFonts w:ascii="Calibri" w:hAnsi="Calibri"/>
                <w:sz w:val="18"/>
                <w:szCs w:val="18"/>
                <w:lang w:val="fr-FR"/>
              </w:rPr>
            </w:pPr>
          </w:p>
        </w:tc>
        <w:tc>
          <w:tcPr>
            <w:tcW w:w="1480" w:type="dxa"/>
          </w:tcPr>
          <w:p w14:paraId="7D77E0BD" w14:textId="77777777" w:rsidR="001E378C" w:rsidRPr="00285BCB" w:rsidRDefault="001E378C" w:rsidP="00D330FC">
            <w:pPr>
              <w:rPr>
                <w:rFonts w:ascii="Calibri" w:hAnsi="Calibri"/>
                <w:sz w:val="18"/>
                <w:szCs w:val="18"/>
                <w:lang w:val="fr-FR"/>
              </w:rPr>
            </w:pPr>
          </w:p>
        </w:tc>
        <w:tc>
          <w:tcPr>
            <w:tcW w:w="1350" w:type="dxa"/>
          </w:tcPr>
          <w:p w14:paraId="48B752FD" w14:textId="77777777" w:rsidR="001E378C" w:rsidRPr="00285BCB" w:rsidRDefault="001E378C" w:rsidP="00D330FC">
            <w:pPr>
              <w:rPr>
                <w:rFonts w:ascii="Calibri" w:hAnsi="Calibri"/>
                <w:sz w:val="18"/>
                <w:szCs w:val="18"/>
                <w:lang w:val="fr-FR"/>
              </w:rPr>
            </w:pPr>
          </w:p>
        </w:tc>
        <w:tc>
          <w:tcPr>
            <w:tcW w:w="1710" w:type="dxa"/>
          </w:tcPr>
          <w:p w14:paraId="7FADB5F9" w14:textId="77777777" w:rsidR="001E378C" w:rsidRPr="00285BCB" w:rsidRDefault="001E378C" w:rsidP="00D330FC">
            <w:pPr>
              <w:rPr>
                <w:rFonts w:ascii="Calibri" w:hAnsi="Calibri"/>
                <w:sz w:val="18"/>
                <w:szCs w:val="18"/>
                <w:lang w:val="fr-FR"/>
              </w:rPr>
            </w:pPr>
          </w:p>
        </w:tc>
        <w:tc>
          <w:tcPr>
            <w:tcW w:w="1495" w:type="dxa"/>
          </w:tcPr>
          <w:p w14:paraId="31E442AA" w14:textId="77777777" w:rsidR="001E378C" w:rsidRPr="00285BCB" w:rsidRDefault="001E378C" w:rsidP="00D330FC">
            <w:pPr>
              <w:rPr>
                <w:rFonts w:ascii="Calibri" w:hAnsi="Calibri"/>
                <w:sz w:val="18"/>
                <w:szCs w:val="18"/>
                <w:lang w:val="fr-FR"/>
              </w:rPr>
            </w:pPr>
          </w:p>
        </w:tc>
      </w:tr>
      <w:tr w:rsidR="001E378C" w:rsidRPr="00835107" w14:paraId="35221380" w14:textId="5232ECB5" w:rsidTr="001E378C">
        <w:tc>
          <w:tcPr>
            <w:tcW w:w="2895" w:type="dxa"/>
            <w:shd w:val="clear" w:color="auto" w:fill="F2F2F2" w:themeFill="background1" w:themeFillShade="F2"/>
          </w:tcPr>
          <w:p w14:paraId="0E7ED4D3" w14:textId="013096FA" w:rsidR="001E378C" w:rsidRPr="00285BCB" w:rsidRDefault="001E378C"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Quels seraient les principaux bénéfices en matière de protection de l’utilisation d’interventions monétaires</w:t>
            </w:r>
            <w:r w:rsidR="00802887">
              <w:rPr>
                <w:rFonts w:ascii="Calibri" w:hAnsi="Calibri"/>
                <w:sz w:val="18"/>
                <w:szCs w:val="18"/>
                <w:lang w:val="fr-FR"/>
              </w:rPr>
              <w:t> ?</w:t>
            </w:r>
          </w:p>
        </w:tc>
        <w:tc>
          <w:tcPr>
            <w:tcW w:w="1480" w:type="dxa"/>
          </w:tcPr>
          <w:p w14:paraId="32B7626B" w14:textId="77777777" w:rsidR="001E378C" w:rsidRPr="00285BCB" w:rsidRDefault="001E378C" w:rsidP="00D330FC">
            <w:pPr>
              <w:rPr>
                <w:rFonts w:ascii="Calibri" w:hAnsi="Calibri"/>
                <w:sz w:val="18"/>
                <w:szCs w:val="18"/>
                <w:lang w:val="fr-FR"/>
              </w:rPr>
            </w:pPr>
          </w:p>
          <w:p w14:paraId="40476C73" w14:textId="77777777" w:rsidR="001E378C" w:rsidRPr="00285BCB" w:rsidRDefault="001E378C" w:rsidP="00D330FC">
            <w:pPr>
              <w:rPr>
                <w:rFonts w:ascii="Calibri" w:hAnsi="Calibri"/>
                <w:sz w:val="18"/>
                <w:szCs w:val="18"/>
                <w:lang w:val="fr-FR"/>
              </w:rPr>
            </w:pPr>
          </w:p>
          <w:p w14:paraId="0F185FDB" w14:textId="77777777" w:rsidR="001E378C" w:rsidRPr="00285BCB" w:rsidRDefault="001E378C" w:rsidP="00D330FC">
            <w:pPr>
              <w:rPr>
                <w:rFonts w:ascii="Calibri" w:hAnsi="Calibri"/>
                <w:sz w:val="18"/>
                <w:szCs w:val="18"/>
                <w:lang w:val="fr-FR"/>
              </w:rPr>
            </w:pPr>
          </w:p>
        </w:tc>
        <w:tc>
          <w:tcPr>
            <w:tcW w:w="1350" w:type="dxa"/>
          </w:tcPr>
          <w:p w14:paraId="24F9F9EC" w14:textId="77777777" w:rsidR="001E378C" w:rsidRPr="00285BCB" w:rsidRDefault="001E378C" w:rsidP="00D330FC">
            <w:pPr>
              <w:rPr>
                <w:rFonts w:ascii="Calibri" w:hAnsi="Calibri"/>
                <w:sz w:val="18"/>
                <w:szCs w:val="18"/>
                <w:lang w:val="fr-FR"/>
              </w:rPr>
            </w:pPr>
          </w:p>
        </w:tc>
        <w:tc>
          <w:tcPr>
            <w:tcW w:w="1710" w:type="dxa"/>
          </w:tcPr>
          <w:p w14:paraId="7B296AF8" w14:textId="77777777" w:rsidR="001E378C" w:rsidRPr="00285BCB" w:rsidRDefault="001E378C" w:rsidP="00D330FC">
            <w:pPr>
              <w:rPr>
                <w:rFonts w:ascii="Calibri" w:hAnsi="Calibri"/>
                <w:sz w:val="18"/>
                <w:szCs w:val="18"/>
                <w:lang w:val="fr-FR"/>
              </w:rPr>
            </w:pPr>
          </w:p>
        </w:tc>
        <w:tc>
          <w:tcPr>
            <w:tcW w:w="1495" w:type="dxa"/>
          </w:tcPr>
          <w:p w14:paraId="174558E7" w14:textId="77777777" w:rsidR="001E378C" w:rsidRPr="00285BCB" w:rsidRDefault="001E378C" w:rsidP="00D330FC">
            <w:pPr>
              <w:rPr>
                <w:rFonts w:ascii="Calibri" w:hAnsi="Calibri"/>
                <w:sz w:val="18"/>
                <w:szCs w:val="18"/>
                <w:lang w:val="fr-FR"/>
              </w:rPr>
            </w:pPr>
          </w:p>
        </w:tc>
      </w:tr>
      <w:tr w:rsidR="001E378C" w:rsidRPr="00835107" w14:paraId="6C8CD1F3" w14:textId="213792F7" w:rsidTr="001E378C">
        <w:tc>
          <w:tcPr>
            <w:tcW w:w="2895" w:type="dxa"/>
            <w:shd w:val="clear" w:color="auto" w:fill="F2F2F2" w:themeFill="background1" w:themeFillShade="F2"/>
          </w:tcPr>
          <w:p w14:paraId="7752DF27" w14:textId="77777777" w:rsidR="001E378C" w:rsidRPr="00285BCB" w:rsidRDefault="001E378C"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Quels seraient les principaux risques en matière de protection de l’utilisation d’interventions monétaires?</w:t>
            </w:r>
          </w:p>
        </w:tc>
        <w:tc>
          <w:tcPr>
            <w:tcW w:w="1480" w:type="dxa"/>
          </w:tcPr>
          <w:p w14:paraId="4147CA36" w14:textId="77777777" w:rsidR="001E378C" w:rsidRPr="00285BCB" w:rsidRDefault="001E378C" w:rsidP="00D330FC">
            <w:pPr>
              <w:rPr>
                <w:rFonts w:ascii="Calibri" w:hAnsi="Calibri"/>
                <w:sz w:val="18"/>
                <w:szCs w:val="18"/>
                <w:lang w:val="fr-FR"/>
              </w:rPr>
            </w:pPr>
          </w:p>
          <w:p w14:paraId="7A255AF2" w14:textId="77777777" w:rsidR="001E378C" w:rsidRPr="00285BCB" w:rsidRDefault="001E378C" w:rsidP="00D330FC">
            <w:pPr>
              <w:rPr>
                <w:rFonts w:ascii="Calibri" w:hAnsi="Calibri"/>
                <w:sz w:val="18"/>
                <w:szCs w:val="18"/>
                <w:lang w:val="fr-FR"/>
              </w:rPr>
            </w:pPr>
          </w:p>
          <w:p w14:paraId="061EF43F" w14:textId="77777777" w:rsidR="001E378C" w:rsidRPr="00285BCB" w:rsidRDefault="001E378C" w:rsidP="00D330FC">
            <w:pPr>
              <w:rPr>
                <w:rFonts w:ascii="Calibri" w:hAnsi="Calibri"/>
                <w:sz w:val="18"/>
                <w:szCs w:val="18"/>
                <w:lang w:val="fr-FR"/>
              </w:rPr>
            </w:pPr>
          </w:p>
        </w:tc>
        <w:tc>
          <w:tcPr>
            <w:tcW w:w="1350" w:type="dxa"/>
          </w:tcPr>
          <w:p w14:paraId="7BDF83A1" w14:textId="77777777" w:rsidR="001E378C" w:rsidRPr="00285BCB" w:rsidRDefault="001E378C" w:rsidP="00D330FC">
            <w:pPr>
              <w:rPr>
                <w:rFonts w:ascii="Calibri" w:hAnsi="Calibri"/>
                <w:sz w:val="18"/>
                <w:szCs w:val="18"/>
                <w:lang w:val="fr-FR"/>
              </w:rPr>
            </w:pPr>
          </w:p>
        </w:tc>
        <w:tc>
          <w:tcPr>
            <w:tcW w:w="1710" w:type="dxa"/>
          </w:tcPr>
          <w:p w14:paraId="4A25DF03" w14:textId="77777777" w:rsidR="001E378C" w:rsidRPr="00285BCB" w:rsidRDefault="001E378C" w:rsidP="00D330FC">
            <w:pPr>
              <w:rPr>
                <w:rFonts w:ascii="Calibri" w:hAnsi="Calibri"/>
                <w:sz w:val="18"/>
                <w:szCs w:val="18"/>
                <w:lang w:val="fr-FR"/>
              </w:rPr>
            </w:pPr>
          </w:p>
        </w:tc>
        <w:tc>
          <w:tcPr>
            <w:tcW w:w="1495" w:type="dxa"/>
          </w:tcPr>
          <w:p w14:paraId="23C1B694" w14:textId="77777777" w:rsidR="001E378C" w:rsidRPr="00285BCB" w:rsidRDefault="001E378C" w:rsidP="00D330FC">
            <w:pPr>
              <w:rPr>
                <w:rFonts w:ascii="Calibri" w:hAnsi="Calibri"/>
                <w:sz w:val="18"/>
                <w:szCs w:val="18"/>
                <w:lang w:val="fr-FR"/>
              </w:rPr>
            </w:pPr>
          </w:p>
        </w:tc>
      </w:tr>
      <w:tr w:rsidR="00A47CD8" w:rsidRPr="00835107" w14:paraId="2C52082C" w14:textId="77777777" w:rsidTr="001E378C">
        <w:tc>
          <w:tcPr>
            <w:tcW w:w="2895" w:type="dxa"/>
            <w:shd w:val="clear" w:color="auto" w:fill="F2F2F2" w:themeFill="background1" w:themeFillShade="F2"/>
          </w:tcPr>
          <w:p w14:paraId="5F016DB2" w14:textId="5BCA9027" w:rsidR="00A47CD8" w:rsidRDefault="00A47CD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Quelles mesures de mitigation des risques  sont préconisées ?</w:t>
            </w:r>
          </w:p>
        </w:tc>
        <w:tc>
          <w:tcPr>
            <w:tcW w:w="1480" w:type="dxa"/>
          </w:tcPr>
          <w:p w14:paraId="54DA4172" w14:textId="77777777" w:rsidR="00A47CD8" w:rsidRPr="00285BCB" w:rsidRDefault="00A47CD8" w:rsidP="00D330FC">
            <w:pPr>
              <w:rPr>
                <w:rFonts w:ascii="Calibri" w:hAnsi="Calibri"/>
                <w:sz w:val="18"/>
                <w:szCs w:val="18"/>
                <w:lang w:val="fr-FR"/>
              </w:rPr>
            </w:pPr>
          </w:p>
        </w:tc>
        <w:tc>
          <w:tcPr>
            <w:tcW w:w="1350" w:type="dxa"/>
          </w:tcPr>
          <w:p w14:paraId="540D8EF3" w14:textId="77777777" w:rsidR="00A47CD8" w:rsidRPr="00285BCB" w:rsidRDefault="00A47CD8" w:rsidP="00D330FC">
            <w:pPr>
              <w:rPr>
                <w:rFonts w:ascii="Calibri" w:hAnsi="Calibri"/>
                <w:sz w:val="18"/>
                <w:szCs w:val="18"/>
                <w:lang w:val="fr-FR"/>
              </w:rPr>
            </w:pPr>
          </w:p>
        </w:tc>
        <w:tc>
          <w:tcPr>
            <w:tcW w:w="1710" w:type="dxa"/>
          </w:tcPr>
          <w:p w14:paraId="2731E6A2" w14:textId="77777777" w:rsidR="00A47CD8" w:rsidRPr="00285BCB" w:rsidRDefault="00A47CD8" w:rsidP="00D330FC">
            <w:pPr>
              <w:rPr>
                <w:rFonts w:ascii="Calibri" w:hAnsi="Calibri"/>
                <w:sz w:val="18"/>
                <w:szCs w:val="18"/>
                <w:lang w:val="fr-FR"/>
              </w:rPr>
            </w:pPr>
          </w:p>
        </w:tc>
        <w:tc>
          <w:tcPr>
            <w:tcW w:w="1495" w:type="dxa"/>
          </w:tcPr>
          <w:p w14:paraId="40698CF9" w14:textId="77777777" w:rsidR="00A47CD8" w:rsidRPr="00285BCB" w:rsidRDefault="00A47CD8" w:rsidP="00D330FC">
            <w:pPr>
              <w:rPr>
                <w:rFonts w:ascii="Calibri" w:hAnsi="Calibri"/>
                <w:sz w:val="18"/>
                <w:szCs w:val="18"/>
                <w:lang w:val="fr-FR"/>
              </w:rPr>
            </w:pPr>
          </w:p>
        </w:tc>
      </w:tr>
      <w:tr w:rsidR="00A47CD8" w:rsidRPr="00835107" w14:paraId="734C19ED" w14:textId="77777777" w:rsidTr="001E378C">
        <w:tc>
          <w:tcPr>
            <w:tcW w:w="2895" w:type="dxa"/>
            <w:shd w:val="clear" w:color="auto" w:fill="F2F2F2" w:themeFill="background1" w:themeFillShade="F2"/>
          </w:tcPr>
          <w:p w14:paraId="70ECE4B2" w14:textId="039BBA09" w:rsidR="00A47CD8" w:rsidRDefault="00A47CD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 xml:space="preserve">Quels seraient les principaux bénéfices en matière de protection de l’utilisation des distributions en nature ? </w:t>
            </w:r>
          </w:p>
        </w:tc>
        <w:tc>
          <w:tcPr>
            <w:tcW w:w="1480" w:type="dxa"/>
          </w:tcPr>
          <w:p w14:paraId="4B0E806B" w14:textId="77777777" w:rsidR="00A47CD8" w:rsidRPr="00285BCB" w:rsidRDefault="00A47CD8" w:rsidP="00D330FC">
            <w:pPr>
              <w:rPr>
                <w:rFonts w:ascii="Calibri" w:hAnsi="Calibri"/>
                <w:sz w:val="18"/>
                <w:szCs w:val="18"/>
                <w:lang w:val="fr-FR"/>
              </w:rPr>
            </w:pPr>
          </w:p>
        </w:tc>
        <w:tc>
          <w:tcPr>
            <w:tcW w:w="1350" w:type="dxa"/>
          </w:tcPr>
          <w:p w14:paraId="0661572D" w14:textId="77777777" w:rsidR="00A47CD8" w:rsidRPr="00285BCB" w:rsidRDefault="00A47CD8" w:rsidP="00D330FC">
            <w:pPr>
              <w:rPr>
                <w:rFonts w:ascii="Calibri" w:hAnsi="Calibri"/>
                <w:sz w:val="18"/>
                <w:szCs w:val="18"/>
                <w:lang w:val="fr-FR"/>
              </w:rPr>
            </w:pPr>
          </w:p>
        </w:tc>
        <w:tc>
          <w:tcPr>
            <w:tcW w:w="1710" w:type="dxa"/>
          </w:tcPr>
          <w:p w14:paraId="5F5A05B4" w14:textId="77777777" w:rsidR="00A47CD8" w:rsidRPr="00285BCB" w:rsidRDefault="00A47CD8" w:rsidP="00D330FC">
            <w:pPr>
              <w:rPr>
                <w:rFonts w:ascii="Calibri" w:hAnsi="Calibri"/>
                <w:sz w:val="18"/>
                <w:szCs w:val="18"/>
                <w:lang w:val="fr-FR"/>
              </w:rPr>
            </w:pPr>
          </w:p>
        </w:tc>
        <w:tc>
          <w:tcPr>
            <w:tcW w:w="1495" w:type="dxa"/>
          </w:tcPr>
          <w:p w14:paraId="1B99B89D" w14:textId="77777777" w:rsidR="00A47CD8" w:rsidRPr="00285BCB" w:rsidRDefault="00A47CD8" w:rsidP="00D330FC">
            <w:pPr>
              <w:rPr>
                <w:rFonts w:ascii="Calibri" w:hAnsi="Calibri"/>
                <w:sz w:val="18"/>
                <w:szCs w:val="18"/>
                <w:lang w:val="fr-FR"/>
              </w:rPr>
            </w:pPr>
          </w:p>
        </w:tc>
      </w:tr>
      <w:tr w:rsidR="00A47CD8" w:rsidRPr="00835107" w14:paraId="5A9B2CC7" w14:textId="77777777" w:rsidTr="001E378C">
        <w:tc>
          <w:tcPr>
            <w:tcW w:w="2895" w:type="dxa"/>
            <w:shd w:val="clear" w:color="auto" w:fill="F2F2F2" w:themeFill="background1" w:themeFillShade="F2"/>
          </w:tcPr>
          <w:p w14:paraId="70A65F9D" w14:textId="10077899" w:rsidR="00A47CD8" w:rsidRDefault="00A47CD8"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Quels seraient les principaux risques en matière de protection de l’utilisation des distributions en nature ?</w:t>
            </w:r>
          </w:p>
        </w:tc>
        <w:tc>
          <w:tcPr>
            <w:tcW w:w="1480" w:type="dxa"/>
          </w:tcPr>
          <w:p w14:paraId="39AEFEED" w14:textId="77777777" w:rsidR="00A47CD8" w:rsidRPr="00285BCB" w:rsidRDefault="00A47CD8" w:rsidP="00D330FC">
            <w:pPr>
              <w:rPr>
                <w:rFonts w:ascii="Calibri" w:hAnsi="Calibri"/>
                <w:sz w:val="18"/>
                <w:szCs w:val="18"/>
                <w:lang w:val="fr-FR"/>
              </w:rPr>
            </w:pPr>
          </w:p>
        </w:tc>
        <w:tc>
          <w:tcPr>
            <w:tcW w:w="1350" w:type="dxa"/>
          </w:tcPr>
          <w:p w14:paraId="09768B5D" w14:textId="77777777" w:rsidR="00A47CD8" w:rsidRPr="00285BCB" w:rsidRDefault="00A47CD8" w:rsidP="00D330FC">
            <w:pPr>
              <w:rPr>
                <w:rFonts w:ascii="Calibri" w:hAnsi="Calibri"/>
                <w:sz w:val="18"/>
                <w:szCs w:val="18"/>
                <w:lang w:val="fr-FR"/>
              </w:rPr>
            </w:pPr>
          </w:p>
        </w:tc>
        <w:tc>
          <w:tcPr>
            <w:tcW w:w="1710" w:type="dxa"/>
          </w:tcPr>
          <w:p w14:paraId="23CD2A48" w14:textId="77777777" w:rsidR="00A47CD8" w:rsidRPr="00285BCB" w:rsidRDefault="00A47CD8" w:rsidP="00D330FC">
            <w:pPr>
              <w:rPr>
                <w:rFonts w:ascii="Calibri" w:hAnsi="Calibri"/>
                <w:sz w:val="18"/>
                <w:szCs w:val="18"/>
                <w:lang w:val="fr-FR"/>
              </w:rPr>
            </w:pPr>
          </w:p>
        </w:tc>
        <w:tc>
          <w:tcPr>
            <w:tcW w:w="1495" w:type="dxa"/>
          </w:tcPr>
          <w:p w14:paraId="10DBC82D" w14:textId="77777777" w:rsidR="00A47CD8" w:rsidRPr="00285BCB" w:rsidRDefault="00A47CD8" w:rsidP="00D330FC">
            <w:pPr>
              <w:rPr>
                <w:rFonts w:ascii="Calibri" w:hAnsi="Calibri"/>
                <w:sz w:val="18"/>
                <w:szCs w:val="18"/>
                <w:lang w:val="fr-FR"/>
              </w:rPr>
            </w:pPr>
          </w:p>
        </w:tc>
      </w:tr>
      <w:tr w:rsidR="001E378C" w:rsidRPr="00835107" w14:paraId="330F1D4B" w14:textId="6A7CD499" w:rsidTr="001E378C">
        <w:tc>
          <w:tcPr>
            <w:tcW w:w="2895" w:type="dxa"/>
            <w:shd w:val="clear" w:color="auto" w:fill="F2F2F2" w:themeFill="background1" w:themeFillShade="F2"/>
          </w:tcPr>
          <w:p w14:paraId="715F58E7" w14:textId="77777777" w:rsidR="001E378C" w:rsidRPr="00285BCB" w:rsidRDefault="001E378C" w:rsidP="0029110A">
            <w:pPr>
              <w:pStyle w:val="ListParagraph"/>
              <w:numPr>
                <w:ilvl w:val="0"/>
                <w:numId w:val="7"/>
              </w:numPr>
              <w:ind w:left="177" w:hanging="177"/>
              <w:rPr>
                <w:rFonts w:ascii="Calibri" w:hAnsi="Calibri"/>
                <w:sz w:val="18"/>
                <w:szCs w:val="18"/>
                <w:lang w:val="fr-FR"/>
              </w:rPr>
            </w:pPr>
            <w:r>
              <w:rPr>
                <w:rFonts w:ascii="Calibri" w:hAnsi="Calibri"/>
                <w:sz w:val="18"/>
                <w:szCs w:val="18"/>
                <w:lang w:val="fr-FR"/>
              </w:rPr>
              <w:t>Quelles mesures de mitigation des risques  sont préconisées ?</w:t>
            </w:r>
          </w:p>
        </w:tc>
        <w:tc>
          <w:tcPr>
            <w:tcW w:w="1480" w:type="dxa"/>
          </w:tcPr>
          <w:p w14:paraId="71E2790C" w14:textId="77777777" w:rsidR="001E378C" w:rsidRPr="00285BCB" w:rsidRDefault="001E378C" w:rsidP="00D330FC">
            <w:pPr>
              <w:rPr>
                <w:rFonts w:ascii="Calibri" w:hAnsi="Calibri"/>
                <w:sz w:val="18"/>
                <w:szCs w:val="18"/>
                <w:lang w:val="fr-FR"/>
              </w:rPr>
            </w:pPr>
          </w:p>
          <w:p w14:paraId="184AA731" w14:textId="77777777" w:rsidR="001E378C" w:rsidRPr="00285BCB" w:rsidRDefault="001E378C" w:rsidP="00D330FC">
            <w:pPr>
              <w:rPr>
                <w:rFonts w:ascii="Calibri" w:hAnsi="Calibri"/>
                <w:sz w:val="18"/>
                <w:szCs w:val="18"/>
                <w:lang w:val="fr-FR"/>
              </w:rPr>
            </w:pPr>
          </w:p>
          <w:p w14:paraId="02FCB096" w14:textId="77777777" w:rsidR="001E378C" w:rsidRPr="00285BCB" w:rsidRDefault="001E378C" w:rsidP="00D330FC">
            <w:pPr>
              <w:rPr>
                <w:rFonts w:ascii="Calibri" w:hAnsi="Calibri"/>
                <w:sz w:val="18"/>
                <w:szCs w:val="18"/>
                <w:lang w:val="fr-FR"/>
              </w:rPr>
            </w:pPr>
          </w:p>
        </w:tc>
        <w:tc>
          <w:tcPr>
            <w:tcW w:w="1350" w:type="dxa"/>
          </w:tcPr>
          <w:p w14:paraId="7BA4A98C" w14:textId="77777777" w:rsidR="001E378C" w:rsidRPr="00285BCB" w:rsidRDefault="001E378C" w:rsidP="00D330FC">
            <w:pPr>
              <w:rPr>
                <w:rFonts w:ascii="Calibri" w:hAnsi="Calibri"/>
                <w:sz w:val="18"/>
                <w:szCs w:val="18"/>
                <w:lang w:val="fr-FR"/>
              </w:rPr>
            </w:pPr>
          </w:p>
        </w:tc>
        <w:tc>
          <w:tcPr>
            <w:tcW w:w="1710" w:type="dxa"/>
          </w:tcPr>
          <w:p w14:paraId="748FC771" w14:textId="77777777" w:rsidR="001E378C" w:rsidRPr="00285BCB" w:rsidRDefault="001E378C" w:rsidP="00D330FC">
            <w:pPr>
              <w:rPr>
                <w:rFonts w:ascii="Calibri" w:hAnsi="Calibri"/>
                <w:sz w:val="18"/>
                <w:szCs w:val="18"/>
                <w:lang w:val="fr-FR"/>
              </w:rPr>
            </w:pPr>
          </w:p>
        </w:tc>
        <w:tc>
          <w:tcPr>
            <w:tcW w:w="1495" w:type="dxa"/>
          </w:tcPr>
          <w:p w14:paraId="0524D91F" w14:textId="77777777" w:rsidR="001E378C" w:rsidRPr="00285BCB" w:rsidRDefault="001E378C" w:rsidP="00D330FC">
            <w:pPr>
              <w:rPr>
                <w:rFonts w:ascii="Calibri" w:hAnsi="Calibri"/>
                <w:sz w:val="18"/>
                <w:szCs w:val="18"/>
                <w:lang w:val="fr-FR"/>
              </w:rPr>
            </w:pPr>
          </w:p>
        </w:tc>
      </w:tr>
    </w:tbl>
    <w:p w14:paraId="4BA6B852" w14:textId="3DD6F2B5" w:rsidR="007F157A" w:rsidRDefault="007F157A" w:rsidP="007F157A">
      <w:pPr>
        <w:spacing w:line="300" w:lineRule="exact"/>
        <w:rPr>
          <w:rFonts w:ascii="Calibri" w:hAnsi="Calibri"/>
          <w:b/>
          <w:sz w:val="22"/>
          <w:lang w:val="fr-FR"/>
        </w:rPr>
      </w:pPr>
    </w:p>
    <w:p w14:paraId="7A29D8BA" w14:textId="77777777" w:rsidR="007F157A" w:rsidRDefault="007F157A">
      <w:pPr>
        <w:rPr>
          <w:rFonts w:ascii="Calibri" w:hAnsi="Calibri"/>
          <w:b/>
          <w:sz w:val="22"/>
          <w:lang w:val="fr-FR"/>
        </w:rPr>
      </w:pPr>
      <w:r>
        <w:rPr>
          <w:rFonts w:ascii="Calibri" w:hAnsi="Calibri"/>
          <w:b/>
          <w:sz w:val="22"/>
          <w:lang w:val="fr-FR"/>
        </w:rPr>
        <w:br w:type="page"/>
      </w:r>
    </w:p>
    <w:p w14:paraId="19F96A3D" w14:textId="4F3DFC02" w:rsidR="00810B91" w:rsidRPr="00ED4EEB" w:rsidRDefault="00ED4EEB" w:rsidP="0029110A">
      <w:pPr>
        <w:pStyle w:val="ListParagraph"/>
        <w:numPr>
          <w:ilvl w:val="0"/>
          <w:numId w:val="13"/>
        </w:numPr>
        <w:spacing w:after="120"/>
        <w:ind w:left="288" w:hanging="288"/>
        <w:contextualSpacing w:val="0"/>
        <w:rPr>
          <w:rFonts w:ascii="Calibri" w:hAnsi="Calibri"/>
          <w:b/>
          <w:color w:val="C00000"/>
          <w:sz w:val="32"/>
          <w:szCs w:val="32"/>
          <w:lang w:val="fr-FR"/>
        </w:rPr>
      </w:pPr>
      <w:r>
        <w:rPr>
          <w:rFonts w:ascii="Calibri" w:hAnsi="Calibri"/>
          <w:b/>
          <w:color w:val="C00000"/>
          <w:sz w:val="32"/>
          <w:szCs w:val="32"/>
          <w:lang w:val="fr-FR"/>
        </w:rPr>
        <w:lastRenderedPageBreak/>
        <w:t>Conclusions et R</w:t>
      </w:r>
      <w:r w:rsidR="00810B91" w:rsidRPr="00ED4EEB">
        <w:rPr>
          <w:rFonts w:ascii="Calibri" w:hAnsi="Calibri"/>
          <w:b/>
          <w:color w:val="C00000"/>
          <w:sz w:val="32"/>
          <w:szCs w:val="32"/>
          <w:lang w:val="fr-FR"/>
        </w:rPr>
        <w:t>ecommandations</w:t>
      </w:r>
      <w:r w:rsidR="00802887">
        <w:rPr>
          <w:rFonts w:ascii="Calibri" w:hAnsi="Calibri"/>
          <w:b/>
          <w:color w:val="C00000"/>
          <w:sz w:val="32"/>
          <w:szCs w:val="32"/>
          <w:lang w:val="fr-FR"/>
        </w:rPr>
        <w:t> :</w:t>
      </w:r>
    </w:p>
    <w:p w14:paraId="741FDEA4" w14:textId="401CA393" w:rsidR="00ED4EEB" w:rsidRDefault="009820AA" w:rsidP="0029110A">
      <w:pPr>
        <w:pStyle w:val="ListParagraph"/>
        <w:numPr>
          <w:ilvl w:val="0"/>
          <w:numId w:val="2"/>
        </w:numPr>
        <w:spacing w:before="120"/>
        <w:ind w:left="288" w:hanging="288"/>
        <w:rPr>
          <w:rFonts w:ascii="Calibri" w:hAnsi="Calibri"/>
          <w:i/>
          <w:sz w:val="20"/>
          <w:szCs w:val="20"/>
          <w:lang w:val="fr-FR"/>
        </w:rPr>
      </w:pPr>
      <w:r w:rsidRPr="00ED4EEB">
        <w:rPr>
          <w:rFonts w:ascii="Calibri" w:hAnsi="Calibri"/>
          <w:b/>
          <w:sz w:val="26"/>
          <w:szCs w:val="26"/>
          <w:lang w:val="fr-FR"/>
        </w:rPr>
        <w:t>Synthèse des conclusions</w:t>
      </w:r>
      <w:r w:rsidR="00F27B0B" w:rsidRPr="00ED4EEB">
        <w:rPr>
          <w:rFonts w:ascii="Calibri" w:hAnsi="Calibri"/>
          <w:b/>
          <w:sz w:val="26"/>
          <w:szCs w:val="26"/>
          <w:lang w:val="fr-FR"/>
        </w:rPr>
        <w:t xml:space="preserve"> - Possibilité d’utilisation d’une intervention monétaire</w:t>
      </w:r>
      <w:r w:rsidR="00802887">
        <w:rPr>
          <w:rFonts w:ascii="Calibri" w:hAnsi="Calibri"/>
          <w:b/>
          <w:sz w:val="26"/>
          <w:szCs w:val="26"/>
          <w:lang w:val="fr-FR"/>
        </w:rPr>
        <w:t> :</w:t>
      </w:r>
    </w:p>
    <w:p w14:paraId="58A44FA7" w14:textId="77777777" w:rsidR="00ED4EEB" w:rsidRDefault="00ED4EEB" w:rsidP="00ED4EEB">
      <w:pPr>
        <w:pStyle w:val="ListParagraph"/>
        <w:spacing w:before="120"/>
        <w:ind w:left="288"/>
        <w:rPr>
          <w:rFonts w:ascii="Calibri" w:hAnsi="Calibri"/>
          <w:i/>
          <w:sz w:val="20"/>
          <w:szCs w:val="20"/>
          <w:lang w:val="fr-FR"/>
        </w:rPr>
      </w:pPr>
    </w:p>
    <w:p w14:paraId="7551FFC0" w14:textId="76503552" w:rsidR="00F27B0B" w:rsidRPr="00ED4EEB" w:rsidRDefault="00ED4EEB" w:rsidP="00ED4EEB">
      <w:pPr>
        <w:pStyle w:val="ListParagraph"/>
        <w:spacing w:before="120"/>
        <w:ind w:left="288"/>
        <w:rPr>
          <w:rFonts w:ascii="Calibri" w:hAnsi="Calibri"/>
          <w:i/>
          <w:sz w:val="20"/>
          <w:szCs w:val="20"/>
          <w:lang w:val="fr-FR"/>
        </w:rPr>
      </w:pPr>
      <w:r>
        <w:rPr>
          <w:rFonts w:ascii="Calibri" w:hAnsi="Calibri"/>
          <w:i/>
          <w:sz w:val="20"/>
          <w:szCs w:val="20"/>
          <w:lang w:val="fr-FR"/>
        </w:rPr>
        <w:t>C</w:t>
      </w:r>
      <w:r w:rsidRPr="00ED4EEB">
        <w:rPr>
          <w:rFonts w:ascii="Calibri" w:hAnsi="Calibri"/>
          <w:i/>
          <w:sz w:val="20"/>
          <w:szCs w:val="20"/>
          <w:lang w:val="fr-FR"/>
        </w:rPr>
        <w:t>opier les info</w:t>
      </w:r>
      <w:r>
        <w:rPr>
          <w:rFonts w:ascii="Calibri" w:hAnsi="Calibri"/>
          <w:i/>
          <w:sz w:val="20"/>
          <w:szCs w:val="20"/>
          <w:lang w:val="fr-FR"/>
        </w:rPr>
        <w:t xml:space="preserve">rmations des tableaux ci-dessus. </w:t>
      </w:r>
    </w:p>
    <w:p w14:paraId="193AB50B" w14:textId="77ECC1E9" w:rsidR="009820AA" w:rsidRPr="00EE4ADE" w:rsidRDefault="009820AA" w:rsidP="00F27B0B">
      <w:pPr>
        <w:rPr>
          <w:rFonts w:ascii="Calibri" w:hAnsi="Calibri"/>
          <w:b/>
          <w:sz w:val="14"/>
          <w:szCs w:val="20"/>
          <w:lang w:val="fr-FR"/>
        </w:rPr>
      </w:pPr>
    </w:p>
    <w:tbl>
      <w:tblPr>
        <w:tblStyle w:val="TableGrid"/>
        <w:tblW w:w="9750" w:type="dxa"/>
        <w:tblInd w:w="60" w:type="dxa"/>
        <w:tblLook w:val="04A0" w:firstRow="1" w:lastRow="0" w:firstColumn="1" w:lastColumn="0" w:noHBand="0" w:noVBand="1"/>
      </w:tblPr>
      <w:tblGrid>
        <w:gridCol w:w="3720"/>
        <w:gridCol w:w="1530"/>
        <w:gridCol w:w="1585"/>
        <w:gridCol w:w="1475"/>
        <w:gridCol w:w="1440"/>
      </w:tblGrid>
      <w:tr w:rsidR="00D330FC" w:rsidRPr="0097495D" w14:paraId="172A15FC" w14:textId="59C0CA19" w:rsidTr="00D330FC">
        <w:tc>
          <w:tcPr>
            <w:tcW w:w="3720" w:type="dxa"/>
            <w:tcBorders>
              <w:top w:val="nil"/>
              <w:left w:val="nil"/>
              <w:bottom w:val="nil"/>
            </w:tcBorders>
            <w:shd w:val="clear" w:color="auto" w:fill="FFFFFF" w:themeFill="background1"/>
          </w:tcPr>
          <w:p w14:paraId="5CE5D979" w14:textId="77777777" w:rsidR="00D330FC" w:rsidRPr="00D330FC" w:rsidRDefault="00D330FC" w:rsidP="00D330FC">
            <w:pPr>
              <w:rPr>
                <w:rFonts w:ascii="Calibri" w:hAnsi="Calibri"/>
                <w:sz w:val="18"/>
                <w:szCs w:val="18"/>
                <w:lang w:val="fr-FR"/>
              </w:rPr>
            </w:pPr>
          </w:p>
        </w:tc>
        <w:tc>
          <w:tcPr>
            <w:tcW w:w="6030" w:type="dxa"/>
            <w:gridSpan w:val="4"/>
            <w:shd w:val="clear" w:color="auto" w:fill="F2F2F2" w:themeFill="background1" w:themeFillShade="F2"/>
          </w:tcPr>
          <w:p w14:paraId="5416190B" w14:textId="39233EC0" w:rsidR="00D330FC" w:rsidRPr="00D330FC" w:rsidRDefault="00D330FC" w:rsidP="00D330FC">
            <w:pPr>
              <w:jc w:val="center"/>
              <w:rPr>
                <w:rFonts w:ascii="Calibri" w:hAnsi="Calibri"/>
                <w:b/>
                <w:sz w:val="18"/>
                <w:szCs w:val="18"/>
                <w:lang w:val="fr-FR"/>
              </w:rPr>
            </w:pPr>
            <w:r w:rsidRPr="00D330FC">
              <w:rPr>
                <w:rFonts w:ascii="Calibri" w:hAnsi="Calibri"/>
                <w:b/>
                <w:sz w:val="18"/>
                <w:szCs w:val="18"/>
                <w:lang w:val="fr-FR"/>
              </w:rPr>
              <w:t>Localité</w:t>
            </w:r>
            <w:r w:rsidR="00FA7A31">
              <w:rPr>
                <w:rFonts w:ascii="Calibri" w:hAnsi="Calibri"/>
                <w:b/>
                <w:sz w:val="18"/>
                <w:szCs w:val="18"/>
                <w:lang w:val="fr-FR"/>
              </w:rPr>
              <w:t>/Marché</w:t>
            </w:r>
          </w:p>
        </w:tc>
      </w:tr>
      <w:tr w:rsidR="00D330FC" w:rsidRPr="0097495D" w14:paraId="12641ECE" w14:textId="6ECB8D6A" w:rsidTr="00ED4EEB">
        <w:trPr>
          <w:trHeight w:val="400"/>
        </w:trPr>
        <w:tc>
          <w:tcPr>
            <w:tcW w:w="3720" w:type="dxa"/>
            <w:tcBorders>
              <w:top w:val="nil"/>
              <w:left w:val="nil"/>
            </w:tcBorders>
            <w:shd w:val="clear" w:color="auto" w:fill="FFFFFF" w:themeFill="background1"/>
          </w:tcPr>
          <w:p w14:paraId="2E48F1A7" w14:textId="77777777" w:rsidR="00D330FC" w:rsidRPr="00D330FC" w:rsidRDefault="00D330FC" w:rsidP="00D330FC">
            <w:pPr>
              <w:rPr>
                <w:rFonts w:ascii="Calibri" w:hAnsi="Calibri"/>
                <w:sz w:val="18"/>
                <w:szCs w:val="18"/>
                <w:lang w:val="fr-FR"/>
              </w:rPr>
            </w:pPr>
          </w:p>
        </w:tc>
        <w:tc>
          <w:tcPr>
            <w:tcW w:w="1530" w:type="dxa"/>
          </w:tcPr>
          <w:p w14:paraId="3F6B4C8A" w14:textId="77777777" w:rsidR="00D330FC" w:rsidRPr="00285BCB" w:rsidRDefault="00D330FC" w:rsidP="004751A1">
            <w:pPr>
              <w:rPr>
                <w:rFonts w:ascii="Calibri" w:hAnsi="Calibri"/>
                <w:sz w:val="18"/>
                <w:szCs w:val="18"/>
                <w:lang w:val="fr-FR"/>
              </w:rPr>
            </w:pPr>
          </w:p>
        </w:tc>
        <w:tc>
          <w:tcPr>
            <w:tcW w:w="1585" w:type="dxa"/>
          </w:tcPr>
          <w:p w14:paraId="2FAD7D90" w14:textId="77777777" w:rsidR="00D330FC" w:rsidRPr="00285BCB" w:rsidRDefault="00D330FC" w:rsidP="004751A1">
            <w:pPr>
              <w:rPr>
                <w:rFonts w:ascii="Calibri" w:hAnsi="Calibri"/>
                <w:sz w:val="18"/>
                <w:szCs w:val="18"/>
                <w:lang w:val="fr-FR"/>
              </w:rPr>
            </w:pPr>
          </w:p>
        </w:tc>
        <w:tc>
          <w:tcPr>
            <w:tcW w:w="1475" w:type="dxa"/>
          </w:tcPr>
          <w:p w14:paraId="51FB555A" w14:textId="77777777" w:rsidR="00D330FC" w:rsidRPr="00285BCB" w:rsidRDefault="00D330FC" w:rsidP="004751A1">
            <w:pPr>
              <w:rPr>
                <w:rFonts w:ascii="Calibri" w:hAnsi="Calibri"/>
                <w:sz w:val="18"/>
                <w:szCs w:val="18"/>
                <w:lang w:val="fr-FR"/>
              </w:rPr>
            </w:pPr>
          </w:p>
        </w:tc>
        <w:tc>
          <w:tcPr>
            <w:tcW w:w="1440" w:type="dxa"/>
          </w:tcPr>
          <w:p w14:paraId="11FD1438" w14:textId="77777777" w:rsidR="00D330FC" w:rsidRPr="00285BCB" w:rsidRDefault="00D330FC" w:rsidP="004751A1">
            <w:pPr>
              <w:rPr>
                <w:rFonts w:ascii="Calibri" w:hAnsi="Calibri"/>
                <w:sz w:val="18"/>
                <w:szCs w:val="18"/>
                <w:lang w:val="fr-FR"/>
              </w:rPr>
            </w:pPr>
          </w:p>
        </w:tc>
      </w:tr>
      <w:tr w:rsidR="00D330FC" w:rsidRPr="00835107" w14:paraId="1A19D6EC" w14:textId="34FD73CC" w:rsidTr="00D330FC">
        <w:tc>
          <w:tcPr>
            <w:tcW w:w="3720" w:type="dxa"/>
            <w:shd w:val="clear" w:color="auto" w:fill="F2F2F2" w:themeFill="background1" w:themeFillShade="F2"/>
          </w:tcPr>
          <w:p w14:paraId="049E81C4" w14:textId="25BC256F" w:rsidR="00D330FC" w:rsidRPr="00285BCB" w:rsidRDefault="00D330FC" w:rsidP="0029110A">
            <w:pPr>
              <w:pStyle w:val="ListParagraph"/>
              <w:numPr>
                <w:ilvl w:val="0"/>
                <w:numId w:val="7"/>
              </w:numPr>
              <w:ind w:left="187" w:hanging="187"/>
              <w:rPr>
                <w:rFonts w:ascii="Calibri" w:hAnsi="Calibri"/>
                <w:sz w:val="18"/>
                <w:szCs w:val="18"/>
                <w:lang w:val="fr-FR"/>
              </w:rPr>
            </w:pPr>
            <w:r>
              <w:rPr>
                <w:rFonts w:ascii="Calibri" w:hAnsi="Calibri"/>
                <w:sz w:val="18"/>
                <w:szCs w:val="18"/>
                <w:lang w:val="fr-FR"/>
              </w:rPr>
              <w:t xml:space="preserve">Les populations </w:t>
            </w:r>
            <w:r w:rsidR="00802887">
              <w:rPr>
                <w:rFonts w:ascii="Calibri" w:hAnsi="Calibri"/>
                <w:sz w:val="18"/>
                <w:szCs w:val="18"/>
                <w:lang w:val="fr-FR"/>
              </w:rPr>
              <w:t>ciblés</w:t>
            </w:r>
            <w:r>
              <w:rPr>
                <w:rFonts w:ascii="Calibri" w:hAnsi="Calibri"/>
                <w:sz w:val="18"/>
                <w:szCs w:val="18"/>
                <w:lang w:val="fr-FR"/>
              </w:rPr>
              <w:t xml:space="preserve"> ont elle</w:t>
            </w:r>
            <w:r w:rsidR="00802887">
              <w:rPr>
                <w:rFonts w:ascii="Calibri" w:hAnsi="Calibri"/>
                <w:sz w:val="18"/>
                <w:szCs w:val="18"/>
                <w:lang w:val="fr-FR"/>
              </w:rPr>
              <w:t>s</w:t>
            </w:r>
            <w:r>
              <w:rPr>
                <w:rFonts w:ascii="Calibri" w:hAnsi="Calibri"/>
                <w:sz w:val="18"/>
                <w:szCs w:val="18"/>
                <w:lang w:val="fr-FR"/>
              </w:rPr>
              <w:t xml:space="preserve"> un accès physique et social garanti et sécurise au marché local pour faire leurs achats ?</w:t>
            </w:r>
          </w:p>
        </w:tc>
        <w:tc>
          <w:tcPr>
            <w:tcW w:w="1530" w:type="dxa"/>
          </w:tcPr>
          <w:p w14:paraId="4FE4DDB2" w14:textId="77777777" w:rsidR="00D330FC" w:rsidRPr="00285BCB" w:rsidRDefault="00D330FC" w:rsidP="004751A1">
            <w:pPr>
              <w:rPr>
                <w:rFonts w:ascii="Calibri" w:hAnsi="Calibri"/>
                <w:sz w:val="18"/>
                <w:szCs w:val="18"/>
                <w:lang w:val="fr-FR"/>
              </w:rPr>
            </w:pPr>
          </w:p>
        </w:tc>
        <w:tc>
          <w:tcPr>
            <w:tcW w:w="1585" w:type="dxa"/>
          </w:tcPr>
          <w:p w14:paraId="568ED133" w14:textId="77777777" w:rsidR="00D330FC" w:rsidRPr="00285BCB" w:rsidRDefault="00D330FC" w:rsidP="004751A1">
            <w:pPr>
              <w:rPr>
                <w:rFonts w:ascii="Calibri" w:hAnsi="Calibri"/>
                <w:sz w:val="18"/>
                <w:szCs w:val="18"/>
                <w:lang w:val="fr-FR"/>
              </w:rPr>
            </w:pPr>
          </w:p>
        </w:tc>
        <w:tc>
          <w:tcPr>
            <w:tcW w:w="1475" w:type="dxa"/>
          </w:tcPr>
          <w:p w14:paraId="34032F24" w14:textId="77777777" w:rsidR="00D330FC" w:rsidRPr="00285BCB" w:rsidRDefault="00D330FC" w:rsidP="004751A1">
            <w:pPr>
              <w:rPr>
                <w:rFonts w:ascii="Calibri" w:hAnsi="Calibri"/>
                <w:sz w:val="18"/>
                <w:szCs w:val="18"/>
                <w:lang w:val="fr-FR"/>
              </w:rPr>
            </w:pPr>
          </w:p>
        </w:tc>
        <w:tc>
          <w:tcPr>
            <w:tcW w:w="1440" w:type="dxa"/>
          </w:tcPr>
          <w:p w14:paraId="7A502F93" w14:textId="77777777" w:rsidR="00D330FC" w:rsidRPr="00285BCB" w:rsidRDefault="00D330FC" w:rsidP="004751A1">
            <w:pPr>
              <w:rPr>
                <w:rFonts w:ascii="Calibri" w:hAnsi="Calibri"/>
                <w:sz w:val="18"/>
                <w:szCs w:val="18"/>
                <w:lang w:val="fr-FR"/>
              </w:rPr>
            </w:pPr>
          </w:p>
        </w:tc>
      </w:tr>
      <w:tr w:rsidR="00D330FC" w:rsidRPr="006021E1" w14:paraId="54438D8D" w14:textId="713E0BC4" w:rsidTr="00D330FC">
        <w:tc>
          <w:tcPr>
            <w:tcW w:w="3720" w:type="dxa"/>
            <w:shd w:val="clear" w:color="auto" w:fill="F2F2F2" w:themeFill="background1" w:themeFillShade="F2"/>
          </w:tcPr>
          <w:p w14:paraId="25A72B57" w14:textId="3DF4C8E6" w:rsidR="00D330FC" w:rsidRPr="00285BCB" w:rsidRDefault="00D330FC" w:rsidP="0029110A">
            <w:pPr>
              <w:pStyle w:val="ListParagraph"/>
              <w:numPr>
                <w:ilvl w:val="0"/>
                <w:numId w:val="7"/>
              </w:numPr>
              <w:ind w:left="187" w:hanging="187"/>
              <w:rPr>
                <w:rFonts w:ascii="Calibri" w:hAnsi="Calibri"/>
                <w:sz w:val="18"/>
                <w:szCs w:val="18"/>
                <w:lang w:val="fr-FR"/>
              </w:rPr>
            </w:pPr>
            <w:r w:rsidRPr="009D1F2C">
              <w:rPr>
                <w:rFonts w:ascii="Calibri" w:hAnsi="Calibri"/>
                <w:sz w:val="18"/>
                <w:szCs w:val="18"/>
                <w:lang w:val="fr-FR"/>
              </w:rPr>
              <w:t xml:space="preserve">Les articles d’intérêt, avec les spécifications techniques/la qualité requise, sont-ils disponibles sur le marché, </w:t>
            </w:r>
            <w:r>
              <w:rPr>
                <w:rFonts w:ascii="Calibri" w:hAnsi="Calibri"/>
                <w:sz w:val="18"/>
                <w:szCs w:val="18"/>
                <w:lang w:val="fr-FR"/>
              </w:rPr>
              <w:t xml:space="preserve">ou </w:t>
            </w:r>
            <w:r w:rsidRPr="009D1F2C">
              <w:rPr>
                <w:rFonts w:ascii="Calibri" w:hAnsi="Calibri"/>
                <w:sz w:val="18"/>
                <w:szCs w:val="18"/>
                <w:lang w:val="fr-FR"/>
              </w:rPr>
              <w:t>peuvent-ils devenir disponibles</w:t>
            </w:r>
            <w:r>
              <w:rPr>
                <w:rFonts w:ascii="Calibri" w:hAnsi="Calibri"/>
                <w:sz w:val="18"/>
                <w:szCs w:val="18"/>
                <w:lang w:val="fr-FR"/>
              </w:rPr>
              <w:t xml:space="preserve"> rapidement, </w:t>
            </w:r>
            <w:r w:rsidR="00802887">
              <w:rPr>
                <w:rFonts w:ascii="Calibri" w:hAnsi="Calibri"/>
                <w:sz w:val="18"/>
                <w:szCs w:val="18"/>
                <w:lang w:val="fr-FR"/>
              </w:rPr>
              <w:t>pour</w:t>
            </w:r>
            <w:r>
              <w:rPr>
                <w:rFonts w:ascii="Calibri" w:hAnsi="Calibri"/>
                <w:sz w:val="18"/>
                <w:szCs w:val="18"/>
                <w:lang w:val="fr-FR"/>
              </w:rPr>
              <w:t xml:space="preserve"> les quantités requises</w:t>
            </w:r>
            <w:r w:rsidRPr="009D1F2C">
              <w:rPr>
                <w:rFonts w:ascii="Calibri" w:hAnsi="Calibri"/>
                <w:sz w:val="18"/>
                <w:szCs w:val="18"/>
                <w:lang w:val="fr-FR"/>
              </w:rPr>
              <w:t>?</w:t>
            </w:r>
          </w:p>
        </w:tc>
        <w:tc>
          <w:tcPr>
            <w:tcW w:w="1530" w:type="dxa"/>
          </w:tcPr>
          <w:p w14:paraId="19365F61" w14:textId="5CBD04AA" w:rsidR="00D330FC" w:rsidRPr="00285BCB" w:rsidRDefault="00ED4EEB" w:rsidP="004751A1">
            <w:pPr>
              <w:rPr>
                <w:rFonts w:ascii="Calibri" w:hAnsi="Calibri"/>
                <w:sz w:val="18"/>
                <w:szCs w:val="18"/>
                <w:lang w:val="fr-FR"/>
              </w:rPr>
            </w:pPr>
            <w:r>
              <w:rPr>
                <w:rFonts w:ascii="Calibri" w:hAnsi="Calibri"/>
                <w:sz w:val="18"/>
                <w:szCs w:val="18"/>
                <w:lang w:val="fr-FR"/>
              </w:rPr>
              <w:t>L</w:t>
            </w:r>
          </w:p>
        </w:tc>
        <w:tc>
          <w:tcPr>
            <w:tcW w:w="1585" w:type="dxa"/>
          </w:tcPr>
          <w:p w14:paraId="50BB71D0" w14:textId="77777777" w:rsidR="00D330FC" w:rsidRPr="00285BCB" w:rsidRDefault="00D330FC" w:rsidP="004751A1">
            <w:pPr>
              <w:rPr>
                <w:rFonts w:ascii="Calibri" w:hAnsi="Calibri"/>
                <w:sz w:val="18"/>
                <w:szCs w:val="18"/>
                <w:lang w:val="fr-FR"/>
              </w:rPr>
            </w:pPr>
          </w:p>
        </w:tc>
        <w:tc>
          <w:tcPr>
            <w:tcW w:w="1475" w:type="dxa"/>
          </w:tcPr>
          <w:p w14:paraId="64D33196" w14:textId="77777777" w:rsidR="00D330FC" w:rsidRPr="00285BCB" w:rsidRDefault="00D330FC" w:rsidP="004751A1">
            <w:pPr>
              <w:rPr>
                <w:rFonts w:ascii="Calibri" w:hAnsi="Calibri"/>
                <w:sz w:val="18"/>
                <w:szCs w:val="18"/>
                <w:lang w:val="fr-FR"/>
              </w:rPr>
            </w:pPr>
          </w:p>
        </w:tc>
        <w:tc>
          <w:tcPr>
            <w:tcW w:w="1440" w:type="dxa"/>
          </w:tcPr>
          <w:p w14:paraId="745657A9" w14:textId="77777777" w:rsidR="00D330FC" w:rsidRPr="00285BCB" w:rsidRDefault="00D330FC" w:rsidP="004751A1">
            <w:pPr>
              <w:rPr>
                <w:rFonts w:ascii="Calibri" w:hAnsi="Calibri"/>
                <w:sz w:val="18"/>
                <w:szCs w:val="18"/>
                <w:lang w:val="fr-FR"/>
              </w:rPr>
            </w:pPr>
          </w:p>
        </w:tc>
      </w:tr>
      <w:tr w:rsidR="00D330FC" w:rsidRPr="00D330FC" w14:paraId="076D1D19" w14:textId="2F6DD92B" w:rsidTr="00D330FC">
        <w:tc>
          <w:tcPr>
            <w:tcW w:w="3720" w:type="dxa"/>
            <w:shd w:val="clear" w:color="auto" w:fill="F2F2F2" w:themeFill="background1" w:themeFillShade="F2"/>
          </w:tcPr>
          <w:p w14:paraId="3E9A38EF" w14:textId="72CBF485" w:rsidR="00D330FC" w:rsidRPr="00285BCB" w:rsidRDefault="00D330FC"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Certains articles d’intérêt </w:t>
            </w:r>
            <w:r>
              <w:rPr>
                <w:rFonts w:ascii="Calibri" w:hAnsi="Calibri"/>
                <w:sz w:val="18"/>
                <w:szCs w:val="18"/>
                <w:lang w:val="fr-FR"/>
              </w:rPr>
              <w:t>sont-ils indisponibles localement</w:t>
            </w:r>
            <w:r w:rsidRPr="00285BCB">
              <w:rPr>
                <w:rFonts w:ascii="Calibri" w:hAnsi="Calibri"/>
                <w:sz w:val="18"/>
                <w:szCs w:val="18"/>
                <w:lang w:val="fr-FR"/>
              </w:rPr>
              <w:t xml:space="preserve"> ? </w:t>
            </w:r>
            <w:r w:rsidR="00802887">
              <w:rPr>
                <w:rFonts w:ascii="Calibri" w:hAnsi="Calibri"/>
                <w:sz w:val="18"/>
                <w:szCs w:val="18"/>
                <w:lang w:val="fr-FR"/>
              </w:rPr>
              <w:t>Si oui, l</w:t>
            </w:r>
            <w:r w:rsidRPr="00285BCB">
              <w:rPr>
                <w:rFonts w:ascii="Calibri" w:hAnsi="Calibri"/>
                <w:sz w:val="18"/>
                <w:szCs w:val="18"/>
                <w:lang w:val="fr-FR"/>
              </w:rPr>
              <w:t>esquels ?</w:t>
            </w:r>
          </w:p>
        </w:tc>
        <w:tc>
          <w:tcPr>
            <w:tcW w:w="1530" w:type="dxa"/>
          </w:tcPr>
          <w:p w14:paraId="3D86F314" w14:textId="7B02D2E7" w:rsidR="00D330FC" w:rsidRPr="00285BCB" w:rsidRDefault="00D330FC" w:rsidP="004751A1">
            <w:pPr>
              <w:rPr>
                <w:rFonts w:ascii="Calibri" w:hAnsi="Calibri"/>
                <w:sz w:val="18"/>
                <w:szCs w:val="18"/>
                <w:lang w:val="fr-FR"/>
              </w:rPr>
            </w:pPr>
          </w:p>
        </w:tc>
        <w:tc>
          <w:tcPr>
            <w:tcW w:w="1585" w:type="dxa"/>
          </w:tcPr>
          <w:p w14:paraId="18202334" w14:textId="77777777" w:rsidR="00D330FC" w:rsidRPr="00285BCB" w:rsidRDefault="00D330FC" w:rsidP="004751A1">
            <w:pPr>
              <w:rPr>
                <w:rFonts w:ascii="Calibri" w:hAnsi="Calibri"/>
                <w:sz w:val="18"/>
                <w:szCs w:val="18"/>
                <w:lang w:val="fr-FR"/>
              </w:rPr>
            </w:pPr>
          </w:p>
        </w:tc>
        <w:tc>
          <w:tcPr>
            <w:tcW w:w="1475" w:type="dxa"/>
          </w:tcPr>
          <w:p w14:paraId="5E6791DF" w14:textId="77777777" w:rsidR="00D330FC" w:rsidRPr="00285BCB" w:rsidRDefault="00D330FC" w:rsidP="004751A1">
            <w:pPr>
              <w:rPr>
                <w:rFonts w:ascii="Calibri" w:hAnsi="Calibri"/>
                <w:sz w:val="18"/>
                <w:szCs w:val="18"/>
                <w:lang w:val="fr-FR"/>
              </w:rPr>
            </w:pPr>
          </w:p>
        </w:tc>
        <w:tc>
          <w:tcPr>
            <w:tcW w:w="1440" w:type="dxa"/>
          </w:tcPr>
          <w:p w14:paraId="24311A51" w14:textId="77777777" w:rsidR="00D330FC" w:rsidRPr="00285BCB" w:rsidRDefault="00D330FC" w:rsidP="004751A1">
            <w:pPr>
              <w:rPr>
                <w:rFonts w:ascii="Calibri" w:hAnsi="Calibri"/>
                <w:sz w:val="18"/>
                <w:szCs w:val="18"/>
                <w:lang w:val="fr-FR"/>
              </w:rPr>
            </w:pPr>
          </w:p>
        </w:tc>
      </w:tr>
      <w:tr w:rsidR="00EC562A" w:rsidRPr="00835107" w14:paraId="1C0F9E4D" w14:textId="77777777" w:rsidTr="00D330FC">
        <w:tc>
          <w:tcPr>
            <w:tcW w:w="3720" w:type="dxa"/>
            <w:shd w:val="clear" w:color="auto" w:fill="F2F2F2" w:themeFill="background1" w:themeFillShade="F2"/>
          </w:tcPr>
          <w:p w14:paraId="6544689B" w14:textId="1E77AE3F" w:rsidR="00EC562A" w:rsidRPr="00285BCB" w:rsidRDefault="00EC562A" w:rsidP="0029110A">
            <w:pPr>
              <w:pStyle w:val="ListParagraph"/>
              <w:numPr>
                <w:ilvl w:val="0"/>
                <w:numId w:val="7"/>
              </w:numPr>
              <w:ind w:left="187" w:hanging="187"/>
              <w:rPr>
                <w:rFonts w:ascii="Calibri" w:hAnsi="Calibri"/>
                <w:sz w:val="18"/>
                <w:szCs w:val="18"/>
                <w:lang w:val="fr-FR"/>
              </w:rPr>
            </w:pPr>
            <w:r>
              <w:rPr>
                <w:rFonts w:ascii="Calibri" w:hAnsi="Calibri"/>
                <w:sz w:val="18"/>
                <w:szCs w:val="18"/>
                <w:lang w:val="fr-FR"/>
              </w:rPr>
              <w:t xml:space="preserve">Les marchés locaux, sont-ils bien intégrés ? </w:t>
            </w:r>
          </w:p>
        </w:tc>
        <w:tc>
          <w:tcPr>
            <w:tcW w:w="1530" w:type="dxa"/>
          </w:tcPr>
          <w:p w14:paraId="0C6DE91D" w14:textId="77777777" w:rsidR="00EC562A" w:rsidRPr="00285BCB" w:rsidRDefault="00EC562A" w:rsidP="004751A1">
            <w:pPr>
              <w:rPr>
                <w:rFonts w:ascii="Calibri" w:hAnsi="Calibri"/>
                <w:sz w:val="18"/>
                <w:szCs w:val="18"/>
                <w:lang w:val="fr-FR"/>
              </w:rPr>
            </w:pPr>
          </w:p>
        </w:tc>
        <w:tc>
          <w:tcPr>
            <w:tcW w:w="1585" w:type="dxa"/>
          </w:tcPr>
          <w:p w14:paraId="6F94B91A" w14:textId="77777777" w:rsidR="00EC562A" w:rsidRPr="00285BCB" w:rsidRDefault="00EC562A" w:rsidP="004751A1">
            <w:pPr>
              <w:rPr>
                <w:rFonts w:ascii="Calibri" w:hAnsi="Calibri"/>
                <w:sz w:val="18"/>
                <w:szCs w:val="18"/>
                <w:lang w:val="fr-FR"/>
              </w:rPr>
            </w:pPr>
          </w:p>
        </w:tc>
        <w:tc>
          <w:tcPr>
            <w:tcW w:w="1475" w:type="dxa"/>
          </w:tcPr>
          <w:p w14:paraId="378E03CC" w14:textId="77777777" w:rsidR="00EC562A" w:rsidRPr="00285BCB" w:rsidRDefault="00EC562A" w:rsidP="004751A1">
            <w:pPr>
              <w:rPr>
                <w:rFonts w:ascii="Calibri" w:hAnsi="Calibri"/>
                <w:sz w:val="18"/>
                <w:szCs w:val="18"/>
                <w:lang w:val="fr-FR"/>
              </w:rPr>
            </w:pPr>
          </w:p>
        </w:tc>
        <w:tc>
          <w:tcPr>
            <w:tcW w:w="1440" w:type="dxa"/>
          </w:tcPr>
          <w:p w14:paraId="5E346B92" w14:textId="77777777" w:rsidR="00EC562A" w:rsidRPr="00285BCB" w:rsidRDefault="00EC562A" w:rsidP="004751A1">
            <w:pPr>
              <w:rPr>
                <w:rFonts w:ascii="Calibri" w:hAnsi="Calibri"/>
                <w:sz w:val="18"/>
                <w:szCs w:val="18"/>
                <w:lang w:val="fr-FR"/>
              </w:rPr>
            </w:pPr>
          </w:p>
        </w:tc>
      </w:tr>
      <w:tr w:rsidR="00EC562A" w:rsidRPr="00835107" w14:paraId="63605820" w14:textId="77777777" w:rsidTr="00D330FC">
        <w:tc>
          <w:tcPr>
            <w:tcW w:w="3720" w:type="dxa"/>
            <w:shd w:val="clear" w:color="auto" w:fill="F2F2F2" w:themeFill="background1" w:themeFillShade="F2"/>
          </w:tcPr>
          <w:p w14:paraId="7D4DE70B" w14:textId="5749F82B" w:rsidR="00EC562A" w:rsidRDefault="00EC562A" w:rsidP="00EC562A">
            <w:pPr>
              <w:pStyle w:val="ListParagraph"/>
              <w:numPr>
                <w:ilvl w:val="0"/>
                <w:numId w:val="7"/>
              </w:numPr>
              <w:ind w:left="187" w:hanging="187"/>
              <w:rPr>
                <w:rFonts w:ascii="Calibri" w:hAnsi="Calibri"/>
                <w:sz w:val="18"/>
                <w:szCs w:val="18"/>
                <w:lang w:val="fr-FR"/>
              </w:rPr>
            </w:pPr>
            <w:r>
              <w:rPr>
                <w:rFonts w:ascii="Calibri" w:hAnsi="Calibri"/>
                <w:sz w:val="18"/>
                <w:szCs w:val="18"/>
                <w:lang w:val="fr-FR"/>
              </w:rPr>
              <w:t>Les marchés locaux, sont-ils compétitifs?</w:t>
            </w:r>
          </w:p>
        </w:tc>
        <w:tc>
          <w:tcPr>
            <w:tcW w:w="1530" w:type="dxa"/>
          </w:tcPr>
          <w:p w14:paraId="30A57B2C" w14:textId="77777777" w:rsidR="00EC562A" w:rsidRPr="00285BCB" w:rsidRDefault="00EC562A" w:rsidP="004751A1">
            <w:pPr>
              <w:rPr>
                <w:rFonts w:ascii="Calibri" w:hAnsi="Calibri"/>
                <w:sz w:val="18"/>
                <w:szCs w:val="18"/>
                <w:lang w:val="fr-FR"/>
              </w:rPr>
            </w:pPr>
          </w:p>
        </w:tc>
        <w:tc>
          <w:tcPr>
            <w:tcW w:w="1585" w:type="dxa"/>
          </w:tcPr>
          <w:p w14:paraId="5773094B" w14:textId="77777777" w:rsidR="00EC562A" w:rsidRPr="00285BCB" w:rsidRDefault="00EC562A" w:rsidP="004751A1">
            <w:pPr>
              <w:rPr>
                <w:rFonts w:ascii="Calibri" w:hAnsi="Calibri"/>
                <w:sz w:val="18"/>
                <w:szCs w:val="18"/>
                <w:lang w:val="fr-FR"/>
              </w:rPr>
            </w:pPr>
          </w:p>
        </w:tc>
        <w:tc>
          <w:tcPr>
            <w:tcW w:w="1475" w:type="dxa"/>
          </w:tcPr>
          <w:p w14:paraId="733878EE" w14:textId="77777777" w:rsidR="00EC562A" w:rsidRPr="00285BCB" w:rsidRDefault="00EC562A" w:rsidP="004751A1">
            <w:pPr>
              <w:rPr>
                <w:rFonts w:ascii="Calibri" w:hAnsi="Calibri"/>
                <w:sz w:val="18"/>
                <w:szCs w:val="18"/>
                <w:lang w:val="fr-FR"/>
              </w:rPr>
            </w:pPr>
          </w:p>
        </w:tc>
        <w:tc>
          <w:tcPr>
            <w:tcW w:w="1440" w:type="dxa"/>
          </w:tcPr>
          <w:p w14:paraId="588437DF" w14:textId="77777777" w:rsidR="00EC562A" w:rsidRPr="00285BCB" w:rsidRDefault="00EC562A" w:rsidP="004751A1">
            <w:pPr>
              <w:rPr>
                <w:rFonts w:ascii="Calibri" w:hAnsi="Calibri"/>
                <w:sz w:val="18"/>
                <w:szCs w:val="18"/>
                <w:lang w:val="fr-FR"/>
              </w:rPr>
            </w:pPr>
          </w:p>
        </w:tc>
      </w:tr>
      <w:tr w:rsidR="00FA7A31" w:rsidRPr="00835107" w14:paraId="7E04559D" w14:textId="77777777" w:rsidTr="00D330FC">
        <w:tc>
          <w:tcPr>
            <w:tcW w:w="3720" w:type="dxa"/>
            <w:shd w:val="clear" w:color="auto" w:fill="F2F2F2" w:themeFill="background1" w:themeFillShade="F2"/>
          </w:tcPr>
          <w:p w14:paraId="1433BD2F" w14:textId="4E4310A5" w:rsidR="00FA7A31" w:rsidRPr="00285BCB" w:rsidRDefault="00ED4EEB" w:rsidP="0029110A">
            <w:pPr>
              <w:pStyle w:val="ListParagraph"/>
              <w:numPr>
                <w:ilvl w:val="0"/>
                <w:numId w:val="7"/>
              </w:numPr>
              <w:ind w:left="187" w:hanging="187"/>
              <w:rPr>
                <w:rFonts w:ascii="Calibri" w:hAnsi="Calibri"/>
                <w:sz w:val="18"/>
                <w:szCs w:val="18"/>
                <w:lang w:val="fr-FR"/>
              </w:rPr>
            </w:pPr>
            <w:r>
              <w:rPr>
                <w:rFonts w:ascii="Calibri" w:hAnsi="Calibri"/>
                <w:sz w:val="18"/>
                <w:szCs w:val="18"/>
                <w:lang w:val="fr-FR"/>
              </w:rPr>
              <w:t>Les compétences nécessaires sont disponibles sur le marché du travail local, dans la capacité requise (y compris parmi les bénéficiaires cibles)?</w:t>
            </w:r>
            <w:r w:rsidR="00FA7A31">
              <w:rPr>
                <w:rFonts w:ascii="Calibri" w:hAnsi="Calibri"/>
                <w:sz w:val="18"/>
                <w:szCs w:val="18"/>
                <w:lang w:val="fr-FR"/>
              </w:rPr>
              <w:t xml:space="preserve"> </w:t>
            </w:r>
          </w:p>
        </w:tc>
        <w:tc>
          <w:tcPr>
            <w:tcW w:w="1530" w:type="dxa"/>
          </w:tcPr>
          <w:p w14:paraId="1FED7FD5" w14:textId="77777777" w:rsidR="00FA7A31" w:rsidRPr="00285BCB" w:rsidRDefault="00FA7A31" w:rsidP="004751A1">
            <w:pPr>
              <w:rPr>
                <w:rFonts w:ascii="Calibri" w:hAnsi="Calibri"/>
                <w:sz w:val="18"/>
                <w:szCs w:val="18"/>
                <w:lang w:val="fr-FR"/>
              </w:rPr>
            </w:pPr>
          </w:p>
        </w:tc>
        <w:tc>
          <w:tcPr>
            <w:tcW w:w="1585" w:type="dxa"/>
          </w:tcPr>
          <w:p w14:paraId="754DCAFE" w14:textId="77777777" w:rsidR="00FA7A31" w:rsidRPr="00285BCB" w:rsidRDefault="00FA7A31" w:rsidP="004751A1">
            <w:pPr>
              <w:rPr>
                <w:rFonts w:ascii="Calibri" w:hAnsi="Calibri"/>
                <w:sz w:val="18"/>
                <w:szCs w:val="18"/>
                <w:lang w:val="fr-FR"/>
              </w:rPr>
            </w:pPr>
          </w:p>
        </w:tc>
        <w:tc>
          <w:tcPr>
            <w:tcW w:w="1475" w:type="dxa"/>
          </w:tcPr>
          <w:p w14:paraId="44717074" w14:textId="77777777" w:rsidR="00FA7A31" w:rsidRPr="00285BCB" w:rsidRDefault="00FA7A31" w:rsidP="004751A1">
            <w:pPr>
              <w:rPr>
                <w:rFonts w:ascii="Calibri" w:hAnsi="Calibri"/>
                <w:sz w:val="18"/>
                <w:szCs w:val="18"/>
                <w:lang w:val="fr-FR"/>
              </w:rPr>
            </w:pPr>
          </w:p>
        </w:tc>
        <w:tc>
          <w:tcPr>
            <w:tcW w:w="1440" w:type="dxa"/>
          </w:tcPr>
          <w:p w14:paraId="4EF3E77C" w14:textId="77777777" w:rsidR="00FA7A31" w:rsidRPr="00285BCB" w:rsidRDefault="00FA7A31" w:rsidP="004751A1">
            <w:pPr>
              <w:rPr>
                <w:rFonts w:ascii="Calibri" w:hAnsi="Calibri"/>
                <w:sz w:val="18"/>
                <w:szCs w:val="18"/>
                <w:lang w:val="fr-FR"/>
              </w:rPr>
            </w:pPr>
          </w:p>
        </w:tc>
      </w:tr>
      <w:tr w:rsidR="00D330FC" w:rsidRPr="00EF6198" w14:paraId="3CEEA8C9" w14:textId="0ACB6B26" w:rsidTr="00D330FC">
        <w:tc>
          <w:tcPr>
            <w:tcW w:w="3720" w:type="dxa"/>
            <w:shd w:val="clear" w:color="auto" w:fill="F2F2F2" w:themeFill="background1" w:themeFillShade="F2"/>
          </w:tcPr>
          <w:p w14:paraId="0001EED3" w14:textId="157091C6" w:rsidR="00D330FC" w:rsidRPr="00285BCB" w:rsidRDefault="00D330FC"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Les populations </w:t>
            </w:r>
            <w:r w:rsidR="00B96836" w:rsidRPr="00285BCB">
              <w:rPr>
                <w:rFonts w:ascii="Calibri" w:hAnsi="Calibri"/>
                <w:sz w:val="18"/>
                <w:szCs w:val="18"/>
                <w:lang w:val="fr-FR"/>
              </w:rPr>
              <w:t>ciblé</w:t>
            </w:r>
            <w:r w:rsidR="00B96836">
              <w:rPr>
                <w:rFonts w:ascii="Calibri" w:hAnsi="Calibri"/>
                <w:sz w:val="18"/>
                <w:szCs w:val="18"/>
                <w:lang w:val="fr-FR"/>
              </w:rPr>
              <w:t>es</w:t>
            </w:r>
            <w:r w:rsidRPr="00285BCB">
              <w:rPr>
                <w:rFonts w:ascii="Calibri" w:hAnsi="Calibri"/>
                <w:sz w:val="18"/>
                <w:szCs w:val="18"/>
                <w:lang w:val="fr-FR"/>
              </w:rPr>
              <w:t xml:space="preserve"> accepteraient-elles de recevoir une IM plutôt qu’une distribution en nature ? Quelle est leur préférence (IM ou distribution en nature) ?</w:t>
            </w:r>
          </w:p>
        </w:tc>
        <w:tc>
          <w:tcPr>
            <w:tcW w:w="1530" w:type="dxa"/>
          </w:tcPr>
          <w:p w14:paraId="6533C49B" w14:textId="66DEAA50" w:rsidR="00D330FC" w:rsidRPr="00285BCB" w:rsidRDefault="00D330FC" w:rsidP="004751A1">
            <w:pPr>
              <w:rPr>
                <w:rFonts w:ascii="Calibri" w:hAnsi="Calibri"/>
                <w:sz w:val="18"/>
                <w:szCs w:val="18"/>
                <w:lang w:val="fr-FR"/>
              </w:rPr>
            </w:pPr>
          </w:p>
        </w:tc>
        <w:tc>
          <w:tcPr>
            <w:tcW w:w="1585" w:type="dxa"/>
          </w:tcPr>
          <w:p w14:paraId="46D42BFB" w14:textId="77777777" w:rsidR="00D330FC" w:rsidRPr="00285BCB" w:rsidRDefault="00D330FC" w:rsidP="004751A1">
            <w:pPr>
              <w:rPr>
                <w:rFonts w:ascii="Calibri" w:hAnsi="Calibri"/>
                <w:sz w:val="18"/>
                <w:szCs w:val="18"/>
                <w:lang w:val="fr-FR"/>
              </w:rPr>
            </w:pPr>
          </w:p>
        </w:tc>
        <w:tc>
          <w:tcPr>
            <w:tcW w:w="1475" w:type="dxa"/>
          </w:tcPr>
          <w:p w14:paraId="1DE504B2" w14:textId="77777777" w:rsidR="00D330FC" w:rsidRPr="00285BCB" w:rsidRDefault="00D330FC" w:rsidP="004751A1">
            <w:pPr>
              <w:rPr>
                <w:rFonts w:ascii="Calibri" w:hAnsi="Calibri"/>
                <w:sz w:val="18"/>
                <w:szCs w:val="18"/>
                <w:lang w:val="fr-FR"/>
              </w:rPr>
            </w:pPr>
          </w:p>
        </w:tc>
        <w:tc>
          <w:tcPr>
            <w:tcW w:w="1440" w:type="dxa"/>
          </w:tcPr>
          <w:p w14:paraId="38DA3C7D" w14:textId="77777777" w:rsidR="00D330FC" w:rsidRPr="00285BCB" w:rsidRDefault="00D330FC" w:rsidP="004751A1">
            <w:pPr>
              <w:rPr>
                <w:rFonts w:ascii="Calibri" w:hAnsi="Calibri"/>
                <w:sz w:val="18"/>
                <w:szCs w:val="18"/>
                <w:lang w:val="fr-FR"/>
              </w:rPr>
            </w:pPr>
          </w:p>
        </w:tc>
      </w:tr>
      <w:tr w:rsidR="00D330FC" w:rsidRPr="00D330FC" w14:paraId="51F70605" w14:textId="274F5D48" w:rsidTr="00D330FC">
        <w:tc>
          <w:tcPr>
            <w:tcW w:w="3720" w:type="dxa"/>
            <w:shd w:val="clear" w:color="auto" w:fill="F2F2F2" w:themeFill="background1" w:themeFillShade="F2"/>
          </w:tcPr>
          <w:p w14:paraId="4E65D6F8" w14:textId="115BC4E7" w:rsidR="00D330FC" w:rsidRPr="00285BCB" w:rsidRDefault="00D330FC" w:rsidP="0029110A">
            <w:pPr>
              <w:pStyle w:val="ListParagraph"/>
              <w:numPr>
                <w:ilvl w:val="0"/>
                <w:numId w:val="7"/>
              </w:numPr>
              <w:ind w:left="187" w:hanging="187"/>
              <w:rPr>
                <w:rFonts w:ascii="Calibri" w:hAnsi="Calibri"/>
                <w:sz w:val="18"/>
                <w:szCs w:val="18"/>
                <w:lang w:val="fr-FR"/>
              </w:rPr>
            </w:pPr>
            <w:r>
              <w:rPr>
                <w:rFonts w:ascii="Calibri" w:hAnsi="Calibri"/>
                <w:sz w:val="18"/>
                <w:szCs w:val="18"/>
                <w:lang w:val="fr-FR"/>
              </w:rPr>
              <w:t>Les autorités locales accepteraient-elles l’utilisation d’interventions monétaires ? Si non, pourquoi ?</w:t>
            </w:r>
          </w:p>
        </w:tc>
        <w:tc>
          <w:tcPr>
            <w:tcW w:w="1530" w:type="dxa"/>
          </w:tcPr>
          <w:p w14:paraId="33F4D0B2" w14:textId="77777777" w:rsidR="00D330FC" w:rsidRPr="00285BCB" w:rsidRDefault="00D330FC" w:rsidP="004751A1">
            <w:pPr>
              <w:rPr>
                <w:rFonts w:ascii="Calibri" w:hAnsi="Calibri"/>
                <w:sz w:val="18"/>
                <w:szCs w:val="18"/>
                <w:lang w:val="fr-FR"/>
              </w:rPr>
            </w:pPr>
          </w:p>
        </w:tc>
        <w:tc>
          <w:tcPr>
            <w:tcW w:w="1585" w:type="dxa"/>
          </w:tcPr>
          <w:p w14:paraId="4F9293A7" w14:textId="77777777" w:rsidR="00D330FC" w:rsidRPr="00285BCB" w:rsidRDefault="00D330FC" w:rsidP="004751A1">
            <w:pPr>
              <w:rPr>
                <w:rFonts w:ascii="Calibri" w:hAnsi="Calibri"/>
                <w:sz w:val="18"/>
                <w:szCs w:val="18"/>
                <w:lang w:val="fr-FR"/>
              </w:rPr>
            </w:pPr>
          </w:p>
        </w:tc>
        <w:tc>
          <w:tcPr>
            <w:tcW w:w="1475" w:type="dxa"/>
          </w:tcPr>
          <w:p w14:paraId="5D5DCCF8" w14:textId="77777777" w:rsidR="00D330FC" w:rsidRPr="00285BCB" w:rsidRDefault="00D330FC" w:rsidP="004751A1">
            <w:pPr>
              <w:rPr>
                <w:rFonts w:ascii="Calibri" w:hAnsi="Calibri"/>
                <w:sz w:val="18"/>
                <w:szCs w:val="18"/>
                <w:lang w:val="fr-FR"/>
              </w:rPr>
            </w:pPr>
          </w:p>
        </w:tc>
        <w:tc>
          <w:tcPr>
            <w:tcW w:w="1440" w:type="dxa"/>
          </w:tcPr>
          <w:p w14:paraId="2ABA4CC7" w14:textId="77777777" w:rsidR="00D330FC" w:rsidRPr="00285BCB" w:rsidRDefault="00D330FC" w:rsidP="004751A1">
            <w:pPr>
              <w:rPr>
                <w:rFonts w:ascii="Calibri" w:hAnsi="Calibri"/>
                <w:sz w:val="18"/>
                <w:szCs w:val="18"/>
                <w:lang w:val="fr-FR"/>
              </w:rPr>
            </w:pPr>
          </w:p>
        </w:tc>
      </w:tr>
      <w:tr w:rsidR="00D330FC" w:rsidRPr="00835107" w14:paraId="6701C53F" w14:textId="48203BEB" w:rsidTr="00D330FC">
        <w:tc>
          <w:tcPr>
            <w:tcW w:w="3720" w:type="dxa"/>
            <w:shd w:val="clear" w:color="auto" w:fill="F2F2F2" w:themeFill="background1" w:themeFillShade="F2"/>
          </w:tcPr>
          <w:p w14:paraId="6A4C4B50" w14:textId="1A950B5C" w:rsidR="00D330FC" w:rsidRDefault="00D330FC" w:rsidP="0029110A">
            <w:pPr>
              <w:pStyle w:val="ListParagraph"/>
              <w:numPr>
                <w:ilvl w:val="0"/>
                <w:numId w:val="7"/>
              </w:numPr>
              <w:ind w:left="187" w:hanging="187"/>
              <w:rPr>
                <w:rFonts w:ascii="Calibri" w:hAnsi="Calibri"/>
                <w:sz w:val="18"/>
                <w:szCs w:val="18"/>
                <w:lang w:val="fr-FR"/>
              </w:rPr>
            </w:pPr>
            <w:r>
              <w:rPr>
                <w:rFonts w:ascii="Calibri" w:hAnsi="Calibri"/>
                <w:sz w:val="18"/>
                <w:szCs w:val="18"/>
                <w:lang w:val="fr-FR"/>
              </w:rPr>
              <w:t xml:space="preserve">Des options de distributions d’argent, fiables et sécurisées, sont-elles disponibles localement et accessibles aux populations </w:t>
            </w:r>
            <w:r w:rsidR="00B96836">
              <w:rPr>
                <w:rFonts w:ascii="Calibri" w:hAnsi="Calibri"/>
                <w:sz w:val="18"/>
                <w:szCs w:val="18"/>
                <w:lang w:val="fr-FR"/>
              </w:rPr>
              <w:t>ciblées</w:t>
            </w:r>
            <w:r>
              <w:rPr>
                <w:rFonts w:ascii="Calibri" w:hAnsi="Calibri"/>
                <w:sz w:val="18"/>
                <w:szCs w:val="18"/>
                <w:lang w:val="fr-FR"/>
              </w:rPr>
              <w:t> ?</w:t>
            </w:r>
          </w:p>
        </w:tc>
        <w:tc>
          <w:tcPr>
            <w:tcW w:w="1530" w:type="dxa"/>
          </w:tcPr>
          <w:p w14:paraId="0BF23C58" w14:textId="77777777" w:rsidR="00D330FC" w:rsidRPr="00285BCB" w:rsidRDefault="00D330FC" w:rsidP="004751A1">
            <w:pPr>
              <w:rPr>
                <w:rFonts w:ascii="Calibri" w:hAnsi="Calibri"/>
                <w:sz w:val="18"/>
                <w:szCs w:val="18"/>
                <w:lang w:val="fr-FR"/>
              </w:rPr>
            </w:pPr>
          </w:p>
        </w:tc>
        <w:tc>
          <w:tcPr>
            <w:tcW w:w="1585" w:type="dxa"/>
          </w:tcPr>
          <w:p w14:paraId="75ADAD29" w14:textId="77777777" w:rsidR="00D330FC" w:rsidRPr="00285BCB" w:rsidRDefault="00D330FC" w:rsidP="004751A1">
            <w:pPr>
              <w:rPr>
                <w:rFonts w:ascii="Calibri" w:hAnsi="Calibri"/>
                <w:sz w:val="18"/>
                <w:szCs w:val="18"/>
                <w:lang w:val="fr-FR"/>
              </w:rPr>
            </w:pPr>
          </w:p>
        </w:tc>
        <w:tc>
          <w:tcPr>
            <w:tcW w:w="1475" w:type="dxa"/>
          </w:tcPr>
          <w:p w14:paraId="2AD56816" w14:textId="77777777" w:rsidR="00D330FC" w:rsidRPr="00285BCB" w:rsidRDefault="00D330FC" w:rsidP="004751A1">
            <w:pPr>
              <w:rPr>
                <w:rFonts w:ascii="Calibri" w:hAnsi="Calibri"/>
                <w:sz w:val="18"/>
                <w:szCs w:val="18"/>
                <w:lang w:val="fr-FR"/>
              </w:rPr>
            </w:pPr>
          </w:p>
        </w:tc>
        <w:tc>
          <w:tcPr>
            <w:tcW w:w="1440" w:type="dxa"/>
          </w:tcPr>
          <w:p w14:paraId="17A7871B" w14:textId="77777777" w:rsidR="00D330FC" w:rsidRPr="00285BCB" w:rsidRDefault="00D330FC" w:rsidP="004751A1">
            <w:pPr>
              <w:rPr>
                <w:rFonts w:ascii="Calibri" w:hAnsi="Calibri"/>
                <w:sz w:val="18"/>
                <w:szCs w:val="18"/>
                <w:lang w:val="fr-FR"/>
              </w:rPr>
            </w:pPr>
          </w:p>
        </w:tc>
      </w:tr>
      <w:tr w:rsidR="00D330FC" w:rsidRPr="00835107" w14:paraId="0577616C" w14:textId="10F6DD65" w:rsidTr="00D330FC">
        <w:tc>
          <w:tcPr>
            <w:tcW w:w="3720" w:type="dxa"/>
            <w:shd w:val="clear" w:color="auto" w:fill="F2F2F2" w:themeFill="background1" w:themeFillShade="F2"/>
          </w:tcPr>
          <w:p w14:paraId="2ACDFACA" w14:textId="77777777" w:rsidR="00D330FC" w:rsidRPr="00285BCB" w:rsidRDefault="00D330FC"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Quels sont les risques de mise en œuvre d’un IM pour donner accès aux articles d’intérêt </w:t>
            </w:r>
            <w:r w:rsidRPr="004751A1">
              <w:rPr>
                <w:rFonts w:ascii="Calibri" w:hAnsi="Calibri"/>
                <w:b/>
                <w:sz w:val="18"/>
                <w:szCs w:val="18"/>
                <w:lang w:val="fr-FR"/>
              </w:rPr>
              <w:t>pour la population cible</w:t>
            </w:r>
            <w:r w:rsidRPr="00285BCB">
              <w:rPr>
                <w:rFonts w:ascii="Calibri" w:hAnsi="Calibri"/>
                <w:sz w:val="18"/>
                <w:szCs w:val="18"/>
                <w:lang w:val="fr-FR"/>
              </w:rPr>
              <w:t xml:space="preserve"> ?</w:t>
            </w:r>
          </w:p>
        </w:tc>
        <w:tc>
          <w:tcPr>
            <w:tcW w:w="1530" w:type="dxa"/>
          </w:tcPr>
          <w:p w14:paraId="14122478" w14:textId="26F4868A" w:rsidR="00D330FC" w:rsidRPr="00285BCB" w:rsidRDefault="00D330FC" w:rsidP="004751A1">
            <w:pPr>
              <w:rPr>
                <w:rFonts w:ascii="Calibri" w:hAnsi="Calibri"/>
                <w:sz w:val="18"/>
                <w:szCs w:val="18"/>
                <w:lang w:val="fr-FR"/>
              </w:rPr>
            </w:pPr>
          </w:p>
        </w:tc>
        <w:tc>
          <w:tcPr>
            <w:tcW w:w="1585" w:type="dxa"/>
          </w:tcPr>
          <w:p w14:paraId="7A0331F7" w14:textId="77777777" w:rsidR="00D330FC" w:rsidRPr="00285BCB" w:rsidRDefault="00D330FC" w:rsidP="004751A1">
            <w:pPr>
              <w:rPr>
                <w:rFonts w:ascii="Calibri" w:hAnsi="Calibri"/>
                <w:sz w:val="18"/>
                <w:szCs w:val="18"/>
                <w:lang w:val="fr-FR"/>
              </w:rPr>
            </w:pPr>
          </w:p>
        </w:tc>
        <w:tc>
          <w:tcPr>
            <w:tcW w:w="1475" w:type="dxa"/>
          </w:tcPr>
          <w:p w14:paraId="17EE0EF5" w14:textId="77777777" w:rsidR="00D330FC" w:rsidRPr="00285BCB" w:rsidRDefault="00D330FC" w:rsidP="004751A1">
            <w:pPr>
              <w:rPr>
                <w:rFonts w:ascii="Calibri" w:hAnsi="Calibri"/>
                <w:sz w:val="18"/>
                <w:szCs w:val="18"/>
                <w:lang w:val="fr-FR"/>
              </w:rPr>
            </w:pPr>
          </w:p>
        </w:tc>
        <w:tc>
          <w:tcPr>
            <w:tcW w:w="1440" w:type="dxa"/>
          </w:tcPr>
          <w:p w14:paraId="69982336" w14:textId="77777777" w:rsidR="00D330FC" w:rsidRPr="00285BCB" w:rsidRDefault="00D330FC" w:rsidP="004751A1">
            <w:pPr>
              <w:rPr>
                <w:rFonts w:ascii="Calibri" w:hAnsi="Calibri"/>
                <w:sz w:val="18"/>
                <w:szCs w:val="18"/>
                <w:lang w:val="fr-FR"/>
              </w:rPr>
            </w:pPr>
          </w:p>
        </w:tc>
      </w:tr>
      <w:tr w:rsidR="00D330FC" w:rsidRPr="00835107" w14:paraId="656A3928" w14:textId="0C8BBF50" w:rsidTr="00D330FC">
        <w:tc>
          <w:tcPr>
            <w:tcW w:w="3720" w:type="dxa"/>
            <w:shd w:val="clear" w:color="auto" w:fill="F2F2F2" w:themeFill="background1" w:themeFillShade="F2"/>
          </w:tcPr>
          <w:p w14:paraId="4FE12541" w14:textId="77777777" w:rsidR="00D330FC" w:rsidRPr="00285BCB" w:rsidRDefault="00D330FC"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Quels sont les risques de mise en œuvre d’un IM pour donner accès aux articles d’intérêt </w:t>
            </w:r>
            <w:r w:rsidRPr="004751A1">
              <w:rPr>
                <w:rFonts w:ascii="Calibri" w:hAnsi="Calibri"/>
                <w:b/>
                <w:sz w:val="18"/>
                <w:szCs w:val="18"/>
                <w:lang w:val="fr-FR"/>
              </w:rPr>
              <w:t>pour la population hôte</w:t>
            </w:r>
            <w:r w:rsidRPr="00285BCB">
              <w:rPr>
                <w:rFonts w:ascii="Calibri" w:hAnsi="Calibri"/>
                <w:sz w:val="18"/>
                <w:szCs w:val="18"/>
                <w:lang w:val="fr-FR"/>
              </w:rPr>
              <w:t xml:space="preserve"> ?</w:t>
            </w:r>
          </w:p>
        </w:tc>
        <w:tc>
          <w:tcPr>
            <w:tcW w:w="1530" w:type="dxa"/>
          </w:tcPr>
          <w:p w14:paraId="0B5F1139" w14:textId="77777777" w:rsidR="00D330FC" w:rsidRPr="00285BCB" w:rsidRDefault="00D330FC" w:rsidP="004751A1">
            <w:pPr>
              <w:rPr>
                <w:rFonts w:ascii="Calibri" w:hAnsi="Calibri"/>
                <w:sz w:val="18"/>
                <w:szCs w:val="18"/>
                <w:lang w:val="fr-FR"/>
              </w:rPr>
            </w:pPr>
          </w:p>
        </w:tc>
        <w:tc>
          <w:tcPr>
            <w:tcW w:w="1585" w:type="dxa"/>
          </w:tcPr>
          <w:p w14:paraId="1F9051BE" w14:textId="77777777" w:rsidR="00D330FC" w:rsidRPr="00285BCB" w:rsidRDefault="00D330FC" w:rsidP="004751A1">
            <w:pPr>
              <w:rPr>
                <w:rFonts w:ascii="Calibri" w:hAnsi="Calibri"/>
                <w:sz w:val="18"/>
                <w:szCs w:val="18"/>
                <w:lang w:val="fr-FR"/>
              </w:rPr>
            </w:pPr>
          </w:p>
        </w:tc>
        <w:tc>
          <w:tcPr>
            <w:tcW w:w="1475" w:type="dxa"/>
          </w:tcPr>
          <w:p w14:paraId="4F836F8B" w14:textId="77777777" w:rsidR="00D330FC" w:rsidRPr="00285BCB" w:rsidRDefault="00D330FC" w:rsidP="004751A1">
            <w:pPr>
              <w:rPr>
                <w:rFonts w:ascii="Calibri" w:hAnsi="Calibri"/>
                <w:sz w:val="18"/>
                <w:szCs w:val="18"/>
                <w:lang w:val="fr-FR"/>
              </w:rPr>
            </w:pPr>
          </w:p>
        </w:tc>
        <w:tc>
          <w:tcPr>
            <w:tcW w:w="1440" w:type="dxa"/>
          </w:tcPr>
          <w:p w14:paraId="68371ABB" w14:textId="77777777" w:rsidR="00D330FC" w:rsidRPr="00285BCB" w:rsidRDefault="00D330FC" w:rsidP="004751A1">
            <w:pPr>
              <w:rPr>
                <w:rFonts w:ascii="Calibri" w:hAnsi="Calibri"/>
                <w:sz w:val="18"/>
                <w:szCs w:val="18"/>
                <w:lang w:val="fr-FR"/>
              </w:rPr>
            </w:pPr>
          </w:p>
        </w:tc>
      </w:tr>
      <w:tr w:rsidR="00D330FC" w:rsidRPr="00835107" w14:paraId="13B8EDA6" w14:textId="25095A64" w:rsidTr="00D330FC">
        <w:trPr>
          <w:trHeight w:val="496"/>
        </w:trPr>
        <w:tc>
          <w:tcPr>
            <w:tcW w:w="3720" w:type="dxa"/>
            <w:shd w:val="clear" w:color="auto" w:fill="F2F2F2" w:themeFill="background1" w:themeFillShade="F2"/>
          </w:tcPr>
          <w:p w14:paraId="371FAD97" w14:textId="157D3C06" w:rsidR="00D330FC" w:rsidRPr="00285BCB" w:rsidRDefault="00D330FC"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Quels sont les risques de mise en œuvre d’un IM pour donner accès aux articles d’intérêt </w:t>
            </w:r>
            <w:r w:rsidRPr="004751A1">
              <w:rPr>
                <w:rFonts w:ascii="Calibri" w:hAnsi="Calibri"/>
                <w:b/>
                <w:sz w:val="18"/>
                <w:szCs w:val="18"/>
                <w:lang w:val="fr-FR"/>
              </w:rPr>
              <w:t>pour le marché</w:t>
            </w:r>
            <w:r>
              <w:rPr>
                <w:rFonts w:ascii="Calibri" w:hAnsi="Calibri"/>
                <w:sz w:val="18"/>
                <w:szCs w:val="18"/>
                <w:lang w:val="fr-FR"/>
              </w:rPr>
              <w:t xml:space="preserve"> </w:t>
            </w:r>
            <w:r w:rsidRPr="004751A1">
              <w:rPr>
                <w:rFonts w:ascii="Calibri" w:hAnsi="Calibri"/>
                <w:b/>
                <w:sz w:val="18"/>
                <w:szCs w:val="18"/>
                <w:lang w:val="fr-FR"/>
              </w:rPr>
              <w:t>local</w:t>
            </w:r>
            <w:r w:rsidRPr="00285BCB">
              <w:rPr>
                <w:rFonts w:ascii="Calibri" w:hAnsi="Calibri"/>
                <w:sz w:val="18"/>
                <w:szCs w:val="18"/>
                <w:lang w:val="fr-FR"/>
              </w:rPr>
              <w:t>?</w:t>
            </w:r>
          </w:p>
        </w:tc>
        <w:tc>
          <w:tcPr>
            <w:tcW w:w="1530" w:type="dxa"/>
          </w:tcPr>
          <w:p w14:paraId="55534F93" w14:textId="0713461B" w:rsidR="00D330FC" w:rsidRPr="00285BCB" w:rsidRDefault="00D330FC" w:rsidP="004751A1">
            <w:pPr>
              <w:rPr>
                <w:rFonts w:ascii="Calibri" w:hAnsi="Calibri"/>
                <w:sz w:val="18"/>
                <w:szCs w:val="18"/>
                <w:lang w:val="fr-FR"/>
              </w:rPr>
            </w:pPr>
          </w:p>
        </w:tc>
        <w:tc>
          <w:tcPr>
            <w:tcW w:w="1585" w:type="dxa"/>
          </w:tcPr>
          <w:p w14:paraId="5C2C0D78" w14:textId="77777777" w:rsidR="00D330FC" w:rsidRPr="00285BCB" w:rsidRDefault="00D330FC" w:rsidP="004751A1">
            <w:pPr>
              <w:rPr>
                <w:rFonts w:ascii="Calibri" w:hAnsi="Calibri"/>
                <w:sz w:val="18"/>
                <w:szCs w:val="18"/>
                <w:lang w:val="fr-FR"/>
              </w:rPr>
            </w:pPr>
          </w:p>
        </w:tc>
        <w:tc>
          <w:tcPr>
            <w:tcW w:w="1475" w:type="dxa"/>
          </w:tcPr>
          <w:p w14:paraId="3E71905D" w14:textId="77777777" w:rsidR="00D330FC" w:rsidRPr="00285BCB" w:rsidRDefault="00D330FC" w:rsidP="004751A1">
            <w:pPr>
              <w:rPr>
                <w:rFonts w:ascii="Calibri" w:hAnsi="Calibri"/>
                <w:sz w:val="18"/>
                <w:szCs w:val="18"/>
                <w:lang w:val="fr-FR"/>
              </w:rPr>
            </w:pPr>
          </w:p>
        </w:tc>
        <w:tc>
          <w:tcPr>
            <w:tcW w:w="1440" w:type="dxa"/>
          </w:tcPr>
          <w:p w14:paraId="72DD7BBA" w14:textId="77777777" w:rsidR="00D330FC" w:rsidRPr="00285BCB" w:rsidRDefault="00D330FC" w:rsidP="004751A1">
            <w:pPr>
              <w:rPr>
                <w:rFonts w:ascii="Calibri" w:hAnsi="Calibri"/>
                <w:sz w:val="18"/>
                <w:szCs w:val="18"/>
                <w:lang w:val="fr-FR"/>
              </w:rPr>
            </w:pPr>
          </w:p>
        </w:tc>
      </w:tr>
      <w:tr w:rsidR="00A47CD8" w:rsidRPr="00835107" w14:paraId="1538A62C" w14:textId="77777777" w:rsidTr="00D330FC">
        <w:trPr>
          <w:trHeight w:val="496"/>
        </w:trPr>
        <w:tc>
          <w:tcPr>
            <w:tcW w:w="3720" w:type="dxa"/>
            <w:shd w:val="clear" w:color="auto" w:fill="F2F2F2" w:themeFill="background1" w:themeFillShade="F2"/>
          </w:tcPr>
          <w:p w14:paraId="45CE9D28" w14:textId="0B8711C8" w:rsidR="00A47CD8" w:rsidRPr="00285BCB" w:rsidRDefault="00A47CD8"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Quels sont les risques de mise en œuvre d’un IM pour donner accès aux articles d’intérêt </w:t>
            </w:r>
            <w:r w:rsidRPr="004751A1">
              <w:rPr>
                <w:rFonts w:ascii="Calibri" w:hAnsi="Calibri"/>
                <w:b/>
                <w:sz w:val="18"/>
                <w:szCs w:val="18"/>
                <w:lang w:val="fr-FR"/>
              </w:rPr>
              <w:t>pour le marché</w:t>
            </w:r>
            <w:r>
              <w:rPr>
                <w:rFonts w:ascii="Calibri" w:hAnsi="Calibri"/>
                <w:sz w:val="18"/>
                <w:szCs w:val="18"/>
                <w:lang w:val="fr-FR"/>
              </w:rPr>
              <w:t xml:space="preserve"> </w:t>
            </w:r>
            <w:r>
              <w:rPr>
                <w:rFonts w:ascii="Calibri" w:hAnsi="Calibri"/>
                <w:b/>
                <w:sz w:val="18"/>
                <w:szCs w:val="18"/>
                <w:lang w:val="fr-FR"/>
              </w:rPr>
              <w:t>du travail local</w:t>
            </w:r>
            <w:r w:rsidR="00A31482">
              <w:rPr>
                <w:rFonts w:ascii="Calibri" w:hAnsi="Calibri"/>
                <w:b/>
                <w:sz w:val="18"/>
                <w:szCs w:val="18"/>
                <w:lang w:val="fr-FR"/>
              </w:rPr>
              <w:t xml:space="preserve"> (qualifié et non-qualifié) </w:t>
            </w:r>
            <w:r w:rsidRPr="00285BCB">
              <w:rPr>
                <w:rFonts w:ascii="Calibri" w:hAnsi="Calibri"/>
                <w:sz w:val="18"/>
                <w:szCs w:val="18"/>
                <w:lang w:val="fr-FR"/>
              </w:rPr>
              <w:t>?</w:t>
            </w:r>
          </w:p>
        </w:tc>
        <w:tc>
          <w:tcPr>
            <w:tcW w:w="1530" w:type="dxa"/>
          </w:tcPr>
          <w:p w14:paraId="226FD5FC" w14:textId="77777777" w:rsidR="00A47CD8" w:rsidRPr="00285BCB" w:rsidRDefault="00A47CD8" w:rsidP="004751A1">
            <w:pPr>
              <w:rPr>
                <w:rFonts w:ascii="Calibri" w:hAnsi="Calibri"/>
                <w:sz w:val="18"/>
                <w:szCs w:val="18"/>
                <w:lang w:val="fr-FR"/>
              </w:rPr>
            </w:pPr>
          </w:p>
        </w:tc>
        <w:tc>
          <w:tcPr>
            <w:tcW w:w="1585" w:type="dxa"/>
          </w:tcPr>
          <w:p w14:paraId="3770DED8" w14:textId="77777777" w:rsidR="00A47CD8" w:rsidRPr="00285BCB" w:rsidRDefault="00A47CD8" w:rsidP="004751A1">
            <w:pPr>
              <w:rPr>
                <w:rFonts w:ascii="Calibri" w:hAnsi="Calibri"/>
                <w:sz w:val="18"/>
                <w:szCs w:val="18"/>
                <w:lang w:val="fr-FR"/>
              </w:rPr>
            </w:pPr>
          </w:p>
        </w:tc>
        <w:tc>
          <w:tcPr>
            <w:tcW w:w="1475" w:type="dxa"/>
          </w:tcPr>
          <w:p w14:paraId="0021C416" w14:textId="77777777" w:rsidR="00A47CD8" w:rsidRPr="00285BCB" w:rsidRDefault="00A47CD8" w:rsidP="004751A1">
            <w:pPr>
              <w:rPr>
                <w:rFonts w:ascii="Calibri" w:hAnsi="Calibri"/>
                <w:sz w:val="18"/>
                <w:szCs w:val="18"/>
                <w:lang w:val="fr-FR"/>
              </w:rPr>
            </w:pPr>
          </w:p>
        </w:tc>
        <w:tc>
          <w:tcPr>
            <w:tcW w:w="1440" w:type="dxa"/>
          </w:tcPr>
          <w:p w14:paraId="2A6C3BA3" w14:textId="77777777" w:rsidR="00A47CD8" w:rsidRPr="00285BCB" w:rsidRDefault="00A47CD8" w:rsidP="004751A1">
            <w:pPr>
              <w:rPr>
                <w:rFonts w:ascii="Calibri" w:hAnsi="Calibri"/>
                <w:sz w:val="18"/>
                <w:szCs w:val="18"/>
                <w:lang w:val="fr-FR"/>
              </w:rPr>
            </w:pPr>
          </w:p>
        </w:tc>
      </w:tr>
      <w:tr w:rsidR="00A47CD8" w:rsidRPr="00835107" w14:paraId="629BDCA4" w14:textId="77777777" w:rsidTr="00D330FC">
        <w:trPr>
          <w:trHeight w:val="496"/>
        </w:trPr>
        <w:tc>
          <w:tcPr>
            <w:tcW w:w="3720" w:type="dxa"/>
            <w:shd w:val="clear" w:color="auto" w:fill="F2F2F2" w:themeFill="background1" w:themeFillShade="F2"/>
          </w:tcPr>
          <w:p w14:paraId="6D7EDEDD" w14:textId="5334E6A9" w:rsidR="00A47CD8" w:rsidRPr="00285BCB" w:rsidRDefault="00A47CD8"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Quels sont les risques de mise en œuvre d’un IM pour donner accès aux articles d’intérêt </w:t>
            </w:r>
            <w:r>
              <w:rPr>
                <w:rFonts w:ascii="Calibri" w:hAnsi="Calibri"/>
                <w:b/>
                <w:sz w:val="18"/>
                <w:szCs w:val="18"/>
                <w:lang w:val="fr-FR"/>
              </w:rPr>
              <w:t xml:space="preserve">pour l’environnement ? </w:t>
            </w:r>
          </w:p>
        </w:tc>
        <w:tc>
          <w:tcPr>
            <w:tcW w:w="1530" w:type="dxa"/>
          </w:tcPr>
          <w:p w14:paraId="3738A6F7" w14:textId="77777777" w:rsidR="00A47CD8" w:rsidRPr="00285BCB" w:rsidRDefault="00A47CD8" w:rsidP="004751A1">
            <w:pPr>
              <w:rPr>
                <w:rFonts w:ascii="Calibri" w:hAnsi="Calibri"/>
                <w:sz w:val="18"/>
                <w:szCs w:val="18"/>
                <w:lang w:val="fr-FR"/>
              </w:rPr>
            </w:pPr>
          </w:p>
        </w:tc>
        <w:tc>
          <w:tcPr>
            <w:tcW w:w="1585" w:type="dxa"/>
          </w:tcPr>
          <w:p w14:paraId="136A341D" w14:textId="77777777" w:rsidR="00A47CD8" w:rsidRPr="00285BCB" w:rsidRDefault="00A47CD8" w:rsidP="004751A1">
            <w:pPr>
              <w:rPr>
                <w:rFonts w:ascii="Calibri" w:hAnsi="Calibri"/>
                <w:sz w:val="18"/>
                <w:szCs w:val="18"/>
                <w:lang w:val="fr-FR"/>
              </w:rPr>
            </w:pPr>
          </w:p>
        </w:tc>
        <w:tc>
          <w:tcPr>
            <w:tcW w:w="1475" w:type="dxa"/>
          </w:tcPr>
          <w:p w14:paraId="6C5E02F7" w14:textId="77777777" w:rsidR="00A47CD8" w:rsidRPr="00285BCB" w:rsidRDefault="00A47CD8" w:rsidP="004751A1">
            <w:pPr>
              <w:rPr>
                <w:rFonts w:ascii="Calibri" w:hAnsi="Calibri"/>
                <w:sz w:val="18"/>
                <w:szCs w:val="18"/>
                <w:lang w:val="fr-FR"/>
              </w:rPr>
            </w:pPr>
          </w:p>
        </w:tc>
        <w:tc>
          <w:tcPr>
            <w:tcW w:w="1440" w:type="dxa"/>
          </w:tcPr>
          <w:p w14:paraId="6DA4B40A" w14:textId="77777777" w:rsidR="00A47CD8" w:rsidRPr="00285BCB" w:rsidRDefault="00A47CD8" w:rsidP="004751A1">
            <w:pPr>
              <w:rPr>
                <w:rFonts w:ascii="Calibri" w:hAnsi="Calibri"/>
                <w:sz w:val="18"/>
                <w:szCs w:val="18"/>
                <w:lang w:val="fr-FR"/>
              </w:rPr>
            </w:pPr>
          </w:p>
        </w:tc>
      </w:tr>
      <w:tr w:rsidR="00D330FC" w:rsidRPr="00835107" w14:paraId="1D942C8B" w14:textId="35E080C3" w:rsidTr="00D330FC">
        <w:tc>
          <w:tcPr>
            <w:tcW w:w="3720" w:type="dxa"/>
            <w:shd w:val="clear" w:color="auto" w:fill="F2F2F2" w:themeFill="background1" w:themeFillShade="F2"/>
          </w:tcPr>
          <w:p w14:paraId="3881B313" w14:textId="77777777" w:rsidR="00D330FC" w:rsidRPr="00285BCB" w:rsidRDefault="00D330FC" w:rsidP="0029110A">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Quels sont les actions à mettre en œuvre pour réduire ces risques ?</w:t>
            </w:r>
          </w:p>
        </w:tc>
        <w:tc>
          <w:tcPr>
            <w:tcW w:w="1530" w:type="dxa"/>
          </w:tcPr>
          <w:p w14:paraId="62BFBB77" w14:textId="71FA9CCC" w:rsidR="00D330FC" w:rsidRPr="00285BCB" w:rsidRDefault="00D330FC" w:rsidP="004751A1">
            <w:pPr>
              <w:rPr>
                <w:rFonts w:ascii="Calibri" w:hAnsi="Calibri"/>
                <w:sz w:val="18"/>
                <w:szCs w:val="18"/>
                <w:lang w:val="fr-FR"/>
              </w:rPr>
            </w:pPr>
          </w:p>
        </w:tc>
        <w:tc>
          <w:tcPr>
            <w:tcW w:w="1585" w:type="dxa"/>
          </w:tcPr>
          <w:p w14:paraId="202F4939" w14:textId="77777777" w:rsidR="00D330FC" w:rsidRPr="00285BCB" w:rsidRDefault="00D330FC" w:rsidP="004751A1">
            <w:pPr>
              <w:rPr>
                <w:rFonts w:ascii="Calibri" w:hAnsi="Calibri"/>
                <w:sz w:val="18"/>
                <w:szCs w:val="18"/>
                <w:lang w:val="fr-FR"/>
              </w:rPr>
            </w:pPr>
          </w:p>
        </w:tc>
        <w:tc>
          <w:tcPr>
            <w:tcW w:w="1475" w:type="dxa"/>
          </w:tcPr>
          <w:p w14:paraId="3A75431A" w14:textId="77777777" w:rsidR="00D330FC" w:rsidRPr="00285BCB" w:rsidRDefault="00D330FC" w:rsidP="004751A1">
            <w:pPr>
              <w:rPr>
                <w:rFonts w:ascii="Calibri" w:hAnsi="Calibri"/>
                <w:sz w:val="18"/>
                <w:szCs w:val="18"/>
                <w:lang w:val="fr-FR"/>
              </w:rPr>
            </w:pPr>
          </w:p>
        </w:tc>
        <w:tc>
          <w:tcPr>
            <w:tcW w:w="1440" w:type="dxa"/>
          </w:tcPr>
          <w:p w14:paraId="00B88BCA" w14:textId="77777777" w:rsidR="00D330FC" w:rsidRPr="00285BCB" w:rsidRDefault="00D330FC" w:rsidP="004751A1">
            <w:pPr>
              <w:rPr>
                <w:rFonts w:ascii="Calibri" w:hAnsi="Calibri"/>
                <w:sz w:val="18"/>
                <w:szCs w:val="18"/>
                <w:lang w:val="fr-FR"/>
              </w:rPr>
            </w:pPr>
          </w:p>
        </w:tc>
      </w:tr>
      <w:tr w:rsidR="00D330FC" w:rsidRPr="00835107" w14:paraId="353C50EF" w14:textId="42D77AC8" w:rsidTr="00D330FC">
        <w:tc>
          <w:tcPr>
            <w:tcW w:w="3720" w:type="dxa"/>
            <w:shd w:val="clear" w:color="auto" w:fill="F2F2F2" w:themeFill="background1" w:themeFillShade="F2"/>
          </w:tcPr>
          <w:p w14:paraId="53F9E9E2" w14:textId="05ADFDD1" w:rsidR="00D330FC" w:rsidRPr="00285BCB" w:rsidRDefault="00D330FC" w:rsidP="0029110A">
            <w:pPr>
              <w:pStyle w:val="ListParagraph"/>
              <w:numPr>
                <w:ilvl w:val="0"/>
                <w:numId w:val="7"/>
              </w:numPr>
              <w:ind w:left="187" w:hanging="187"/>
              <w:rPr>
                <w:rFonts w:ascii="Calibri" w:hAnsi="Calibri"/>
                <w:sz w:val="18"/>
                <w:szCs w:val="18"/>
                <w:lang w:val="fr-FR"/>
              </w:rPr>
            </w:pPr>
            <w:r>
              <w:rPr>
                <w:rFonts w:ascii="Calibri" w:hAnsi="Calibri"/>
                <w:sz w:val="18"/>
                <w:szCs w:val="18"/>
                <w:lang w:val="fr-FR"/>
              </w:rPr>
              <w:t>Quelle est la modalité la moins couteuse à mettre en œuvre ?</w:t>
            </w:r>
          </w:p>
        </w:tc>
        <w:tc>
          <w:tcPr>
            <w:tcW w:w="1530" w:type="dxa"/>
          </w:tcPr>
          <w:p w14:paraId="358E7571" w14:textId="77777777" w:rsidR="00D330FC" w:rsidRPr="00285BCB" w:rsidRDefault="00D330FC" w:rsidP="004751A1">
            <w:pPr>
              <w:rPr>
                <w:rFonts w:ascii="Calibri" w:hAnsi="Calibri"/>
                <w:sz w:val="18"/>
                <w:szCs w:val="18"/>
                <w:lang w:val="fr-FR"/>
              </w:rPr>
            </w:pPr>
          </w:p>
        </w:tc>
        <w:tc>
          <w:tcPr>
            <w:tcW w:w="1585" w:type="dxa"/>
          </w:tcPr>
          <w:p w14:paraId="3FFE9CFC" w14:textId="77777777" w:rsidR="00D330FC" w:rsidRPr="00285BCB" w:rsidRDefault="00D330FC" w:rsidP="004751A1">
            <w:pPr>
              <w:rPr>
                <w:rFonts w:ascii="Calibri" w:hAnsi="Calibri"/>
                <w:sz w:val="18"/>
                <w:szCs w:val="18"/>
                <w:lang w:val="fr-FR"/>
              </w:rPr>
            </w:pPr>
          </w:p>
        </w:tc>
        <w:tc>
          <w:tcPr>
            <w:tcW w:w="1475" w:type="dxa"/>
          </w:tcPr>
          <w:p w14:paraId="5EA5E781" w14:textId="77777777" w:rsidR="00D330FC" w:rsidRPr="00285BCB" w:rsidRDefault="00D330FC" w:rsidP="004751A1">
            <w:pPr>
              <w:rPr>
                <w:rFonts w:ascii="Calibri" w:hAnsi="Calibri"/>
                <w:sz w:val="18"/>
                <w:szCs w:val="18"/>
                <w:lang w:val="fr-FR"/>
              </w:rPr>
            </w:pPr>
          </w:p>
        </w:tc>
        <w:tc>
          <w:tcPr>
            <w:tcW w:w="1440" w:type="dxa"/>
          </w:tcPr>
          <w:p w14:paraId="5F8E1F8D" w14:textId="77777777" w:rsidR="00D330FC" w:rsidRPr="00285BCB" w:rsidRDefault="00D330FC" w:rsidP="004751A1">
            <w:pPr>
              <w:rPr>
                <w:rFonts w:ascii="Calibri" w:hAnsi="Calibri"/>
                <w:sz w:val="18"/>
                <w:szCs w:val="18"/>
                <w:lang w:val="fr-FR"/>
              </w:rPr>
            </w:pPr>
          </w:p>
        </w:tc>
      </w:tr>
      <w:tr w:rsidR="00D330FC" w:rsidRPr="00835107" w14:paraId="0E09CF5B" w14:textId="6A5D41CE" w:rsidTr="00D330FC">
        <w:tc>
          <w:tcPr>
            <w:tcW w:w="3720" w:type="dxa"/>
            <w:shd w:val="clear" w:color="auto" w:fill="F2F2F2" w:themeFill="background1" w:themeFillShade="F2"/>
          </w:tcPr>
          <w:p w14:paraId="587D80F9" w14:textId="1F6A1B3B" w:rsidR="00D330FC" w:rsidRPr="00285BCB" w:rsidRDefault="00D330FC" w:rsidP="00EF6198">
            <w:pPr>
              <w:pStyle w:val="ListParagraph"/>
              <w:numPr>
                <w:ilvl w:val="0"/>
                <w:numId w:val="7"/>
              </w:numPr>
              <w:ind w:left="187" w:hanging="187"/>
              <w:rPr>
                <w:rFonts w:ascii="Calibri" w:hAnsi="Calibri"/>
                <w:sz w:val="18"/>
                <w:szCs w:val="18"/>
                <w:lang w:val="fr-FR"/>
              </w:rPr>
            </w:pPr>
            <w:r w:rsidRPr="00285BCB">
              <w:rPr>
                <w:rFonts w:ascii="Calibri" w:hAnsi="Calibri"/>
                <w:sz w:val="18"/>
                <w:szCs w:val="18"/>
                <w:lang w:val="fr-FR"/>
              </w:rPr>
              <w:t xml:space="preserve">Des informations additionnelles sont-elles nécessaires ? </w:t>
            </w:r>
            <w:r w:rsidR="00B96836">
              <w:rPr>
                <w:rFonts w:ascii="Calibri" w:hAnsi="Calibri"/>
                <w:sz w:val="18"/>
                <w:szCs w:val="18"/>
                <w:lang w:val="fr-FR"/>
              </w:rPr>
              <w:t xml:space="preserve">Quels sont les </w:t>
            </w:r>
            <w:r w:rsidR="00B96836" w:rsidRPr="00285BCB">
              <w:rPr>
                <w:rFonts w:ascii="Calibri" w:hAnsi="Calibri"/>
                <w:sz w:val="18"/>
                <w:szCs w:val="18"/>
                <w:lang w:val="fr-FR"/>
              </w:rPr>
              <w:t xml:space="preserve"> éléments </w:t>
            </w:r>
            <w:r w:rsidR="00B96836">
              <w:rPr>
                <w:rFonts w:ascii="Calibri" w:hAnsi="Calibri"/>
                <w:sz w:val="18"/>
                <w:szCs w:val="18"/>
                <w:lang w:val="fr-FR"/>
              </w:rPr>
              <w:t xml:space="preserve">qui </w:t>
            </w:r>
            <w:r w:rsidR="00EC562A">
              <w:rPr>
                <w:rFonts w:ascii="Calibri" w:hAnsi="Calibri"/>
                <w:sz w:val="18"/>
                <w:szCs w:val="18"/>
                <w:lang w:val="fr-FR"/>
              </w:rPr>
              <w:t>doivent être vérifiés ?</w:t>
            </w:r>
          </w:p>
        </w:tc>
        <w:tc>
          <w:tcPr>
            <w:tcW w:w="1530" w:type="dxa"/>
          </w:tcPr>
          <w:p w14:paraId="61C9BE4D" w14:textId="5710C5AD" w:rsidR="00D330FC" w:rsidRPr="00285BCB" w:rsidRDefault="00D330FC" w:rsidP="004751A1">
            <w:pPr>
              <w:rPr>
                <w:rFonts w:ascii="Calibri" w:hAnsi="Calibri"/>
                <w:sz w:val="18"/>
                <w:szCs w:val="18"/>
                <w:lang w:val="fr-FR"/>
              </w:rPr>
            </w:pPr>
          </w:p>
        </w:tc>
        <w:tc>
          <w:tcPr>
            <w:tcW w:w="1585" w:type="dxa"/>
          </w:tcPr>
          <w:p w14:paraId="1C59E735" w14:textId="77777777" w:rsidR="00D330FC" w:rsidRPr="00285BCB" w:rsidRDefault="00D330FC" w:rsidP="004751A1">
            <w:pPr>
              <w:rPr>
                <w:rFonts w:ascii="Calibri" w:hAnsi="Calibri"/>
                <w:sz w:val="18"/>
                <w:szCs w:val="18"/>
                <w:lang w:val="fr-FR"/>
              </w:rPr>
            </w:pPr>
          </w:p>
        </w:tc>
        <w:tc>
          <w:tcPr>
            <w:tcW w:w="1475" w:type="dxa"/>
          </w:tcPr>
          <w:p w14:paraId="652E7562" w14:textId="77777777" w:rsidR="00D330FC" w:rsidRPr="00285BCB" w:rsidRDefault="00D330FC" w:rsidP="004751A1">
            <w:pPr>
              <w:rPr>
                <w:rFonts w:ascii="Calibri" w:hAnsi="Calibri"/>
                <w:sz w:val="18"/>
                <w:szCs w:val="18"/>
                <w:lang w:val="fr-FR"/>
              </w:rPr>
            </w:pPr>
          </w:p>
        </w:tc>
        <w:tc>
          <w:tcPr>
            <w:tcW w:w="1440" w:type="dxa"/>
          </w:tcPr>
          <w:p w14:paraId="16B27705" w14:textId="77777777" w:rsidR="00D330FC" w:rsidRPr="00285BCB" w:rsidRDefault="00D330FC" w:rsidP="004751A1">
            <w:pPr>
              <w:rPr>
                <w:rFonts w:ascii="Calibri" w:hAnsi="Calibri"/>
                <w:sz w:val="18"/>
                <w:szCs w:val="18"/>
                <w:lang w:val="fr-FR"/>
              </w:rPr>
            </w:pPr>
          </w:p>
        </w:tc>
      </w:tr>
      <w:tr w:rsidR="00EC562A" w:rsidRPr="00835107" w14:paraId="4C1D14BD" w14:textId="77777777" w:rsidTr="00D330FC">
        <w:tc>
          <w:tcPr>
            <w:tcW w:w="3720" w:type="dxa"/>
            <w:shd w:val="clear" w:color="auto" w:fill="F2F2F2" w:themeFill="background1" w:themeFillShade="F2"/>
          </w:tcPr>
          <w:p w14:paraId="3397D0AD" w14:textId="1440A988" w:rsidR="00EC562A" w:rsidRPr="00285BCB" w:rsidRDefault="00EC562A" w:rsidP="00EF6198">
            <w:pPr>
              <w:pStyle w:val="ListParagraph"/>
              <w:numPr>
                <w:ilvl w:val="0"/>
                <w:numId w:val="7"/>
              </w:numPr>
              <w:ind w:left="187" w:hanging="187"/>
              <w:rPr>
                <w:rFonts w:ascii="Calibri" w:hAnsi="Calibri"/>
                <w:sz w:val="18"/>
                <w:szCs w:val="18"/>
                <w:lang w:val="fr-FR"/>
              </w:rPr>
            </w:pPr>
            <w:r>
              <w:rPr>
                <w:rFonts w:ascii="Calibri" w:hAnsi="Calibri"/>
                <w:sz w:val="18"/>
                <w:szCs w:val="18"/>
                <w:lang w:val="fr-FR"/>
              </w:rPr>
              <w:t xml:space="preserve">Quelles informations faut-il suivre pendant le programme ? </w:t>
            </w:r>
          </w:p>
        </w:tc>
        <w:tc>
          <w:tcPr>
            <w:tcW w:w="1530" w:type="dxa"/>
          </w:tcPr>
          <w:p w14:paraId="622D5CC1" w14:textId="77777777" w:rsidR="00EC562A" w:rsidRPr="00285BCB" w:rsidRDefault="00EC562A" w:rsidP="004751A1">
            <w:pPr>
              <w:rPr>
                <w:rFonts w:ascii="Calibri" w:hAnsi="Calibri"/>
                <w:sz w:val="18"/>
                <w:szCs w:val="18"/>
                <w:lang w:val="fr-FR"/>
              </w:rPr>
            </w:pPr>
          </w:p>
        </w:tc>
        <w:tc>
          <w:tcPr>
            <w:tcW w:w="1585" w:type="dxa"/>
          </w:tcPr>
          <w:p w14:paraId="014C4523" w14:textId="77777777" w:rsidR="00EC562A" w:rsidRPr="00285BCB" w:rsidRDefault="00EC562A" w:rsidP="004751A1">
            <w:pPr>
              <w:rPr>
                <w:rFonts w:ascii="Calibri" w:hAnsi="Calibri"/>
                <w:sz w:val="18"/>
                <w:szCs w:val="18"/>
                <w:lang w:val="fr-FR"/>
              </w:rPr>
            </w:pPr>
          </w:p>
        </w:tc>
        <w:tc>
          <w:tcPr>
            <w:tcW w:w="1475" w:type="dxa"/>
          </w:tcPr>
          <w:p w14:paraId="66050E34" w14:textId="77777777" w:rsidR="00EC562A" w:rsidRPr="00285BCB" w:rsidRDefault="00EC562A" w:rsidP="004751A1">
            <w:pPr>
              <w:rPr>
                <w:rFonts w:ascii="Calibri" w:hAnsi="Calibri"/>
                <w:sz w:val="18"/>
                <w:szCs w:val="18"/>
                <w:lang w:val="fr-FR"/>
              </w:rPr>
            </w:pPr>
          </w:p>
        </w:tc>
        <w:tc>
          <w:tcPr>
            <w:tcW w:w="1440" w:type="dxa"/>
          </w:tcPr>
          <w:p w14:paraId="6AFECD76" w14:textId="77777777" w:rsidR="00EC562A" w:rsidRPr="00285BCB" w:rsidRDefault="00EC562A" w:rsidP="004751A1">
            <w:pPr>
              <w:rPr>
                <w:rFonts w:ascii="Calibri" w:hAnsi="Calibri"/>
                <w:sz w:val="18"/>
                <w:szCs w:val="18"/>
                <w:lang w:val="fr-FR"/>
              </w:rPr>
            </w:pPr>
          </w:p>
        </w:tc>
      </w:tr>
      <w:tr w:rsidR="00ED4EEB" w:rsidRPr="00835107" w14:paraId="432615A8" w14:textId="77777777" w:rsidTr="00D330FC">
        <w:tc>
          <w:tcPr>
            <w:tcW w:w="3720" w:type="dxa"/>
            <w:shd w:val="clear" w:color="auto" w:fill="F2F2F2" w:themeFill="background1" w:themeFillShade="F2"/>
          </w:tcPr>
          <w:p w14:paraId="06BB6D75" w14:textId="77777777" w:rsidR="00ED4EEB" w:rsidRPr="00ED4EEB" w:rsidRDefault="00ED4EEB" w:rsidP="0029110A">
            <w:pPr>
              <w:pStyle w:val="ListParagraph"/>
              <w:numPr>
                <w:ilvl w:val="0"/>
                <w:numId w:val="7"/>
              </w:numPr>
              <w:ind w:left="187" w:hanging="187"/>
              <w:rPr>
                <w:rFonts w:ascii="Calibri" w:hAnsi="Calibri"/>
                <w:b/>
                <w:color w:val="C00000"/>
                <w:sz w:val="18"/>
                <w:szCs w:val="18"/>
                <w:lang w:val="fr-FR"/>
              </w:rPr>
            </w:pPr>
            <w:r w:rsidRPr="00ED4EEB">
              <w:rPr>
                <w:rFonts w:ascii="Calibri" w:hAnsi="Calibri"/>
                <w:b/>
                <w:color w:val="C00000"/>
                <w:sz w:val="18"/>
                <w:szCs w:val="18"/>
                <w:lang w:val="fr-FR"/>
              </w:rPr>
              <w:t xml:space="preserve">Options de Réponse </w:t>
            </w:r>
          </w:p>
          <w:p w14:paraId="667DD390" w14:textId="1D52D977" w:rsidR="00ED4EEB" w:rsidRPr="00ED4EEB" w:rsidRDefault="00ED4EEB" w:rsidP="00ED4EEB">
            <w:pPr>
              <w:rPr>
                <w:rFonts w:ascii="Calibri" w:hAnsi="Calibri"/>
                <w:i/>
                <w:sz w:val="18"/>
                <w:szCs w:val="18"/>
                <w:lang w:val="fr-FR"/>
              </w:rPr>
            </w:pPr>
            <w:r w:rsidRPr="00ED4EEB">
              <w:rPr>
                <w:rFonts w:ascii="Calibri" w:hAnsi="Calibri"/>
                <w:i/>
                <w:color w:val="C00000"/>
                <w:sz w:val="18"/>
                <w:szCs w:val="18"/>
                <w:lang w:val="fr-FR"/>
              </w:rPr>
              <w:t xml:space="preserve">(Pour une intervention monétaire : aucun potentiel, potentiel limités, un potentiel avec </w:t>
            </w:r>
            <w:r w:rsidRPr="00ED4EEB">
              <w:rPr>
                <w:rFonts w:ascii="Calibri" w:hAnsi="Calibri"/>
                <w:i/>
                <w:color w:val="C00000"/>
                <w:sz w:val="18"/>
                <w:szCs w:val="18"/>
                <w:lang w:val="fr-FR"/>
              </w:rPr>
              <w:lastRenderedPageBreak/>
              <w:t>une intervention d’appui au marché, un potentiel pour les IMS AVEC un suivi, un potentiel mais plus d’analyse nécessaire)</w:t>
            </w:r>
          </w:p>
        </w:tc>
        <w:tc>
          <w:tcPr>
            <w:tcW w:w="1530" w:type="dxa"/>
          </w:tcPr>
          <w:p w14:paraId="042A391F" w14:textId="77777777" w:rsidR="00ED4EEB" w:rsidRPr="00285BCB" w:rsidRDefault="00ED4EEB" w:rsidP="004751A1">
            <w:pPr>
              <w:rPr>
                <w:rFonts w:ascii="Calibri" w:hAnsi="Calibri"/>
                <w:sz w:val="18"/>
                <w:szCs w:val="18"/>
                <w:lang w:val="fr-FR"/>
              </w:rPr>
            </w:pPr>
          </w:p>
        </w:tc>
        <w:tc>
          <w:tcPr>
            <w:tcW w:w="1585" w:type="dxa"/>
          </w:tcPr>
          <w:p w14:paraId="62DE0CC3" w14:textId="77777777" w:rsidR="00ED4EEB" w:rsidRPr="00285BCB" w:rsidRDefault="00ED4EEB" w:rsidP="004751A1">
            <w:pPr>
              <w:rPr>
                <w:rFonts w:ascii="Calibri" w:hAnsi="Calibri"/>
                <w:sz w:val="18"/>
                <w:szCs w:val="18"/>
                <w:lang w:val="fr-FR"/>
              </w:rPr>
            </w:pPr>
          </w:p>
        </w:tc>
        <w:tc>
          <w:tcPr>
            <w:tcW w:w="1475" w:type="dxa"/>
          </w:tcPr>
          <w:p w14:paraId="7B9C7F03" w14:textId="77777777" w:rsidR="00ED4EEB" w:rsidRPr="00285BCB" w:rsidRDefault="00ED4EEB" w:rsidP="004751A1">
            <w:pPr>
              <w:rPr>
                <w:rFonts w:ascii="Calibri" w:hAnsi="Calibri"/>
                <w:sz w:val="18"/>
                <w:szCs w:val="18"/>
                <w:lang w:val="fr-FR"/>
              </w:rPr>
            </w:pPr>
          </w:p>
        </w:tc>
        <w:tc>
          <w:tcPr>
            <w:tcW w:w="1440" w:type="dxa"/>
          </w:tcPr>
          <w:p w14:paraId="3DC17EB1" w14:textId="77777777" w:rsidR="00ED4EEB" w:rsidRPr="00285BCB" w:rsidRDefault="00ED4EEB" w:rsidP="004751A1">
            <w:pPr>
              <w:rPr>
                <w:rFonts w:ascii="Calibri" w:hAnsi="Calibri"/>
                <w:sz w:val="18"/>
                <w:szCs w:val="18"/>
                <w:lang w:val="fr-FR"/>
              </w:rPr>
            </w:pPr>
          </w:p>
        </w:tc>
      </w:tr>
    </w:tbl>
    <w:p w14:paraId="05EFFAD8" w14:textId="77777777" w:rsidR="009D1F2C" w:rsidRPr="00A47CD8" w:rsidRDefault="009D1F2C" w:rsidP="009820AA">
      <w:pPr>
        <w:jc w:val="both"/>
        <w:rPr>
          <w:rFonts w:ascii="Calibri" w:hAnsi="Calibri"/>
          <w:sz w:val="26"/>
          <w:szCs w:val="26"/>
          <w:lang w:val="fr-FR"/>
        </w:rPr>
      </w:pPr>
    </w:p>
    <w:p w14:paraId="7D67CA66" w14:textId="6F96DF77" w:rsidR="004751A1" w:rsidRPr="00A47CD8" w:rsidRDefault="004751A1" w:rsidP="0029110A">
      <w:pPr>
        <w:pStyle w:val="ListParagraph"/>
        <w:numPr>
          <w:ilvl w:val="0"/>
          <w:numId w:val="2"/>
        </w:numPr>
        <w:spacing w:after="120"/>
        <w:ind w:left="288" w:hanging="288"/>
        <w:rPr>
          <w:rFonts w:ascii="Calibri" w:hAnsi="Calibri"/>
          <w:b/>
          <w:sz w:val="26"/>
          <w:szCs w:val="26"/>
          <w:lang w:val="fr-FR"/>
        </w:rPr>
      </w:pPr>
      <w:r w:rsidRPr="00A47CD8">
        <w:rPr>
          <w:rFonts w:ascii="Calibri" w:hAnsi="Calibri"/>
          <w:b/>
          <w:sz w:val="26"/>
          <w:szCs w:val="26"/>
          <w:lang w:val="fr-FR"/>
        </w:rPr>
        <w:t>Options de réponse possibles et recommandées</w:t>
      </w:r>
      <w:r w:rsidR="00B96836">
        <w:rPr>
          <w:rFonts w:ascii="Calibri" w:hAnsi="Calibri"/>
          <w:b/>
          <w:sz w:val="26"/>
          <w:szCs w:val="26"/>
          <w:lang w:val="fr-FR"/>
        </w:rPr>
        <w:t xml:space="preserve"> : </w:t>
      </w:r>
    </w:p>
    <w:p w14:paraId="4A167EEF" w14:textId="385356CB" w:rsidR="000805B6" w:rsidRPr="00A47CD8" w:rsidRDefault="000805B6" w:rsidP="003E26B0">
      <w:pPr>
        <w:spacing w:after="60"/>
        <w:rPr>
          <w:rFonts w:ascii="Calibri" w:hAnsi="Calibri"/>
          <w:i/>
          <w:sz w:val="20"/>
          <w:szCs w:val="20"/>
          <w:lang w:val="fr-FR"/>
        </w:rPr>
      </w:pPr>
      <w:r w:rsidRPr="00A47CD8">
        <w:rPr>
          <w:rFonts w:ascii="Calibri" w:hAnsi="Calibri"/>
          <w:i/>
          <w:sz w:val="20"/>
          <w:szCs w:val="20"/>
          <w:lang w:val="fr-FR"/>
        </w:rPr>
        <w:t>Dans cette partie, il est important de ne pas seulement décrire l’option recommandée par l’équipe d’évaluation, mais toutes les options possibles avec leurs avantages et inconvénients respectifs, afin que l’équipe multifonctionnelle puisse prendre sa décision en connaissance de cause.</w:t>
      </w:r>
      <w:r w:rsidR="0070089C" w:rsidRPr="00A47CD8">
        <w:rPr>
          <w:rFonts w:ascii="Calibri" w:hAnsi="Calibri"/>
          <w:i/>
          <w:sz w:val="20"/>
          <w:szCs w:val="20"/>
          <w:lang w:val="fr-FR"/>
        </w:rPr>
        <w:t xml:space="preserve"> </w:t>
      </w:r>
      <w:r w:rsidR="00B96836">
        <w:rPr>
          <w:rFonts w:ascii="Calibri" w:hAnsi="Calibri"/>
          <w:i/>
          <w:sz w:val="20"/>
          <w:szCs w:val="20"/>
          <w:lang w:val="fr-FR"/>
        </w:rPr>
        <w:t>Dans l</w:t>
      </w:r>
      <w:r w:rsidR="0070089C" w:rsidRPr="00A47CD8">
        <w:rPr>
          <w:rFonts w:ascii="Calibri" w:hAnsi="Calibri"/>
          <w:i/>
          <w:sz w:val="20"/>
          <w:szCs w:val="20"/>
          <w:lang w:val="fr-FR"/>
        </w:rPr>
        <w:t>e cas échéant, préciser aussi les options qui ne sont pas possibles ou non recommandées.</w:t>
      </w:r>
    </w:p>
    <w:p w14:paraId="1BB4EDB1" w14:textId="77777777" w:rsidR="003E26B0" w:rsidRDefault="003E26B0" w:rsidP="003E26B0">
      <w:pPr>
        <w:spacing w:after="120"/>
        <w:rPr>
          <w:rFonts w:ascii="Calibri" w:hAnsi="Calibri"/>
          <w:i/>
          <w:sz w:val="20"/>
          <w:szCs w:val="20"/>
          <w:lang w:val="fr-FR"/>
        </w:rPr>
      </w:pPr>
      <w:r w:rsidRPr="00A47CD8">
        <w:rPr>
          <w:rFonts w:ascii="Calibri" w:hAnsi="Calibri"/>
          <w:i/>
          <w:sz w:val="20"/>
          <w:szCs w:val="20"/>
          <w:lang w:val="fr-FR"/>
        </w:rPr>
        <w:t>Selon la situation, préciser s’il existe des différences selon les localités, selon les catégories de populations (notamment en ce qui concerne les personnes à besoins spécifiques) et selon les biens et services considérés.</w:t>
      </w:r>
    </w:p>
    <w:p w14:paraId="109B3864" w14:textId="3466DE46" w:rsidR="00002381" w:rsidRDefault="00002381" w:rsidP="003E26B0">
      <w:pPr>
        <w:spacing w:after="120"/>
        <w:rPr>
          <w:rFonts w:ascii="Calibri" w:hAnsi="Calibri"/>
          <w:i/>
          <w:sz w:val="20"/>
          <w:szCs w:val="20"/>
          <w:lang w:val="fr-FR"/>
        </w:rPr>
      </w:pPr>
      <w:r>
        <w:rPr>
          <w:rFonts w:ascii="Calibri" w:hAnsi="Calibri"/>
          <w:i/>
          <w:sz w:val="20"/>
          <w:szCs w:val="20"/>
          <w:lang w:val="fr-FR"/>
        </w:rPr>
        <w:t>Utiliser les Fiches 6A et 6B pour répondre à ces questions.</w:t>
      </w:r>
    </w:p>
    <w:p w14:paraId="23D22391" w14:textId="2E673C05" w:rsidR="00002381" w:rsidRPr="00002381" w:rsidRDefault="00002381" w:rsidP="0029110A">
      <w:pPr>
        <w:pStyle w:val="ListParagraph"/>
        <w:numPr>
          <w:ilvl w:val="0"/>
          <w:numId w:val="15"/>
        </w:numPr>
        <w:spacing w:after="120"/>
        <w:rPr>
          <w:rFonts w:ascii="Calibri" w:hAnsi="Calibri"/>
          <w:i/>
          <w:u w:val="single"/>
          <w:lang w:val="fr-FR"/>
        </w:rPr>
      </w:pPr>
      <w:r w:rsidRPr="00002381">
        <w:rPr>
          <w:rFonts w:ascii="Calibri" w:hAnsi="Calibri"/>
          <w:b/>
          <w:i/>
          <w:u w:val="single"/>
          <w:lang w:val="fr-FR"/>
        </w:rPr>
        <w:t>Matériaux de Construction</w:t>
      </w:r>
    </w:p>
    <w:p w14:paraId="41A1630F" w14:textId="77B63312" w:rsidR="004751A1" w:rsidRPr="00285BCB" w:rsidRDefault="00A47CD8" w:rsidP="004751A1">
      <w:pPr>
        <w:rPr>
          <w:rFonts w:ascii="Calibri" w:hAnsi="Calibri"/>
          <w:b/>
          <w:i/>
          <w:sz w:val="22"/>
          <w:szCs w:val="20"/>
          <w:lang w:val="fr-FR"/>
        </w:rPr>
      </w:pPr>
      <w:r>
        <w:rPr>
          <w:rFonts w:ascii="Calibri" w:hAnsi="Calibri"/>
          <w:b/>
          <w:i/>
          <w:sz w:val="22"/>
          <w:szCs w:val="20"/>
          <w:lang w:val="fr-FR"/>
        </w:rPr>
        <w:t>Recommandation de Modalité de R</w:t>
      </w:r>
      <w:r w:rsidR="00EE4ADE">
        <w:rPr>
          <w:rFonts w:ascii="Calibri" w:hAnsi="Calibri"/>
          <w:b/>
          <w:i/>
          <w:sz w:val="22"/>
          <w:szCs w:val="20"/>
          <w:lang w:val="fr-FR"/>
        </w:rPr>
        <w:t>éponse</w:t>
      </w:r>
      <w:r w:rsidR="00002381">
        <w:rPr>
          <w:rFonts w:ascii="Calibri" w:hAnsi="Calibri"/>
          <w:b/>
          <w:i/>
          <w:sz w:val="22"/>
          <w:szCs w:val="20"/>
          <w:lang w:val="fr-FR"/>
        </w:rPr>
        <w:t xml:space="preserve"> </w:t>
      </w:r>
    </w:p>
    <w:p w14:paraId="0F3E508F" w14:textId="6D24E39A" w:rsidR="00F1066F" w:rsidRPr="00A47CD8" w:rsidRDefault="004751A1" w:rsidP="00F1066F">
      <w:pPr>
        <w:spacing w:after="120"/>
        <w:rPr>
          <w:rFonts w:ascii="Calibri" w:hAnsi="Calibri"/>
          <w:i/>
          <w:sz w:val="20"/>
          <w:szCs w:val="20"/>
          <w:lang w:val="fr-FR"/>
        </w:rPr>
      </w:pPr>
      <w:r w:rsidRPr="00A47CD8">
        <w:rPr>
          <w:rFonts w:ascii="Calibri" w:hAnsi="Calibri"/>
          <w:i/>
          <w:sz w:val="22"/>
          <w:szCs w:val="22"/>
          <w:u w:val="single"/>
          <w:lang w:val="fr-FR"/>
        </w:rPr>
        <w:t>Recommandation et justification</w:t>
      </w:r>
      <w:r w:rsidR="0018126D" w:rsidRPr="00A47CD8">
        <w:rPr>
          <w:rStyle w:val="FootnoteReference"/>
          <w:rFonts w:ascii="Calibri" w:hAnsi="Calibri"/>
          <w:i/>
          <w:sz w:val="20"/>
          <w:szCs w:val="20"/>
          <w:lang w:val="fr-FR"/>
        </w:rPr>
        <w:footnoteReference w:id="2"/>
      </w:r>
      <w:r w:rsidRPr="00A47CD8">
        <w:rPr>
          <w:rFonts w:ascii="Calibri" w:hAnsi="Calibri"/>
          <w:i/>
          <w:sz w:val="20"/>
          <w:szCs w:val="20"/>
          <w:lang w:val="fr-FR"/>
        </w:rPr>
        <w:t> :</w:t>
      </w:r>
      <w:r w:rsidR="00EE4ADE" w:rsidRPr="00A47CD8">
        <w:rPr>
          <w:rFonts w:ascii="Calibri" w:hAnsi="Calibri"/>
          <w:i/>
          <w:sz w:val="20"/>
          <w:szCs w:val="20"/>
          <w:lang w:val="fr-FR"/>
        </w:rPr>
        <w:t xml:space="preserve"> quelle(s) modalité(s) de réponse (transfert en espèces/coupon/foire/distribution en nature) </w:t>
      </w:r>
      <w:r w:rsidR="00F1066F" w:rsidRPr="00A47CD8">
        <w:rPr>
          <w:rFonts w:ascii="Calibri" w:hAnsi="Calibri"/>
          <w:i/>
          <w:sz w:val="20"/>
          <w:szCs w:val="20"/>
          <w:lang w:val="fr-FR"/>
        </w:rPr>
        <w:t xml:space="preserve">permettrait de répondre au mieux aux besoins des populations cibles </w:t>
      </w:r>
      <w:r w:rsidR="00EE4ADE" w:rsidRPr="00A47CD8">
        <w:rPr>
          <w:rFonts w:ascii="Calibri" w:hAnsi="Calibri"/>
          <w:i/>
          <w:sz w:val="20"/>
          <w:szCs w:val="20"/>
          <w:lang w:val="fr-FR"/>
        </w:rPr>
        <w:t>et aux objectifs de l’intervention</w:t>
      </w:r>
      <w:r w:rsidR="00F1066F" w:rsidRPr="00A47CD8">
        <w:rPr>
          <w:rFonts w:ascii="Calibri" w:hAnsi="Calibri"/>
          <w:i/>
          <w:sz w:val="20"/>
          <w:szCs w:val="20"/>
          <w:lang w:val="fr-FR"/>
        </w:rPr>
        <w:t> ? Pourquoi ?</w:t>
      </w:r>
      <w:r w:rsidR="00155BEE">
        <w:rPr>
          <w:rFonts w:ascii="Calibri" w:hAnsi="Calibri"/>
          <w:i/>
          <w:sz w:val="20"/>
          <w:szCs w:val="20"/>
          <w:lang w:val="fr-FR"/>
        </w:rPr>
        <w:t xml:space="preserve"> Quel type de construction serait-il possible de faire, avec les matériaux disponibles au marché ? </w:t>
      </w:r>
    </w:p>
    <w:p w14:paraId="2F40C176" w14:textId="77777777" w:rsidR="00F1066F" w:rsidRDefault="00F1066F" w:rsidP="00F1066F">
      <w:pPr>
        <w:spacing w:after="60"/>
        <w:jc w:val="both"/>
        <w:rPr>
          <w:rFonts w:ascii="Calibri" w:hAnsi="Calibri"/>
          <w:sz w:val="22"/>
          <w:u w:val="single"/>
          <w:lang w:val="fr-FR"/>
        </w:rPr>
      </w:pPr>
    </w:p>
    <w:p w14:paraId="4756E243" w14:textId="77777777" w:rsidR="00390A9D" w:rsidRPr="004751A1" w:rsidRDefault="00390A9D" w:rsidP="00F1066F">
      <w:pPr>
        <w:spacing w:after="60"/>
        <w:jc w:val="both"/>
        <w:rPr>
          <w:rFonts w:ascii="Calibri" w:hAnsi="Calibri"/>
          <w:sz w:val="22"/>
          <w:lang w:val="fr-FR"/>
        </w:rPr>
      </w:pPr>
    </w:p>
    <w:p w14:paraId="79D70223" w14:textId="17461B77" w:rsidR="00F27B0B" w:rsidRPr="004751A1" w:rsidRDefault="004751A1" w:rsidP="004751A1">
      <w:pPr>
        <w:rPr>
          <w:rFonts w:ascii="Calibri" w:hAnsi="Calibri"/>
          <w:b/>
          <w:i/>
          <w:sz w:val="22"/>
          <w:szCs w:val="20"/>
          <w:lang w:val="fr-FR"/>
        </w:rPr>
      </w:pPr>
      <w:r w:rsidRPr="004751A1">
        <w:rPr>
          <w:rFonts w:ascii="Calibri" w:hAnsi="Calibri"/>
          <w:b/>
          <w:i/>
          <w:sz w:val="22"/>
          <w:szCs w:val="20"/>
          <w:lang w:val="fr-FR"/>
        </w:rPr>
        <w:t>Conditionnalité</w:t>
      </w:r>
    </w:p>
    <w:p w14:paraId="12F6D07B" w14:textId="6B530DA8" w:rsidR="004751A1" w:rsidRPr="00A47CD8" w:rsidRDefault="0018126D" w:rsidP="0018126D">
      <w:pPr>
        <w:spacing w:after="120"/>
        <w:rPr>
          <w:rFonts w:ascii="Calibri" w:hAnsi="Calibri"/>
          <w:i/>
          <w:sz w:val="20"/>
          <w:szCs w:val="20"/>
          <w:lang w:val="fr-FR"/>
        </w:rPr>
      </w:pPr>
      <w:r w:rsidRPr="00A47CD8">
        <w:rPr>
          <w:rFonts w:ascii="Calibri" w:hAnsi="Calibri"/>
          <w:i/>
          <w:sz w:val="22"/>
          <w:szCs w:val="22"/>
          <w:u w:val="single"/>
          <w:lang w:val="fr-FR"/>
        </w:rPr>
        <w:t>Recommandation et justification</w:t>
      </w:r>
      <w:r w:rsidRPr="00A47CD8">
        <w:rPr>
          <w:rStyle w:val="FootnoteReference"/>
          <w:rFonts w:ascii="Calibri" w:hAnsi="Calibri"/>
          <w:i/>
          <w:sz w:val="22"/>
          <w:szCs w:val="22"/>
          <w:u w:val="single"/>
          <w:lang w:val="fr-FR"/>
        </w:rPr>
        <w:footnoteReference w:id="3"/>
      </w:r>
      <w:r w:rsidRPr="00A47CD8">
        <w:rPr>
          <w:rFonts w:ascii="Calibri" w:hAnsi="Calibri"/>
          <w:i/>
          <w:sz w:val="22"/>
          <w:szCs w:val="22"/>
          <w:u w:val="single"/>
          <w:lang w:val="fr-FR"/>
        </w:rPr>
        <w:t> :</w:t>
      </w:r>
      <w:r w:rsidRPr="00A47CD8">
        <w:rPr>
          <w:rFonts w:ascii="Calibri" w:hAnsi="Calibri"/>
          <w:i/>
          <w:sz w:val="20"/>
          <w:szCs w:val="20"/>
          <w:u w:val="single"/>
          <w:lang w:val="fr-FR"/>
        </w:rPr>
        <w:t xml:space="preserve"> </w:t>
      </w:r>
      <w:r w:rsidR="004751A1" w:rsidRPr="00A47CD8">
        <w:rPr>
          <w:rFonts w:ascii="Calibri" w:hAnsi="Calibri"/>
          <w:i/>
          <w:sz w:val="20"/>
          <w:szCs w:val="20"/>
          <w:lang w:val="fr-FR"/>
        </w:rPr>
        <w:t>La mise en place d’un</w:t>
      </w:r>
      <w:r w:rsidRPr="00A47CD8">
        <w:rPr>
          <w:rFonts w:ascii="Calibri" w:hAnsi="Calibri"/>
          <w:i/>
          <w:sz w:val="20"/>
          <w:szCs w:val="20"/>
          <w:lang w:val="fr-FR"/>
        </w:rPr>
        <w:t>e</w:t>
      </w:r>
      <w:r w:rsidR="004751A1" w:rsidRPr="00A47CD8">
        <w:rPr>
          <w:rFonts w:ascii="Calibri" w:hAnsi="Calibri"/>
          <w:i/>
          <w:sz w:val="20"/>
          <w:szCs w:val="20"/>
          <w:lang w:val="fr-FR"/>
        </w:rPr>
        <w:t xml:space="preserve"> </w:t>
      </w:r>
      <w:r w:rsidRPr="00A47CD8">
        <w:rPr>
          <w:rFonts w:ascii="Calibri" w:hAnsi="Calibri"/>
          <w:i/>
          <w:sz w:val="20"/>
          <w:szCs w:val="20"/>
          <w:lang w:val="fr-FR"/>
        </w:rPr>
        <w:t>conditionnalité</w:t>
      </w:r>
      <w:r w:rsidR="004751A1" w:rsidRPr="00A47CD8">
        <w:rPr>
          <w:rFonts w:ascii="Calibri" w:hAnsi="Calibri"/>
          <w:i/>
          <w:sz w:val="20"/>
          <w:szCs w:val="20"/>
          <w:lang w:val="fr-FR"/>
        </w:rPr>
        <w:t xml:space="preserve"> est-elle </w:t>
      </w:r>
      <w:r w:rsidRPr="00A47CD8">
        <w:rPr>
          <w:rFonts w:ascii="Calibri" w:hAnsi="Calibri"/>
          <w:i/>
          <w:sz w:val="20"/>
          <w:szCs w:val="20"/>
          <w:lang w:val="fr-FR"/>
        </w:rPr>
        <w:t>nécessaire</w:t>
      </w:r>
      <w:r w:rsidR="004751A1" w:rsidRPr="00A47CD8">
        <w:rPr>
          <w:rFonts w:ascii="Calibri" w:hAnsi="Calibri"/>
          <w:i/>
          <w:sz w:val="20"/>
          <w:szCs w:val="20"/>
          <w:lang w:val="fr-FR"/>
        </w:rPr>
        <w:t> ? Si oui laquelle et pour quelle raison ?</w:t>
      </w:r>
    </w:p>
    <w:p w14:paraId="0886D12D" w14:textId="77777777" w:rsidR="004751A1" w:rsidRDefault="004751A1" w:rsidP="004751A1">
      <w:pPr>
        <w:spacing w:after="120"/>
        <w:jc w:val="both"/>
        <w:rPr>
          <w:rFonts w:ascii="Calibri" w:hAnsi="Calibri"/>
          <w:sz w:val="22"/>
          <w:lang w:val="fr-FR"/>
        </w:rPr>
      </w:pPr>
    </w:p>
    <w:p w14:paraId="42361885" w14:textId="77777777" w:rsidR="003E26B0" w:rsidRDefault="003E26B0" w:rsidP="004751A1">
      <w:pPr>
        <w:spacing w:after="120"/>
        <w:jc w:val="both"/>
        <w:rPr>
          <w:rFonts w:ascii="Calibri" w:hAnsi="Calibri"/>
          <w:sz w:val="22"/>
          <w:lang w:val="fr-FR"/>
        </w:rPr>
      </w:pPr>
    </w:p>
    <w:p w14:paraId="08919518" w14:textId="0C3015C9" w:rsidR="00F27B0B" w:rsidRPr="0018126D" w:rsidRDefault="0018126D" w:rsidP="0018126D">
      <w:pPr>
        <w:rPr>
          <w:rFonts w:ascii="Calibri" w:hAnsi="Calibri"/>
          <w:b/>
          <w:i/>
          <w:sz w:val="22"/>
          <w:szCs w:val="20"/>
          <w:lang w:val="fr-FR"/>
        </w:rPr>
      </w:pPr>
      <w:r w:rsidRPr="0018126D">
        <w:rPr>
          <w:rFonts w:ascii="Calibri" w:hAnsi="Calibri"/>
          <w:b/>
          <w:i/>
          <w:sz w:val="22"/>
          <w:szCs w:val="20"/>
          <w:lang w:val="fr-FR"/>
        </w:rPr>
        <w:t>Fréquence</w:t>
      </w:r>
    </w:p>
    <w:p w14:paraId="18FB2AEA" w14:textId="795DFE5B" w:rsidR="0018126D" w:rsidRPr="003E26B0" w:rsidRDefault="0018126D" w:rsidP="0018126D">
      <w:pPr>
        <w:spacing w:after="120"/>
        <w:rPr>
          <w:rFonts w:ascii="Calibri" w:hAnsi="Calibri"/>
          <w:color w:val="0070C0"/>
          <w:sz w:val="22"/>
          <w:lang w:val="fr-FR"/>
        </w:rPr>
      </w:pPr>
      <w:r w:rsidRPr="00A47CD8">
        <w:rPr>
          <w:rFonts w:ascii="Calibri" w:hAnsi="Calibri"/>
          <w:i/>
          <w:sz w:val="22"/>
          <w:u w:val="single"/>
          <w:lang w:val="fr-FR"/>
        </w:rPr>
        <w:t>Recommandation et justification</w:t>
      </w:r>
      <w:r w:rsidRPr="00A47CD8">
        <w:rPr>
          <w:rFonts w:ascii="Calibri" w:hAnsi="Calibri"/>
          <w:sz w:val="22"/>
          <w:u w:val="single"/>
          <w:lang w:val="fr-FR"/>
        </w:rPr>
        <w:t> </w:t>
      </w:r>
      <w:r w:rsidRPr="003E26B0">
        <w:rPr>
          <w:rFonts w:ascii="Calibri" w:hAnsi="Calibri"/>
          <w:color w:val="0070C0"/>
          <w:sz w:val="22"/>
          <w:lang w:val="fr-FR"/>
        </w:rPr>
        <w:t xml:space="preserve">: </w:t>
      </w:r>
      <w:r w:rsidRPr="00A47CD8">
        <w:rPr>
          <w:rFonts w:ascii="Calibri" w:hAnsi="Calibri"/>
          <w:i/>
          <w:sz w:val="20"/>
          <w:szCs w:val="20"/>
          <w:lang w:val="fr-FR"/>
        </w:rPr>
        <w:t>A quelle fréquence la distribution devrait-elle avoir lieu ? Pourquoi ?</w:t>
      </w:r>
    </w:p>
    <w:p w14:paraId="37136139" w14:textId="77777777" w:rsidR="004751A1" w:rsidRDefault="004751A1" w:rsidP="004751A1">
      <w:pPr>
        <w:spacing w:after="120"/>
        <w:jc w:val="both"/>
        <w:rPr>
          <w:rFonts w:ascii="Calibri" w:hAnsi="Calibri"/>
          <w:sz w:val="22"/>
          <w:lang w:val="fr-FR"/>
        </w:rPr>
      </w:pPr>
    </w:p>
    <w:p w14:paraId="0479465C" w14:textId="77777777" w:rsidR="00EE4ADE" w:rsidRDefault="00EE4ADE" w:rsidP="004751A1">
      <w:pPr>
        <w:spacing w:after="120"/>
        <w:jc w:val="both"/>
        <w:rPr>
          <w:rFonts w:ascii="Calibri" w:hAnsi="Calibri"/>
          <w:sz w:val="22"/>
          <w:lang w:val="fr-FR"/>
        </w:rPr>
      </w:pPr>
    </w:p>
    <w:p w14:paraId="398320C3" w14:textId="0DE37811" w:rsidR="00F27B0B" w:rsidRPr="0018126D" w:rsidRDefault="00F27B0B" w:rsidP="0018126D">
      <w:pPr>
        <w:rPr>
          <w:rFonts w:ascii="Calibri" w:hAnsi="Calibri"/>
          <w:b/>
          <w:i/>
          <w:sz w:val="22"/>
          <w:szCs w:val="20"/>
          <w:lang w:val="fr-FR"/>
        </w:rPr>
      </w:pPr>
      <w:r w:rsidRPr="0018126D">
        <w:rPr>
          <w:rFonts w:ascii="Calibri" w:hAnsi="Calibri"/>
          <w:b/>
          <w:i/>
          <w:sz w:val="22"/>
          <w:szCs w:val="20"/>
          <w:lang w:val="fr-FR"/>
        </w:rPr>
        <w:t>Montant</w:t>
      </w:r>
    </w:p>
    <w:p w14:paraId="3B0A01C6" w14:textId="185FC312" w:rsidR="0018126D" w:rsidRPr="00002381" w:rsidRDefault="0018126D" w:rsidP="0018126D">
      <w:pPr>
        <w:spacing w:after="120"/>
        <w:rPr>
          <w:rFonts w:ascii="Calibri" w:hAnsi="Calibri"/>
          <w:i/>
          <w:color w:val="0070C0"/>
          <w:sz w:val="20"/>
          <w:szCs w:val="20"/>
          <w:lang w:val="fr-FR"/>
        </w:rPr>
      </w:pPr>
      <w:r w:rsidRPr="00002381">
        <w:rPr>
          <w:rFonts w:ascii="Calibri" w:hAnsi="Calibri"/>
          <w:sz w:val="22"/>
          <w:u w:val="single"/>
          <w:lang w:val="fr-FR"/>
        </w:rPr>
        <w:t>Recommandation et justification</w:t>
      </w:r>
      <w:r w:rsidR="00B34CFD" w:rsidRPr="00002381">
        <w:rPr>
          <w:rStyle w:val="FootnoteReference"/>
          <w:rFonts w:ascii="Calibri" w:hAnsi="Calibri"/>
          <w:sz w:val="22"/>
          <w:u w:val="single"/>
          <w:lang w:val="fr-FR"/>
        </w:rPr>
        <w:footnoteReference w:id="4"/>
      </w:r>
      <w:r w:rsidRPr="00002381">
        <w:rPr>
          <w:rFonts w:ascii="Calibri" w:hAnsi="Calibri"/>
          <w:sz w:val="22"/>
          <w:u w:val="single"/>
          <w:lang w:val="fr-FR"/>
        </w:rPr>
        <w:t> </w:t>
      </w:r>
      <w:r w:rsidRPr="00002381">
        <w:rPr>
          <w:rFonts w:ascii="Calibri" w:hAnsi="Calibri"/>
          <w:sz w:val="22"/>
          <w:lang w:val="fr-FR"/>
        </w:rPr>
        <w:t xml:space="preserve">: </w:t>
      </w:r>
      <w:r w:rsidRPr="00002381">
        <w:rPr>
          <w:rFonts w:ascii="Calibri" w:hAnsi="Calibri"/>
          <w:i/>
          <w:sz w:val="20"/>
          <w:szCs w:val="20"/>
          <w:lang w:val="fr-FR"/>
        </w:rPr>
        <w:t>Quel est le montant (pour un transfert monétaire ou un coupon monétaire) ou la composition (pour un coupon marchandise ou une distribution en nature) recommandé ?</w:t>
      </w:r>
      <w:r w:rsidR="00B34CFD" w:rsidRPr="00002381">
        <w:rPr>
          <w:rFonts w:ascii="Calibri" w:hAnsi="Calibri"/>
          <w:i/>
          <w:sz w:val="20"/>
          <w:szCs w:val="20"/>
          <w:lang w:val="fr-FR"/>
        </w:rPr>
        <w:t xml:space="preserve"> Détailler le mode de calcul et la justification.</w:t>
      </w:r>
    </w:p>
    <w:p w14:paraId="71F3A799" w14:textId="77777777" w:rsidR="0018126D" w:rsidRDefault="0018126D" w:rsidP="004751A1">
      <w:pPr>
        <w:spacing w:after="120"/>
        <w:jc w:val="both"/>
        <w:rPr>
          <w:rFonts w:ascii="Calibri" w:hAnsi="Calibri"/>
          <w:sz w:val="22"/>
          <w:lang w:val="fr-FR"/>
        </w:rPr>
      </w:pPr>
    </w:p>
    <w:p w14:paraId="6A81EF54" w14:textId="15C74A7A" w:rsidR="00F27B0B" w:rsidRPr="0018126D" w:rsidRDefault="00F27B0B" w:rsidP="0018126D">
      <w:pPr>
        <w:rPr>
          <w:rFonts w:ascii="Calibri" w:hAnsi="Calibri"/>
          <w:b/>
          <w:i/>
          <w:sz w:val="22"/>
          <w:szCs w:val="20"/>
          <w:lang w:val="fr-FR"/>
        </w:rPr>
      </w:pPr>
      <w:r w:rsidRPr="0018126D">
        <w:rPr>
          <w:rFonts w:ascii="Calibri" w:hAnsi="Calibri"/>
          <w:b/>
          <w:i/>
          <w:sz w:val="22"/>
          <w:szCs w:val="20"/>
          <w:lang w:val="fr-FR"/>
        </w:rPr>
        <w:t>Options de distribution</w:t>
      </w:r>
    </w:p>
    <w:p w14:paraId="098E1697" w14:textId="4C4865F6" w:rsidR="00B34CFD" w:rsidRPr="00002381" w:rsidRDefault="00B34CFD" w:rsidP="00B34CFD">
      <w:pPr>
        <w:spacing w:after="120"/>
        <w:rPr>
          <w:rFonts w:ascii="Calibri" w:hAnsi="Calibri"/>
          <w:i/>
          <w:sz w:val="20"/>
          <w:szCs w:val="20"/>
          <w:lang w:val="fr-FR"/>
        </w:rPr>
      </w:pPr>
      <w:r w:rsidRPr="00002381">
        <w:rPr>
          <w:rFonts w:ascii="Calibri" w:hAnsi="Calibri"/>
          <w:sz w:val="22"/>
          <w:u w:val="single"/>
          <w:lang w:val="fr-FR"/>
        </w:rPr>
        <w:t>Recommandation et justification </w:t>
      </w:r>
      <w:r w:rsidRPr="00002381">
        <w:rPr>
          <w:rFonts w:ascii="Calibri" w:hAnsi="Calibri"/>
          <w:sz w:val="22"/>
          <w:lang w:val="fr-FR"/>
        </w:rPr>
        <w:t xml:space="preserve">: </w:t>
      </w:r>
      <w:r w:rsidRPr="00002381">
        <w:rPr>
          <w:rFonts w:ascii="Calibri" w:hAnsi="Calibri"/>
          <w:i/>
          <w:sz w:val="20"/>
          <w:szCs w:val="20"/>
          <w:lang w:val="fr-FR"/>
        </w:rPr>
        <w:t>Quels sont les options de distributions recommandées ? Pourquoi ?</w:t>
      </w:r>
    </w:p>
    <w:p w14:paraId="3C3D4236" w14:textId="77777777" w:rsidR="00B34CFD" w:rsidRDefault="00B34CFD" w:rsidP="004751A1">
      <w:pPr>
        <w:spacing w:after="120"/>
        <w:jc w:val="both"/>
        <w:rPr>
          <w:rFonts w:ascii="Calibri" w:hAnsi="Calibri"/>
          <w:sz w:val="22"/>
          <w:lang w:val="fr-FR"/>
        </w:rPr>
      </w:pPr>
    </w:p>
    <w:p w14:paraId="1521D49B" w14:textId="77777777" w:rsidR="00B34CFD" w:rsidRDefault="00B34CFD" w:rsidP="004751A1">
      <w:pPr>
        <w:spacing w:after="120"/>
        <w:jc w:val="both"/>
        <w:rPr>
          <w:rFonts w:ascii="Calibri" w:hAnsi="Calibri"/>
          <w:sz w:val="22"/>
          <w:lang w:val="fr-FR"/>
        </w:rPr>
      </w:pPr>
    </w:p>
    <w:p w14:paraId="1980DF72" w14:textId="20EF5A7B" w:rsidR="00F27B0B" w:rsidRPr="0018126D" w:rsidRDefault="00F27B0B" w:rsidP="0018126D">
      <w:pPr>
        <w:rPr>
          <w:rFonts w:ascii="Calibri" w:hAnsi="Calibri"/>
          <w:b/>
          <w:i/>
          <w:sz w:val="22"/>
          <w:szCs w:val="20"/>
          <w:lang w:val="fr-FR"/>
        </w:rPr>
      </w:pPr>
      <w:r w:rsidRPr="0018126D">
        <w:rPr>
          <w:rFonts w:ascii="Calibri" w:hAnsi="Calibri"/>
          <w:b/>
          <w:i/>
          <w:sz w:val="22"/>
          <w:szCs w:val="20"/>
          <w:lang w:val="fr-FR"/>
        </w:rPr>
        <w:t>Mesures de mitigation</w:t>
      </w:r>
      <w:r w:rsidR="00B34CFD">
        <w:rPr>
          <w:rFonts w:ascii="Calibri" w:hAnsi="Calibri"/>
          <w:b/>
          <w:i/>
          <w:sz w:val="22"/>
          <w:szCs w:val="20"/>
          <w:lang w:val="fr-FR"/>
        </w:rPr>
        <w:t xml:space="preserve"> des risques</w:t>
      </w:r>
    </w:p>
    <w:p w14:paraId="1DDE841D" w14:textId="6B198784" w:rsidR="00B34CFD" w:rsidRPr="00002381" w:rsidRDefault="00B34CFD" w:rsidP="00B34CFD">
      <w:pPr>
        <w:spacing w:after="120"/>
        <w:rPr>
          <w:rFonts w:ascii="Calibri" w:hAnsi="Calibri"/>
          <w:spacing w:val="-2"/>
          <w:sz w:val="22"/>
          <w:lang w:val="fr-FR"/>
        </w:rPr>
      </w:pPr>
      <w:r w:rsidRPr="00002381">
        <w:rPr>
          <w:rFonts w:ascii="Calibri" w:hAnsi="Calibri"/>
          <w:spacing w:val="-2"/>
          <w:sz w:val="22"/>
          <w:u w:val="single"/>
          <w:lang w:val="fr-FR"/>
        </w:rPr>
        <w:t>Recommandation et justification </w:t>
      </w:r>
      <w:r w:rsidRPr="00002381">
        <w:rPr>
          <w:rFonts w:ascii="Calibri" w:hAnsi="Calibri"/>
          <w:spacing w:val="-2"/>
          <w:sz w:val="22"/>
          <w:lang w:val="fr-FR"/>
        </w:rPr>
        <w:t xml:space="preserve">: </w:t>
      </w:r>
      <w:r w:rsidRPr="00002381">
        <w:rPr>
          <w:rFonts w:ascii="Calibri" w:hAnsi="Calibri"/>
          <w:i/>
          <w:spacing w:val="-2"/>
          <w:sz w:val="20"/>
          <w:szCs w:val="20"/>
          <w:lang w:val="fr-FR"/>
        </w:rPr>
        <w:t>Des mesures de mitigation des risques sont-elles nécessaires ? Lesquelles ?</w:t>
      </w:r>
    </w:p>
    <w:p w14:paraId="0115F44A" w14:textId="77777777" w:rsidR="004751A1" w:rsidRDefault="004751A1" w:rsidP="004751A1">
      <w:pPr>
        <w:spacing w:after="120"/>
        <w:jc w:val="both"/>
        <w:rPr>
          <w:rFonts w:ascii="Calibri" w:hAnsi="Calibri"/>
          <w:sz w:val="22"/>
          <w:lang w:val="fr-FR"/>
        </w:rPr>
      </w:pPr>
    </w:p>
    <w:p w14:paraId="1262921D" w14:textId="77777777" w:rsidR="00B34CFD" w:rsidRDefault="00B34CFD" w:rsidP="004751A1">
      <w:pPr>
        <w:spacing w:after="120"/>
        <w:jc w:val="both"/>
        <w:rPr>
          <w:rFonts w:ascii="Calibri" w:hAnsi="Calibri"/>
          <w:sz w:val="22"/>
          <w:lang w:val="fr-FR"/>
        </w:rPr>
      </w:pPr>
    </w:p>
    <w:p w14:paraId="1B69ED96" w14:textId="7871B5AA" w:rsidR="00390A9D" w:rsidRPr="0018126D" w:rsidRDefault="00390A9D" w:rsidP="0018126D">
      <w:pPr>
        <w:rPr>
          <w:rFonts w:ascii="Calibri" w:hAnsi="Calibri"/>
          <w:b/>
          <w:i/>
          <w:sz w:val="22"/>
          <w:szCs w:val="20"/>
          <w:lang w:val="fr-FR"/>
        </w:rPr>
      </w:pPr>
      <w:r w:rsidRPr="0018126D">
        <w:rPr>
          <w:rFonts w:ascii="Calibri" w:hAnsi="Calibri"/>
          <w:b/>
          <w:i/>
          <w:sz w:val="22"/>
          <w:szCs w:val="20"/>
          <w:lang w:val="fr-FR"/>
        </w:rPr>
        <w:t xml:space="preserve">Mesures d’accompagnement du marché </w:t>
      </w:r>
      <w:r w:rsidR="00A47CD8">
        <w:rPr>
          <w:rFonts w:ascii="Calibri" w:hAnsi="Calibri"/>
          <w:b/>
          <w:i/>
          <w:sz w:val="22"/>
          <w:szCs w:val="20"/>
          <w:lang w:val="fr-FR"/>
        </w:rPr>
        <w:t xml:space="preserve">du travail, des artisans et des commerçants pour </w:t>
      </w:r>
      <w:r w:rsidR="00B96836">
        <w:rPr>
          <w:rFonts w:ascii="Calibri" w:hAnsi="Calibri"/>
          <w:b/>
          <w:i/>
          <w:sz w:val="22"/>
          <w:szCs w:val="20"/>
          <w:lang w:val="fr-FR"/>
        </w:rPr>
        <w:t>améliorer</w:t>
      </w:r>
      <w:r w:rsidR="00A47CD8">
        <w:rPr>
          <w:rFonts w:ascii="Calibri" w:hAnsi="Calibri"/>
          <w:b/>
          <w:i/>
          <w:sz w:val="22"/>
          <w:szCs w:val="20"/>
          <w:lang w:val="fr-FR"/>
        </w:rPr>
        <w:t xml:space="preserve"> le fonctionnement et la capacité de fournir les articles/la main d’œuvre requises : </w:t>
      </w:r>
    </w:p>
    <w:p w14:paraId="792B5C43" w14:textId="2AE93868" w:rsidR="00B34CFD" w:rsidRPr="00002381" w:rsidRDefault="00B34CFD" w:rsidP="00B34CFD">
      <w:pPr>
        <w:spacing w:after="120"/>
        <w:rPr>
          <w:rFonts w:ascii="Calibri" w:hAnsi="Calibri"/>
          <w:sz w:val="22"/>
          <w:lang w:val="fr-FR"/>
        </w:rPr>
      </w:pPr>
      <w:r w:rsidRPr="00002381">
        <w:rPr>
          <w:rFonts w:ascii="Calibri" w:hAnsi="Calibri"/>
          <w:sz w:val="22"/>
          <w:u w:val="single"/>
          <w:lang w:val="fr-FR"/>
        </w:rPr>
        <w:t>Recommandation et justification </w:t>
      </w:r>
      <w:r w:rsidRPr="00002381">
        <w:rPr>
          <w:rFonts w:ascii="Calibri" w:hAnsi="Calibri"/>
          <w:sz w:val="22"/>
          <w:lang w:val="fr-FR"/>
        </w:rPr>
        <w:t xml:space="preserve">: </w:t>
      </w:r>
      <w:r w:rsidRPr="00002381">
        <w:rPr>
          <w:rFonts w:ascii="Calibri" w:hAnsi="Calibri"/>
          <w:i/>
          <w:sz w:val="20"/>
          <w:szCs w:val="20"/>
          <w:lang w:val="fr-FR"/>
        </w:rPr>
        <w:t>Des mesures d’accompagnement du marché sont-elles nécessaires afin de supporter l’approvisionnement local</w:t>
      </w:r>
      <w:r w:rsidR="00002381" w:rsidRPr="00002381">
        <w:rPr>
          <w:rFonts w:ascii="Calibri" w:hAnsi="Calibri"/>
          <w:i/>
          <w:sz w:val="20"/>
          <w:szCs w:val="20"/>
          <w:lang w:val="fr-FR"/>
        </w:rPr>
        <w:t>, la capacité du marché, la capacité du marché à répondre aux futur</w:t>
      </w:r>
      <w:r w:rsidR="00B96836">
        <w:rPr>
          <w:rFonts w:ascii="Calibri" w:hAnsi="Calibri"/>
          <w:i/>
          <w:sz w:val="20"/>
          <w:szCs w:val="20"/>
          <w:lang w:val="fr-FR"/>
        </w:rPr>
        <w:t>e</w:t>
      </w:r>
      <w:r w:rsidR="00002381" w:rsidRPr="00002381">
        <w:rPr>
          <w:rFonts w:ascii="Calibri" w:hAnsi="Calibri"/>
          <w:i/>
          <w:sz w:val="20"/>
          <w:szCs w:val="20"/>
          <w:lang w:val="fr-FR"/>
        </w:rPr>
        <w:t xml:space="preserve">s demandes, d’améliorer le fonctionnement du marché, </w:t>
      </w:r>
      <w:r w:rsidRPr="00002381">
        <w:rPr>
          <w:rFonts w:ascii="Calibri" w:hAnsi="Calibri"/>
          <w:i/>
          <w:sz w:val="20"/>
          <w:szCs w:val="20"/>
          <w:lang w:val="fr-FR"/>
        </w:rPr>
        <w:t xml:space="preserve"> ou l’accès des populations </w:t>
      </w:r>
      <w:r w:rsidR="00B96836" w:rsidRPr="00002381">
        <w:rPr>
          <w:rFonts w:ascii="Calibri" w:hAnsi="Calibri"/>
          <w:i/>
          <w:sz w:val="20"/>
          <w:szCs w:val="20"/>
          <w:lang w:val="fr-FR"/>
        </w:rPr>
        <w:t>ciblé</w:t>
      </w:r>
      <w:r w:rsidR="00B96836">
        <w:rPr>
          <w:rFonts w:ascii="Calibri" w:hAnsi="Calibri"/>
          <w:i/>
          <w:sz w:val="20"/>
          <w:szCs w:val="20"/>
          <w:lang w:val="fr-FR"/>
        </w:rPr>
        <w:t>es</w:t>
      </w:r>
      <w:r w:rsidRPr="00002381">
        <w:rPr>
          <w:rFonts w:ascii="Calibri" w:hAnsi="Calibri"/>
          <w:i/>
          <w:sz w:val="20"/>
          <w:szCs w:val="20"/>
          <w:lang w:val="fr-FR"/>
        </w:rPr>
        <w:t xml:space="preserve">? </w:t>
      </w:r>
      <w:r w:rsidR="00B96836">
        <w:rPr>
          <w:rFonts w:ascii="Calibri" w:hAnsi="Calibri"/>
          <w:i/>
          <w:sz w:val="20"/>
          <w:szCs w:val="20"/>
          <w:lang w:val="fr-FR"/>
        </w:rPr>
        <w:t>Si oui, l</w:t>
      </w:r>
      <w:r w:rsidRPr="00002381">
        <w:rPr>
          <w:rFonts w:ascii="Calibri" w:hAnsi="Calibri"/>
          <w:i/>
          <w:sz w:val="20"/>
          <w:szCs w:val="20"/>
          <w:lang w:val="fr-FR"/>
        </w:rPr>
        <w:t>esquelles ?</w:t>
      </w:r>
      <w:r w:rsidR="00002381" w:rsidRPr="00002381">
        <w:rPr>
          <w:rFonts w:ascii="Calibri" w:hAnsi="Calibri"/>
          <w:i/>
          <w:sz w:val="20"/>
          <w:szCs w:val="20"/>
          <w:lang w:val="fr-FR"/>
        </w:rPr>
        <w:t xml:space="preserve"> Quelles </w:t>
      </w:r>
      <w:r w:rsidR="00B96836">
        <w:rPr>
          <w:rFonts w:ascii="Calibri" w:hAnsi="Calibri"/>
          <w:i/>
          <w:sz w:val="20"/>
          <w:szCs w:val="20"/>
          <w:lang w:val="fr-FR"/>
        </w:rPr>
        <w:t xml:space="preserve">sont les </w:t>
      </w:r>
      <w:r w:rsidR="00002381" w:rsidRPr="00002381">
        <w:rPr>
          <w:rFonts w:ascii="Calibri" w:hAnsi="Calibri"/>
          <w:i/>
          <w:sz w:val="20"/>
          <w:szCs w:val="20"/>
          <w:lang w:val="fr-FR"/>
        </w:rPr>
        <w:t xml:space="preserve">options </w:t>
      </w:r>
      <w:r w:rsidR="00B96836">
        <w:rPr>
          <w:rFonts w:ascii="Calibri" w:hAnsi="Calibri"/>
          <w:i/>
          <w:sz w:val="20"/>
          <w:szCs w:val="20"/>
          <w:lang w:val="fr-FR"/>
        </w:rPr>
        <w:t xml:space="preserve">qui </w:t>
      </w:r>
      <w:r w:rsidR="00002381" w:rsidRPr="00002381">
        <w:rPr>
          <w:rFonts w:ascii="Calibri" w:hAnsi="Calibri"/>
          <w:i/>
          <w:sz w:val="20"/>
          <w:szCs w:val="20"/>
          <w:lang w:val="fr-FR"/>
        </w:rPr>
        <w:t>existent pour coordonner cet appui avec les autres organisations humanitaires qui travaillent dans la zone ? Est-ce qu’il est possible</w:t>
      </w:r>
      <w:r w:rsidR="00B96836">
        <w:rPr>
          <w:rFonts w:ascii="Calibri" w:hAnsi="Calibri"/>
          <w:i/>
          <w:sz w:val="20"/>
          <w:szCs w:val="20"/>
          <w:lang w:val="fr-FR"/>
        </w:rPr>
        <w:t xml:space="preserve"> </w:t>
      </w:r>
      <w:r w:rsidR="00002381" w:rsidRPr="00002381">
        <w:rPr>
          <w:rFonts w:ascii="Calibri" w:hAnsi="Calibri"/>
          <w:i/>
          <w:sz w:val="20"/>
          <w:szCs w:val="20"/>
          <w:lang w:val="fr-FR"/>
        </w:rPr>
        <w:t>dans le cadre de ce projet ou il est un appui à plus long-terme ?</w:t>
      </w:r>
      <w:r w:rsidR="00002381" w:rsidRPr="00002381">
        <w:rPr>
          <w:rFonts w:ascii="Calibri" w:hAnsi="Calibri"/>
          <w:sz w:val="22"/>
          <w:lang w:val="fr-FR"/>
        </w:rPr>
        <w:t xml:space="preserve"> </w:t>
      </w:r>
    </w:p>
    <w:p w14:paraId="5036C3E9" w14:textId="77777777" w:rsidR="001C41EC" w:rsidRDefault="001C41EC" w:rsidP="00B34CFD">
      <w:pPr>
        <w:spacing w:after="120"/>
        <w:rPr>
          <w:rFonts w:ascii="Calibri" w:hAnsi="Calibri"/>
          <w:color w:val="0070C0"/>
          <w:lang w:val="fr-FR"/>
        </w:rPr>
      </w:pPr>
    </w:p>
    <w:p w14:paraId="2B41AB1D" w14:textId="1C7E4CE6" w:rsidR="00002381" w:rsidRPr="00002381" w:rsidRDefault="00002381" w:rsidP="0029110A">
      <w:pPr>
        <w:pStyle w:val="ListParagraph"/>
        <w:numPr>
          <w:ilvl w:val="0"/>
          <w:numId w:val="15"/>
        </w:numPr>
        <w:spacing w:after="120"/>
        <w:rPr>
          <w:rFonts w:ascii="Calibri" w:hAnsi="Calibri"/>
          <w:color w:val="0070C0"/>
          <w:u w:val="single"/>
          <w:lang w:val="fr-FR"/>
        </w:rPr>
      </w:pPr>
      <w:r w:rsidRPr="00002381">
        <w:rPr>
          <w:rFonts w:ascii="Calibri" w:hAnsi="Calibri"/>
          <w:b/>
          <w:i/>
          <w:u w:val="single"/>
          <w:lang w:val="fr-FR"/>
        </w:rPr>
        <w:t>Main D’Œuvre</w:t>
      </w:r>
    </w:p>
    <w:p w14:paraId="5A43AACA" w14:textId="2F3E6B08" w:rsidR="00002381" w:rsidRPr="00285BCB" w:rsidRDefault="00002381" w:rsidP="00002381">
      <w:pPr>
        <w:rPr>
          <w:rFonts w:ascii="Calibri" w:hAnsi="Calibri"/>
          <w:b/>
          <w:i/>
          <w:sz w:val="22"/>
          <w:szCs w:val="20"/>
          <w:lang w:val="fr-FR"/>
        </w:rPr>
      </w:pPr>
      <w:r>
        <w:rPr>
          <w:rFonts w:ascii="Calibri" w:hAnsi="Calibri"/>
          <w:b/>
          <w:i/>
          <w:sz w:val="22"/>
          <w:szCs w:val="20"/>
          <w:lang w:val="fr-FR"/>
        </w:rPr>
        <w:t>Recommandation de Modalité de Réponse</w:t>
      </w:r>
    </w:p>
    <w:p w14:paraId="70FBF6CC" w14:textId="5025B530" w:rsidR="00002381" w:rsidRPr="00A47CD8" w:rsidRDefault="00002381" w:rsidP="00002381">
      <w:pPr>
        <w:spacing w:after="120"/>
        <w:rPr>
          <w:rFonts w:ascii="Calibri" w:hAnsi="Calibri"/>
          <w:i/>
          <w:sz w:val="20"/>
          <w:szCs w:val="20"/>
          <w:lang w:val="fr-FR"/>
        </w:rPr>
      </w:pPr>
      <w:r w:rsidRPr="00A47CD8">
        <w:rPr>
          <w:rFonts w:ascii="Calibri" w:hAnsi="Calibri"/>
          <w:i/>
          <w:sz w:val="22"/>
          <w:szCs w:val="22"/>
          <w:u w:val="single"/>
          <w:lang w:val="fr-FR"/>
        </w:rPr>
        <w:t>Recommandation et justification</w:t>
      </w:r>
      <w:r w:rsidRPr="00A47CD8">
        <w:rPr>
          <w:rStyle w:val="FootnoteReference"/>
          <w:rFonts w:ascii="Calibri" w:hAnsi="Calibri"/>
          <w:i/>
          <w:sz w:val="20"/>
          <w:szCs w:val="20"/>
          <w:lang w:val="fr-FR"/>
        </w:rPr>
        <w:footnoteReference w:id="5"/>
      </w:r>
      <w:r w:rsidRPr="00A47CD8">
        <w:rPr>
          <w:rFonts w:ascii="Calibri" w:hAnsi="Calibri"/>
          <w:i/>
          <w:sz w:val="20"/>
          <w:szCs w:val="20"/>
          <w:lang w:val="fr-FR"/>
        </w:rPr>
        <w:t> : quelle(s) modalité(s) de réponse (transfert en espèces/</w:t>
      </w:r>
      <w:r>
        <w:rPr>
          <w:rFonts w:ascii="Calibri" w:hAnsi="Calibri"/>
          <w:i/>
          <w:sz w:val="20"/>
          <w:szCs w:val="20"/>
          <w:lang w:val="fr-FR"/>
        </w:rPr>
        <w:t xml:space="preserve">cash-contre-travail/contribution volontaires bénéficiaires, engagement directe par l’organisation) </w:t>
      </w:r>
      <w:r w:rsidRPr="00A47CD8">
        <w:rPr>
          <w:rFonts w:ascii="Calibri" w:hAnsi="Calibri"/>
          <w:i/>
          <w:sz w:val="20"/>
          <w:szCs w:val="20"/>
          <w:lang w:val="fr-FR"/>
        </w:rPr>
        <w:t xml:space="preserve"> permettrait de répondre au mieux aux besoins </w:t>
      </w:r>
      <w:r w:rsidR="00B96836">
        <w:rPr>
          <w:rFonts w:ascii="Calibri" w:hAnsi="Calibri"/>
          <w:i/>
          <w:sz w:val="20"/>
          <w:szCs w:val="20"/>
          <w:lang w:val="fr-FR"/>
        </w:rPr>
        <w:t>de la</w:t>
      </w:r>
      <w:r>
        <w:rPr>
          <w:rFonts w:ascii="Calibri" w:hAnsi="Calibri"/>
          <w:i/>
          <w:sz w:val="20"/>
          <w:szCs w:val="20"/>
          <w:lang w:val="fr-FR"/>
        </w:rPr>
        <w:t xml:space="preserve"> main d’œuvre du projet ? </w:t>
      </w:r>
    </w:p>
    <w:p w14:paraId="0D37F423" w14:textId="77777777" w:rsidR="00002381" w:rsidRDefault="00002381" w:rsidP="00002381">
      <w:pPr>
        <w:spacing w:after="60"/>
        <w:jc w:val="both"/>
        <w:rPr>
          <w:rFonts w:ascii="Calibri" w:hAnsi="Calibri"/>
          <w:sz w:val="22"/>
          <w:u w:val="single"/>
          <w:lang w:val="fr-FR"/>
        </w:rPr>
      </w:pPr>
    </w:p>
    <w:p w14:paraId="369D984A" w14:textId="77777777" w:rsidR="00002381" w:rsidRPr="004751A1" w:rsidRDefault="00002381" w:rsidP="00002381">
      <w:pPr>
        <w:spacing w:after="60"/>
        <w:jc w:val="both"/>
        <w:rPr>
          <w:rFonts w:ascii="Calibri" w:hAnsi="Calibri"/>
          <w:sz w:val="22"/>
          <w:lang w:val="fr-FR"/>
        </w:rPr>
      </w:pPr>
    </w:p>
    <w:p w14:paraId="56E823DA" w14:textId="77777777" w:rsidR="00002381" w:rsidRPr="004751A1" w:rsidRDefault="00002381" w:rsidP="00002381">
      <w:pPr>
        <w:rPr>
          <w:rFonts w:ascii="Calibri" w:hAnsi="Calibri"/>
          <w:b/>
          <w:i/>
          <w:sz w:val="22"/>
          <w:szCs w:val="20"/>
          <w:lang w:val="fr-FR"/>
        </w:rPr>
      </w:pPr>
      <w:r w:rsidRPr="004751A1">
        <w:rPr>
          <w:rFonts w:ascii="Calibri" w:hAnsi="Calibri"/>
          <w:b/>
          <w:i/>
          <w:sz w:val="22"/>
          <w:szCs w:val="20"/>
          <w:lang w:val="fr-FR"/>
        </w:rPr>
        <w:t>Conditionnalité</w:t>
      </w:r>
    </w:p>
    <w:p w14:paraId="22B43B4A" w14:textId="77777777" w:rsidR="00002381" w:rsidRPr="00A47CD8" w:rsidRDefault="00002381" w:rsidP="00002381">
      <w:pPr>
        <w:spacing w:after="120"/>
        <w:rPr>
          <w:rFonts w:ascii="Calibri" w:hAnsi="Calibri"/>
          <w:i/>
          <w:sz w:val="20"/>
          <w:szCs w:val="20"/>
          <w:lang w:val="fr-FR"/>
        </w:rPr>
      </w:pPr>
      <w:r w:rsidRPr="00A47CD8">
        <w:rPr>
          <w:rFonts w:ascii="Calibri" w:hAnsi="Calibri"/>
          <w:i/>
          <w:sz w:val="22"/>
          <w:szCs w:val="22"/>
          <w:u w:val="single"/>
          <w:lang w:val="fr-FR"/>
        </w:rPr>
        <w:t>Recommandation et justification</w:t>
      </w:r>
      <w:r w:rsidRPr="00A47CD8">
        <w:rPr>
          <w:rStyle w:val="FootnoteReference"/>
          <w:rFonts w:ascii="Calibri" w:hAnsi="Calibri"/>
          <w:i/>
          <w:sz w:val="22"/>
          <w:szCs w:val="22"/>
          <w:u w:val="single"/>
          <w:lang w:val="fr-FR"/>
        </w:rPr>
        <w:footnoteReference w:id="6"/>
      </w:r>
      <w:r w:rsidRPr="00A47CD8">
        <w:rPr>
          <w:rFonts w:ascii="Calibri" w:hAnsi="Calibri"/>
          <w:i/>
          <w:sz w:val="22"/>
          <w:szCs w:val="22"/>
          <w:u w:val="single"/>
          <w:lang w:val="fr-FR"/>
        </w:rPr>
        <w:t> :</w:t>
      </w:r>
      <w:r w:rsidRPr="00A47CD8">
        <w:rPr>
          <w:rFonts w:ascii="Calibri" w:hAnsi="Calibri"/>
          <w:i/>
          <w:sz w:val="20"/>
          <w:szCs w:val="20"/>
          <w:u w:val="single"/>
          <w:lang w:val="fr-FR"/>
        </w:rPr>
        <w:t xml:space="preserve"> </w:t>
      </w:r>
      <w:r w:rsidRPr="00A47CD8">
        <w:rPr>
          <w:rFonts w:ascii="Calibri" w:hAnsi="Calibri"/>
          <w:i/>
          <w:sz w:val="20"/>
          <w:szCs w:val="20"/>
          <w:lang w:val="fr-FR"/>
        </w:rPr>
        <w:t>La mise en place d’une conditionnalité est-elle nécessaire ? Si oui laquelle et pour quelle raison ?</w:t>
      </w:r>
    </w:p>
    <w:p w14:paraId="4EA13208" w14:textId="77777777" w:rsidR="00002381" w:rsidRDefault="00002381" w:rsidP="00002381">
      <w:pPr>
        <w:spacing w:after="120"/>
        <w:jc w:val="both"/>
        <w:rPr>
          <w:rFonts w:ascii="Calibri" w:hAnsi="Calibri"/>
          <w:sz w:val="22"/>
          <w:lang w:val="fr-FR"/>
        </w:rPr>
      </w:pPr>
    </w:p>
    <w:p w14:paraId="19094DD3" w14:textId="77777777" w:rsidR="00002381" w:rsidRPr="0018126D" w:rsidRDefault="00002381" w:rsidP="00002381">
      <w:pPr>
        <w:rPr>
          <w:rFonts w:ascii="Calibri" w:hAnsi="Calibri"/>
          <w:b/>
          <w:i/>
          <w:sz w:val="22"/>
          <w:szCs w:val="20"/>
          <w:lang w:val="fr-FR"/>
        </w:rPr>
      </w:pPr>
      <w:r w:rsidRPr="0018126D">
        <w:rPr>
          <w:rFonts w:ascii="Calibri" w:hAnsi="Calibri"/>
          <w:b/>
          <w:i/>
          <w:sz w:val="22"/>
          <w:szCs w:val="20"/>
          <w:lang w:val="fr-FR"/>
        </w:rPr>
        <w:t>Fréquence</w:t>
      </w:r>
    </w:p>
    <w:p w14:paraId="0BB3F22B" w14:textId="57C1E951" w:rsidR="00002381" w:rsidRPr="00A31482" w:rsidRDefault="00002381" w:rsidP="00A31482">
      <w:pPr>
        <w:spacing w:after="120"/>
        <w:rPr>
          <w:rFonts w:ascii="Calibri" w:hAnsi="Calibri"/>
          <w:color w:val="0070C0"/>
          <w:sz w:val="22"/>
          <w:lang w:val="fr-FR"/>
        </w:rPr>
      </w:pPr>
      <w:r w:rsidRPr="00A47CD8">
        <w:rPr>
          <w:rFonts w:ascii="Calibri" w:hAnsi="Calibri"/>
          <w:i/>
          <w:sz w:val="22"/>
          <w:u w:val="single"/>
          <w:lang w:val="fr-FR"/>
        </w:rPr>
        <w:t>Recommandation et justification</w:t>
      </w:r>
      <w:r w:rsidRPr="00A47CD8">
        <w:rPr>
          <w:rFonts w:ascii="Calibri" w:hAnsi="Calibri"/>
          <w:sz w:val="22"/>
          <w:u w:val="single"/>
          <w:lang w:val="fr-FR"/>
        </w:rPr>
        <w:t> </w:t>
      </w:r>
      <w:r w:rsidRPr="003E26B0">
        <w:rPr>
          <w:rFonts w:ascii="Calibri" w:hAnsi="Calibri"/>
          <w:color w:val="0070C0"/>
          <w:sz w:val="22"/>
          <w:lang w:val="fr-FR"/>
        </w:rPr>
        <w:t xml:space="preserve">: </w:t>
      </w:r>
      <w:r w:rsidRPr="00A47CD8">
        <w:rPr>
          <w:rFonts w:ascii="Calibri" w:hAnsi="Calibri"/>
          <w:i/>
          <w:sz w:val="20"/>
          <w:szCs w:val="20"/>
          <w:lang w:val="fr-FR"/>
        </w:rPr>
        <w:t>A quelle fréquence la distribution devrait-elle avoir lieu ? Pourquoi ?</w:t>
      </w:r>
    </w:p>
    <w:p w14:paraId="115E03C9" w14:textId="77777777" w:rsidR="00002381" w:rsidRDefault="00002381" w:rsidP="00002381">
      <w:pPr>
        <w:spacing w:after="120"/>
        <w:jc w:val="both"/>
        <w:rPr>
          <w:rFonts w:ascii="Calibri" w:hAnsi="Calibri"/>
          <w:sz w:val="22"/>
          <w:lang w:val="fr-FR"/>
        </w:rPr>
      </w:pPr>
    </w:p>
    <w:p w14:paraId="5EC3F748" w14:textId="77777777" w:rsidR="00002381" w:rsidRPr="0018126D" w:rsidRDefault="00002381" w:rsidP="00002381">
      <w:pPr>
        <w:rPr>
          <w:rFonts w:ascii="Calibri" w:hAnsi="Calibri"/>
          <w:b/>
          <w:i/>
          <w:sz w:val="22"/>
          <w:szCs w:val="20"/>
          <w:lang w:val="fr-FR"/>
        </w:rPr>
      </w:pPr>
      <w:r w:rsidRPr="0018126D">
        <w:rPr>
          <w:rFonts w:ascii="Calibri" w:hAnsi="Calibri"/>
          <w:b/>
          <w:i/>
          <w:sz w:val="22"/>
          <w:szCs w:val="20"/>
          <w:lang w:val="fr-FR"/>
        </w:rPr>
        <w:t>Montant</w:t>
      </w:r>
    </w:p>
    <w:p w14:paraId="1EF26704" w14:textId="426F8324" w:rsidR="00002381" w:rsidRPr="00002381" w:rsidRDefault="00002381" w:rsidP="00002381">
      <w:pPr>
        <w:spacing w:after="120"/>
        <w:rPr>
          <w:rFonts w:ascii="Calibri" w:hAnsi="Calibri"/>
          <w:i/>
          <w:color w:val="0070C0"/>
          <w:sz w:val="20"/>
          <w:szCs w:val="20"/>
          <w:lang w:val="fr-FR"/>
        </w:rPr>
      </w:pPr>
      <w:r w:rsidRPr="00002381">
        <w:rPr>
          <w:rFonts w:ascii="Calibri" w:hAnsi="Calibri"/>
          <w:sz w:val="22"/>
          <w:u w:val="single"/>
          <w:lang w:val="fr-FR"/>
        </w:rPr>
        <w:t>Recommandation et justification</w:t>
      </w:r>
      <w:r w:rsidRPr="00002381">
        <w:rPr>
          <w:rStyle w:val="FootnoteReference"/>
          <w:rFonts w:ascii="Calibri" w:hAnsi="Calibri"/>
          <w:sz w:val="22"/>
          <w:u w:val="single"/>
          <w:lang w:val="fr-FR"/>
        </w:rPr>
        <w:footnoteReference w:id="7"/>
      </w:r>
      <w:r w:rsidRPr="00002381">
        <w:rPr>
          <w:rFonts w:ascii="Calibri" w:hAnsi="Calibri"/>
          <w:sz w:val="22"/>
          <w:u w:val="single"/>
          <w:lang w:val="fr-FR"/>
        </w:rPr>
        <w:t> </w:t>
      </w:r>
      <w:r w:rsidRPr="00002381">
        <w:rPr>
          <w:rFonts w:ascii="Calibri" w:hAnsi="Calibri"/>
          <w:sz w:val="22"/>
          <w:lang w:val="fr-FR"/>
        </w:rPr>
        <w:t xml:space="preserve">: </w:t>
      </w:r>
      <w:r w:rsidRPr="00002381">
        <w:rPr>
          <w:rFonts w:ascii="Calibri" w:hAnsi="Calibri"/>
          <w:i/>
          <w:sz w:val="20"/>
          <w:szCs w:val="20"/>
          <w:lang w:val="fr-FR"/>
        </w:rPr>
        <w:t>Quel est le montant (pour un transfert monétaire</w:t>
      </w:r>
      <w:r>
        <w:rPr>
          <w:rFonts w:ascii="Calibri" w:hAnsi="Calibri"/>
          <w:i/>
          <w:sz w:val="20"/>
          <w:szCs w:val="20"/>
          <w:lang w:val="fr-FR"/>
        </w:rPr>
        <w:t xml:space="preserve">). </w:t>
      </w:r>
      <w:r w:rsidRPr="00002381">
        <w:rPr>
          <w:rFonts w:ascii="Calibri" w:hAnsi="Calibri"/>
          <w:i/>
          <w:sz w:val="20"/>
          <w:szCs w:val="20"/>
          <w:lang w:val="fr-FR"/>
        </w:rPr>
        <w:t>Détailler le mode de calcul et la justification.</w:t>
      </w:r>
    </w:p>
    <w:p w14:paraId="5466C078" w14:textId="77777777" w:rsidR="00002381" w:rsidRDefault="00002381" w:rsidP="00002381">
      <w:pPr>
        <w:spacing w:after="120"/>
        <w:jc w:val="both"/>
        <w:rPr>
          <w:rFonts w:ascii="Calibri" w:hAnsi="Calibri"/>
          <w:sz w:val="22"/>
          <w:lang w:val="fr-FR"/>
        </w:rPr>
      </w:pPr>
    </w:p>
    <w:p w14:paraId="04F2A865" w14:textId="77777777" w:rsidR="00002381" w:rsidRPr="0018126D" w:rsidRDefault="00002381" w:rsidP="00002381">
      <w:pPr>
        <w:rPr>
          <w:rFonts w:ascii="Calibri" w:hAnsi="Calibri"/>
          <w:b/>
          <w:i/>
          <w:sz w:val="22"/>
          <w:szCs w:val="20"/>
          <w:lang w:val="fr-FR"/>
        </w:rPr>
      </w:pPr>
      <w:r w:rsidRPr="0018126D">
        <w:rPr>
          <w:rFonts w:ascii="Calibri" w:hAnsi="Calibri"/>
          <w:b/>
          <w:i/>
          <w:sz w:val="22"/>
          <w:szCs w:val="20"/>
          <w:lang w:val="fr-FR"/>
        </w:rPr>
        <w:t>Options de distribution</w:t>
      </w:r>
    </w:p>
    <w:p w14:paraId="6C32D446" w14:textId="77777777" w:rsidR="00002381" w:rsidRPr="00002381" w:rsidRDefault="00002381" w:rsidP="00002381">
      <w:pPr>
        <w:spacing w:after="120"/>
        <w:rPr>
          <w:rFonts w:ascii="Calibri" w:hAnsi="Calibri"/>
          <w:i/>
          <w:sz w:val="20"/>
          <w:szCs w:val="20"/>
          <w:lang w:val="fr-FR"/>
        </w:rPr>
      </w:pPr>
      <w:r w:rsidRPr="00002381">
        <w:rPr>
          <w:rFonts w:ascii="Calibri" w:hAnsi="Calibri"/>
          <w:sz w:val="22"/>
          <w:u w:val="single"/>
          <w:lang w:val="fr-FR"/>
        </w:rPr>
        <w:t>Recommandation et justification </w:t>
      </w:r>
      <w:r w:rsidRPr="00002381">
        <w:rPr>
          <w:rFonts w:ascii="Calibri" w:hAnsi="Calibri"/>
          <w:sz w:val="22"/>
          <w:lang w:val="fr-FR"/>
        </w:rPr>
        <w:t xml:space="preserve">: </w:t>
      </w:r>
      <w:r w:rsidRPr="00002381">
        <w:rPr>
          <w:rFonts w:ascii="Calibri" w:hAnsi="Calibri"/>
          <w:i/>
          <w:sz w:val="20"/>
          <w:szCs w:val="20"/>
          <w:lang w:val="fr-FR"/>
        </w:rPr>
        <w:t>Quels sont les options de distributions recommandées ? Pourquoi ?</w:t>
      </w:r>
    </w:p>
    <w:p w14:paraId="14912239" w14:textId="77777777" w:rsidR="00002381" w:rsidRDefault="00002381" w:rsidP="00002381">
      <w:pPr>
        <w:spacing w:after="120"/>
        <w:jc w:val="both"/>
        <w:rPr>
          <w:rFonts w:ascii="Calibri" w:hAnsi="Calibri"/>
          <w:sz w:val="22"/>
          <w:lang w:val="fr-FR"/>
        </w:rPr>
      </w:pPr>
    </w:p>
    <w:p w14:paraId="1EDA8F7E" w14:textId="77777777" w:rsidR="00002381" w:rsidRPr="0018126D" w:rsidRDefault="00002381" w:rsidP="00002381">
      <w:pPr>
        <w:rPr>
          <w:rFonts w:ascii="Calibri" w:hAnsi="Calibri"/>
          <w:b/>
          <w:i/>
          <w:sz w:val="22"/>
          <w:szCs w:val="20"/>
          <w:lang w:val="fr-FR"/>
        </w:rPr>
      </w:pPr>
      <w:r w:rsidRPr="0018126D">
        <w:rPr>
          <w:rFonts w:ascii="Calibri" w:hAnsi="Calibri"/>
          <w:b/>
          <w:i/>
          <w:sz w:val="22"/>
          <w:szCs w:val="20"/>
          <w:lang w:val="fr-FR"/>
        </w:rPr>
        <w:t>Mesures de mitigation</w:t>
      </w:r>
      <w:r>
        <w:rPr>
          <w:rFonts w:ascii="Calibri" w:hAnsi="Calibri"/>
          <w:b/>
          <w:i/>
          <w:sz w:val="22"/>
          <w:szCs w:val="20"/>
          <w:lang w:val="fr-FR"/>
        </w:rPr>
        <w:t xml:space="preserve"> des risques</w:t>
      </w:r>
    </w:p>
    <w:p w14:paraId="6FF9C175" w14:textId="51A4D03F" w:rsidR="00002381" w:rsidRPr="00A31482" w:rsidRDefault="00002381" w:rsidP="00A31482">
      <w:pPr>
        <w:spacing w:after="120"/>
        <w:rPr>
          <w:rFonts w:ascii="Calibri" w:hAnsi="Calibri"/>
          <w:spacing w:val="-2"/>
          <w:sz w:val="22"/>
          <w:lang w:val="fr-FR"/>
        </w:rPr>
      </w:pPr>
      <w:r w:rsidRPr="00002381">
        <w:rPr>
          <w:rFonts w:ascii="Calibri" w:hAnsi="Calibri"/>
          <w:spacing w:val="-2"/>
          <w:sz w:val="22"/>
          <w:u w:val="single"/>
          <w:lang w:val="fr-FR"/>
        </w:rPr>
        <w:t>Recommandation et justification </w:t>
      </w:r>
      <w:r w:rsidRPr="00002381">
        <w:rPr>
          <w:rFonts w:ascii="Calibri" w:hAnsi="Calibri"/>
          <w:spacing w:val="-2"/>
          <w:sz w:val="22"/>
          <w:lang w:val="fr-FR"/>
        </w:rPr>
        <w:t xml:space="preserve">: </w:t>
      </w:r>
      <w:r w:rsidRPr="00002381">
        <w:rPr>
          <w:rFonts w:ascii="Calibri" w:hAnsi="Calibri"/>
          <w:i/>
          <w:spacing w:val="-2"/>
          <w:sz w:val="20"/>
          <w:szCs w:val="20"/>
          <w:lang w:val="fr-FR"/>
        </w:rPr>
        <w:t xml:space="preserve">Des mesures de mitigation des risques sont-elles nécessaires ? </w:t>
      </w:r>
      <w:r w:rsidR="00B96836">
        <w:rPr>
          <w:rFonts w:ascii="Calibri" w:hAnsi="Calibri"/>
          <w:i/>
          <w:spacing w:val="-2"/>
          <w:sz w:val="20"/>
          <w:szCs w:val="20"/>
          <w:lang w:val="fr-FR"/>
        </w:rPr>
        <w:t>Si oui, l</w:t>
      </w:r>
      <w:r w:rsidRPr="00002381">
        <w:rPr>
          <w:rFonts w:ascii="Calibri" w:hAnsi="Calibri"/>
          <w:i/>
          <w:spacing w:val="-2"/>
          <w:sz w:val="20"/>
          <w:szCs w:val="20"/>
          <w:lang w:val="fr-FR"/>
        </w:rPr>
        <w:t>esquelles ?</w:t>
      </w:r>
    </w:p>
    <w:p w14:paraId="5B7F94FF" w14:textId="77777777" w:rsidR="00002381" w:rsidRDefault="00002381" w:rsidP="00002381">
      <w:pPr>
        <w:spacing w:after="120"/>
        <w:jc w:val="both"/>
        <w:rPr>
          <w:rFonts w:ascii="Calibri" w:hAnsi="Calibri"/>
          <w:sz w:val="22"/>
          <w:lang w:val="fr-FR"/>
        </w:rPr>
      </w:pPr>
    </w:p>
    <w:p w14:paraId="4883DF44" w14:textId="4AA32FBF" w:rsidR="00002381" w:rsidRPr="0018126D" w:rsidRDefault="00002381" w:rsidP="00002381">
      <w:pPr>
        <w:rPr>
          <w:rFonts w:ascii="Calibri" w:hAnsi="Calibri"/>
          <w:b/>
          <w:i/>
          <w:sz w:val="22"/>
          <w:szCs w:val="20"/>
          <w:lang w:val="fr-FR"/>
        </w:rPr>
      </w:pPr>
      <w:r w:rsidRPr="0018126D">
        <w:rPr>
          <w:rFonts w:ascii="Calibri" w:hAnsi="Calibri"/>
          <w:b/>
          <w:i/>
          <w:sz w:val="22"/>
          <w:szCs w:val="20"/>
          <w:lang w:val="fr-FR"/>
        </w:rPr>
        <w:t xml:space="preserve">Mesures d’accompagnement du marché </w:t>
      </w:r>
      <w:r>
        <w:rPr>
          <w:rFonts w:ascii="Calibri" w:hAnsi="Calibri"/>
          <w:b/>
          <w:i/>
          <w:sz w:val="22"/>
          <w:szCs w:val="20"/>
          <w:lang w:val="fr-FR"/>
        </w:rPr>
        <w:t xml:space="preserve">du travail, des artisans pour améliorer leur capacité de répondre aux besoins du projet et d’améliorer la capacité/le fonctionnement du marché du travail à l’avenir ? </w:t>
      </w:r>
    </w:p>
    <w:p w14:paraId="06190B60" w14:textId="3AD5EA9C" w:rsidR="00002381" w:rsidRPr="00002381" w:rsidRDefault="00002381" w:rsidP="00002381">
      <w:pPr>
        <w:spacing w:after="120"/>
        <w:rPr>
          <w:rFonts w:ascii="Calibri" w:hAnsi="Calibri"/>
          <w:sz w:val="22"/>
          <w:lang w:val="fr-FR"/>
        </w:rPr>
      </w:pPr>
      <w:r w:rsidRPr="00002381">
        <w:rPr>
          <w:rFonts w:ascii="Calibri" w:hAnsi="Calibri"/>
          <w:sz w:val="22"/>
          <w:u w:val="single"/>
          <w:lang w:val="fr-FR"/>
        </w:rPr>
        <w:t>Recommandation et justification </w:t>
      </w:r>
      <w:r w:rsidRPr="00002381">
        <w:rPr>
          <w:rFonts w:ascii="Calibri" w:hAnsi="Calibri"/>
          <w:sz w:val="22"/>
          <w:lang w:val="fr-FR"/>
        </w:rPr>
        <w:t xml:space="preserve">: </w:t>
      </w:r>
      <w:r w:rsidRPr="00002381">
        <w:rPr>
          <w:rFonts w:ascii="Calibri" w:hAnsi="Calibri"/>
          <w:i/>
          <w:sz w:val="20"/>
          <w:szCs w:val="20"/>
          <w:lang w:val="fr-FR"/>
        </w:rPr>
        <w:t xml:space="preserve">Des mesures d’accompagnement du marché </w:t>
      </w:r>
      <w:r>
        <w:rPr>
          <w:rFonts w:ascii="Calibri" w:hAnsi="Calibri"/>
          <w:i/>
          <w:sz w:val="20"/>
          <w:szCs w:val="20"/>
          <w:lang w:val="fr-FR"/>
        </w:rPr>
        <w:t xml:space="preserve">de travail (formation etc.) </w:t>
      </w:r>
      <w:r w:rsidRPr="00002381">
        <w:rPr>
          <w:rFonts w:ascii="Calibri" w:hAnsi="Calibri"/>
          <w:i/>
          <w:sz w:val="20"/>
          <w:szCs w:val="20"/>
          <w:lang w:val="fr-FR"/>
        </w:rPr>
        <w:t xml:space="preserve">sont-elles nécessaires afin de supporter </w:t>
      </w:r>
      <w:r>
        <w:rPr>
          <w:rFonts w:ascii="Calibri" w:hAnsi="Calibri"/>
          <w:i/>
          <w:sz w:val="20"/>
          <w:szCs w:val="20"/>
          <w:lang w:val="fr-FR"/>
        </w:rPr>
        <w:t xml:space="preserve">les moyens de subsistance locale, et </w:t>
      </w:r>
      <w:r w:rsidRPr="00002381">
        <w:rPr>
          <w:rFonts w:ascii="Calibri" w:hAnsi="Calibri"/>
          <w:i/>
          <w:sz w:val="20"/>
          <w:szCs w:val="20"/>
          <w:lang w:val="fr-FR"/>
        </w:rPr>
        <w:t xml:space="preserve"> la capacité du marché à répondre à futures demandes</w:t>
      </w:r>
      <w:r>
        <w:rPr>
          <w:rFonts w:ascii="Calibri" w:hAnsi="Calibri"/>
          <w:i/>
          <w:sz w:val="20"/>
          <w:szCs w:val="20"/>
          <w:lang w:val="fr-FR"/>
        </w:rPr>
        <w:t xml:space="preserve"> ? </w:t>
      </w:r>
      <w:r w:rsidR="00B96836">
        <w:rPr>
          <w:rFonts w:ascii="Calibri" w:hAnsi="Calibri"/>
          <w:i/>
          <w:sz w:val="20"/>
          <w:szCs w:val="20"/>
          <w:lang w:val="fr-FR"/>
        </w:rPr>
        <w:t>Si oui, l</w:t>
      </w:r>
      <w:r w:rsidRPr="00002381">
        <w:rPr>
          <w:rFonts w:ascii="Calibri" w:hAnsi="Calibri"/>
          <w:i/>
          <w:sz w:val="20"/>
          <w:szCs w:val="20"/>
          <w:lang w:val="fr-FR"/>
        </w:rPr>
        <w:t xml:space="preserve">esquelles ? </w:t>
      </w:r>
      <w:r>
        <w:rPr>
          <w:rFonts w:ascii="Calibri" w:hAnsi="Calibri"/>
          <w:i/>
          <w:sz w:val="20"/>
          <w:szCs w:val="20"/>
          <w:lang w:val="fr-FR"/>
        </w:rPr>
        <w:t xml:space="preserve">Est-ce qu’il y aura une demande suffisante à l’avenir pour ces types de main d’œuvre ? </w:t>
      </w:r>
      <w:r w:rsidRPr="00002381">
        <w:rPr>
          <w:rFonts w:ascii="Calibri" w:hAnsi="Calibri"/>
          <w:i/>
          <w:sz w:val="20"/>
          <w:szCs w:val="20"/>
          <w:lang w:val="fr-FR"/>
        </w:rPr>
        <w:lastRenderedPageBreak/>
        <w:t xml:space="preserve">Quelles </w:t>
      </w:r>
      <w:r w:rsidR="00113177">
        <w:rPr>
          <w:rFonts w:ascii="Calibri" w:hAnsi="Calibri"/>
          <w:i/>
          <w:sz w:val="20"/>
          <w:szCs w:val="20"/>
          <w:lang w:val="fr-FR"/>
        </w:rPr>
        <w:t xml:space="preserve">sont les </w:t>
      </w:r>
      <w:r w:rsidRPr="00002381">
        <w:rPr>
          <w:rFonts w:ascii="Calibri" w:hAnsi="Calibri"/>
          <w:i/>
          <w:sz w:val="20"/>
          <w:szCs w:val="20"/>
          <w:lang w:val="fr-FR"/>
        </w:rPr>
        <w:t xml:space="preserve">options </w:t>
      </w:r>
      <w:r w:rsidR="00113177">
        <w:rPr>
          <w:rFonts w:ascii="Calibri" w:hAnsi="Calibri"/>
          <w:i/>
          <w:sz w:val="20"/>
          <w:szCs w:val="20"/>
          <w:lang w:val="fr-FR"/>
        </w:rPr>
        <w:t xml:space="preserve">qui </w:t>
      </w:r>
      <w:r w:rsidRPr="00002381">
        <w:rPr>
          <w:rFonts w:ascii="Calibri" w:hAnsi="Calibri"/>
          <w:i/>
          <w:sz w:val="20"/>
          <w:szCs w:val="20"/>
          <w:lang w:val="fr-FR"/>
        </w:rPr>
        <w:t>existent pour coordonner cet appui avec les autres organisations humanitaires qui travaillent dans la zone ? Est-ce qu’il est possible dans le cadre de ce projet ou il est un appui à plus long-terme ?</w:t>
      </w:r>
      <w:r w:rsidRPr="00002381">
        <w:rPr>
          <w:rFonts w:ascii="Calibri" w:hAnsi="Calibri"/>
          <w:sz w:val="22"/>
          <w:lang w:val="fr-FR"/>
        </w:rPr>
        <w:t xml:space="preserve"> </w:t>
      </w:r>
    </w:p>
    <w:p w14:paraId="48756229" w14:textId="77777777" w:rsidR="00002381" w:rsidRPr="0018126D" w:rsidRDefault="00002381" w:rsidP="00B34CFD">
      <w:pPr>
        <w:spacing w:after="120"/>
        <w:rPr>
          <w:rFonts w:ascii="Calibri" w:hAnsi="Calibri"/>
          <w:color w:val="0070C0"/>
          <w:lang w:val="fr-FR"/>
        </w:rPr>
      </w:pPr>
    </w:p>
    <w:p w14:paraId="250FED7E" w14:textId="178252CC" w:rsidR="009820AA" w:rsidRPr="00A47CD8" w:rsidRDefault="008D7D4F" w:rsidP="0029110A">
      <w:pPr>
        <w:pStyle w:val="ListParagraph"/>
        <w:numPr>
          <w:ilvl w:val="0"/>
          <w:numId w:val="2"/>
        </w:numPr>
        <w:ind w:left="284" w:hanging="284"/>
        <w:rPr>
          <w:rFonts w:ascii="Calibri" w:hAnsi="Calibri"/>
          <w:b/>
          <w:sz w:val="26"/>
          <w:szCs w:val="26"/>
          <w:lang w:val="fr-FR"/>
        </w:rPr>
      </w:pPr>
      <w:r w:rsidRPr="00A47CD8">
        <w:rPr>
          <w:rFonts w:ascii="Calibri" w:hAnsi="Calibri"/>
          <w:b/>
          <w:sz w:val="26"/>
          <w:szCs w:val="26"/>
          <w:lang w:val="fr-FR"/>
        </w:rPr>
        <w:t>Conclusions et prochaines étapes</w:t>
      </w:r>
    </w:p>
    <w:p w14:paraId="5FE9BD4C" w14:textId="77777777" w:rsidR="009820AA" w:rsidRDefault="009820AA" w:rsidP="0009144C">
      <w:pPr>
        <w:spacing w:line="300" w:lineRule="exact"/>
        <w:rPr>
          <w:rFonts w:ascii="Calibri" w:hAnsi="Calibri"/>
          <w:b/>
          <w:sz w:val="22"/>
          <w:lang w:val="fr-FR"/>
        </w:rPr>
      </w:pPr>
    </w:p>
    <w:p w14:paraId="326C42A5" w14:textId="77777777" w:rsidR="007F157A" w:rsidRDefault="007F157A" w:rsidP="0009144C">
      <w:pPr>
        <w:spacing w:line="300" w:lineRule="exact"/>
        <w:rPr>
          <w:rFonts w:ascii="Calibri" w:hAnsi="Calibri"/>
          <w:b/>
          <w:sz w:val="22"/>
          <w:lang w:val="fr-FR"/>
        </w:rPr>
      </w:pPr>
    </w:p>
    <w:p w14:paraId="7E457D25" w14:textId="77777777" w:rsidR="007F157A" w:rsidRDefault="007F157A" w:rsidP="0009144C">
      <w:pPr>
        <w:spacing w:line="300" w:lineRule="exact"/>
        <w:rPr>
          <w:rFonts w:ascii="Calibri" w:hAnsi="Calibri"/>
          <w:b/>
          <w:sz w:val="22"/>
          <w:lang w:val="fr-FR"/>
        </w:rPr>
      </w:pPr>
    </w:p>
    <w:p w14:paraId="3C438402" w14:textId="77777777" w:rsidR="003E26B0" w:rsidRDefault="003E26B0" w:rsidP="003E26B0">
      <w:pPr>
        <w:rPr>
          <w:rFonts w:ascii="Calibri" w:hAnsi="Calibri"/>
          <w:b/>
          <w:sz w:val="22"/>
          <w:lang w:val="fr-FR"/>
        </w:rPr>
      </w:pPr>
    </w:p>
    <w:p w14:paraId="052C10D4" w14:textId="77777777" w:rsidR="003E26B0" w:rsidRDefault="003E26B0" w:rsidP="003E26B0">
      <w:pPr>
        <w:rPr>
          <w:rFonts w:ascii="Calibri" w:hAnsi="Calibri"/>
          <w:b/>
          <w:sz w:val="22"/>
          <w:lang w:val="fr-FR"/>
        </w:rPr>
      </w:pPr>
    </w:p>
    <w:p w14:paraId="068E4F2A" w14:textId="77777777" w:rsidR="003E26B0" w:rsidRDefault="003E26B0" w:rsidP="003E26B0">
      <w:pPr>
        <w:rPr>
          <w:rFonts w:ascii="Calibri" w:hAnsi="Calibri"/>
          <w:b/>
          <w:sz w:val="22"/>
          <w:lang w:val="fr-FR"/>
        </w:rPr>
      </w:pPr>
    </w:p>
    <w:p w14:paraId="1C7FAFF0" w14:textId="77777777" w:rsidR="003E26B0" w:rsidRDefault="003E26B0" w:rsidP="003E26B0">
      <w:pPr>
        <w:rPr>
          <w:rFonts w:ascii="Calibri" w:hAnsi="Calibri"/>
          <w:b/>
          <w:sz w:val="22"/>
          <w:lang w:val="fr-FR"/>
        </w:rPr>
      </w:pPr>
    </w:p>
    <w:p w14:paraId="5DF6A082" w14:textId="77777777" w:rsidR="003E26B0" w:rsidRDefault="003E26B0" w:rsidP="003E26B0">
      <w:pPr>
        <w:rPr>
          <w:rFonts w:ascii="Calibri" w:hAnsi="Calibri"/>
          <w:b/>
          <w:sz w:val="22"/>
          <w:lang w:val="fr-FR"/>
        </w:rPr>
      </w:pPr>
    </w:p>
    <w:p w14:paraId="59789210" w14:textId="77777777" w:rsidR="003E26B0" w:rsidRDefault="003E26B0" w:rsidP="003E26B0">
      <w:pPr>
        <w:rPr>
          <w:rFonts w:ascii="Calibri" w:hAnsi="Calibri"/>
          <w:b/>
          <w:sz w:val="22"/>
          <w:lang w:val="fr-FR"/>
        </w:rPr>
      </w:pPr>
    </w:p>
    <w:p w14:paraId="50B9BE7D" w14:textId="7568459D" w:rsidR="007F157A" w:rsidRPr="00FA7A31" w:rsidRDefault="007F157A" w:rsidP="003E26B0">
      <w:pPr>
        <w:pBdr>
          <w:top w:val="single" w:sz="4" w:space="1" w:color="0070C0"/>
        </w:pBdr>
        <w:rPr>
          <w:rFonts w:ascii="Calibri" w:hAnsi="Calibri"/>
          <w:b/>
          <w:color w:val="C00000"/>
          <w:sz w:val="28"/>
          <w:szCs w:val="22"/>
          <w:lang w:val="fr-FR"/>
        </w:rPr>
      </w:pPr>
      <w:r w:rsidRPr="00FA7A31">
        <w:rPr>
          <w:rFonts w:ascii="Calibri" w:hAnsi="Calibri"/>
          <w:b/>
          <w:color w:val="C00000"/>
          <w:sz w:val="28"/>
          <w:szCs w:val="22"/>
          <w:lang w:val="fr-FR"/>
        </w:rPr>
        <w:t>Annexes</w:t>
      </w:r>
    </w:p>
    <w:p w14:paraId="3235F203" w14:textId="256F0BBA" w:rsidR="005D1CA4" w:rsidRPr="00C24508" w:rsidRDefault="00ED4EEB" w:rsidP="0009144C">
      <w:pPr>
        <w:spacing w:line="300" w:lineRule="exact"/>
        <w:rPr>
          <w:rFonts w:ascii="Calibri" w:hAnsi="Calibri"/>
          <w:b/>
          <w:sz w:val="26"/>
          <w:szCs w:val="26"/>
          <w:lang w:val="fr-FR"/>
        </w:rPr>
      </w:pPr>
      <w:r w:rsidRPr="00C24508">
        <w:rPr>
          <w:rFonts w:ascii="Calibri" w:hAnsi="Calibri"/>
          <w:b/>
          <w:sz w:val="26"/>
          <w:szCs w:val="26"/>
          <w:lang w:val="fr-FR"/>
        </w:rPr>
        <w:t>1</w:t>
      </w:r>
      <w:r w:rsidR="005D1CA4" w:rsidRPr="00C24508">
        <w:rPr>
          <w:rFonts w:ascii="Calibri" w:hAnsi="Calibri"/>
          <w:b/>
          <w:sz w:val="26"/>
          <w:szCs w:val="26"/>
          <w:lang w:val="fr-FR"/>
        </w:rPr>
        <w:t>.</w:t>
      </w:r>
      <w:r w:rsidR="00C24508">
        <w:rPr>
          <w:rFonts w:ascii="Calibri" w:hAnsi="Calibri"/>
          <w:b/>
          <w:sz w:val="26"/>
          <w:szCs w:val="26"/>
          <w:lang w:val="fr-FR"/>
        </w:rPr>
        <w:t xml:space="preserve"> </w:t>
      </w:r>
      <w:r w:rsidR="005D1CA4" w:rsidRPr="00C24508">
        <w:rPr>
          <w:rFonts w:ascii="Calibri" w:hAnsi="Calibri"/>
          <w:b/>
          <w:sz w:val="26"/>
          <w:szCs w:val="26"/>
          <w:lang w:val="fr-FR"/>
        </w:rPr>
        <w:t>Inventaire des risques de protection et mesures atténuation</w:t>
      </w:r>
    </w:p>
    <w:p w14:paraId="565F0ACF" w14:textId="14A8A92E" w:rsidR="00C24508" w:rsidRPr="00C24508" w:rsidRDefault="00C24508" w:rsidP="0009144C">
      <w:pPr>
        <w:spacing w:line="300" w:lineRule="exact"/>
        <w:rPr>
          <w:rFonts w:ascii="Calibri" w:hAnsi="Calibri"/>
          <w:b/>
          <w:sz w:val="26"/>
          <w:szCs w:val="26"/>
          <w:lang w:val="fr-FR"/>
        </w:rPr>
      </w:pPr>
      <w:r w:rsidRPr="00C24508">
        <w:rPr>
          <w:rFonts w:ascii="Calibri" w:hAnsi="Calibri"/>
          <w:b/>
          <w:sz w:val="26"/>
          <w:szCs w:val="26"/>
          <w:lang w:val="fr-FR"/>
        </w:rPr>
        <w:t xml:space="preserve">2. Liste des Marchés et Communautés Visites, et Informateurs Clés. </w:t>
      </w:r>
    </w:p>
    <w:sectPr w:rsidR="00C24508" w:rsidRPr="00C24508" w:rsidSect="00B93ACD">
      <w:headerReference w:type="default" r:id="rId8"/>
      <w:footerReference w:type="default" r:id="rId9"/>
      <w:pgSz w:w="11909" w:h="16834" w:code="9"/>
      <w:pgMar w:top="864" w:right="1138" w:bottom="864" w:left="1138" w:header="706"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80EF0" w14:textId="77777777" w:rsidR="008E175F" w:rsidRDefault="008E175F" w:rsidP="00BC03BA">
      <w:r>
        <w:separator/>
      </w:r>
    </w:p>
  </w:endnote>
  <w:endnote w:type="continuationSeparator" w:id="0">
    <w:p w14:paraId="1166CD4D" w14:textId="77777777" w:rsidR="008E175F" w:rsidRDefault="008E175F" w:rsidP="00BC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127BF" w14:textId="59BAEB90" w:rsidR="00835107" w:rsidRPr="00EC1D75" w:rsidRDefault="00835107" w:rsidP="00390A9D">
    <w:pPr>
      <w:pStyle w:val="Footer"/>
      <w:pBdr>
        <w:top w:val="single" w:sz="4" w:space="1" w:color="auto"/>
      </w:pBdr>
      <w:tabs>
        <w:tab w:val="clear" w:pos="8640"/>
        <w:tab w:val="right" w:pos="9214"/>
      </w:tabs>
      <w:ind w:right="360"/>
      <w:rPr>
        <w:rFonts w:ascii="Calibri" w:hAnsi="Calibri"/>
        <w:sz w:val="18"/>
        <w:szCs w:val="20"/>
        <w:lang w:val="fr-FR"/>
      </w:rPr>
    </w:pPr>
    <w:r w:rsidRPr="00EC1D75">
      <w:rPr>
        <w:rFonts w:ascii="Calibri" w:hAnsi="Calibri"/>
        <w:noProof/>
        <w:sz w:val="18"/>
        <w:szCs w:val="20"/>
        <w:lang w:val="fr-FR" w:eastAsia="fr-FR"/>
      </w:rPr>
      <w:t>Evaluation</w:t>
    </w:r>
    <w:r w:rsidRPr="00EC1D75">
      <w:rPr>
        <w:rFonts w:ascii="Calibri" w:hAnsi="Calibri" w:cs="Arial"/>
        <w:sz w:val="18"/>
        <w:szCs w:val="20"/>
        <w:lang w:val="fr-FR"/>
      </w:rPr>
      <w:t xml:space="preserve"> de faisabilité rapide Interventions Monétaires</w:t>
    </w:r>
    <w:r w:rsidRPr="00EC1D75">
      <w:rPr>
        <w:rFonts w:ascii="Calibri" w:hAnsi="Calibri" w:cs="Arial"/>
        <w:sz w:val="18"/>
        <w:szCs w:val="20"/>
        <w:lang w:val="fr-FR"/>
      </w:rPr>
      <w:tab/>
    </w:r>
    <w:r w:rsidRPr="00EC1D75">
      <w:rPr>
        <w:rFonts w:ascii="Calibri" w:hAnsi="Calibri" w:cs="Arial"/>
        <w:sz w:val="18"/>
        <w:szCs w:val="20"/>
        <w:lang w:val="fr-FR"/>
      </w:rPr>
      <w:tab/>
    </w:r>
    <w:r w:rsidRPr="00EC1D75">
      <w:rPr>
        <w:rFonts w:ascii="Calibri" w:hAnsi="Calibri" w:cs="Arial"/>
        <w:sz w:val="18"/>
        <w:szCs w:val="20"/>
        <w:lang w:val="fr-FR"/>
      </w:rPr>
      <w:fldChar w:fldCharType="begin"/>
    </w:r>
    <w:r w:rsidRPr="00EC1D75">
      <w:rPr>
        <w:rFonts w:ascii="Calibri" w:hAnsi="Calibri" w:cs="Arial"/>
        <w:sz w:val="18"/>
        <w:szCs w:val="20"/>
        <w:lang w:val="fr-FR"/>
      </w:rPr>
      <w:instrText xml:space="preserve"> PAGE   \* MERGEFORMAT </w:instrText>
    </w:r>
    <w:r w:rsidRPr="00EC1D75">
      <w:rPr>
        <w:rFonts w:ascii="Calibri" w:hAnsi="Calibri" w:cs="Arial"/>
        <w:sz w:val="18"/>
        <w:szCs w:val="20"/>
        <w:lang w:val="fr-FR"/>
      </w:rPr>
      <w:fldChar w:fldCharType="separate"/>
    </w:r>
    <w:r w:rsidR="00E32621">
      <w:rPr>
        <w:rFonts w:ascii="Calibri" w:hAnsi="Calibri" w:cs="Arial"/>
        <w:noProof/>
        <w:sz w:val="18"/>
        <w:szCs w:val="20"/>
        <w:lang w:val="fr-FR"/>
      </w:rPr>
      <w:t>17</w:t>
    </w:r>
    <w:r w:rsidRPr="00EC1D75">
      <w:rPr>
        <w:rFonts w:ascii="Calibri" w:hAnsi="Calibri" w:cs="Arial"/>
        <w:noProof/>
        <w:sz w:val="18"/>
        <w:szCs w:val="20"/>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0CE6C" w14:textId="77777777" w:rsidR="008E175F" w:rsidRDefault="008E175F" w:rsidP="00BC03BA">
      <w:r>
        <w:separator/>
      </w:r>
    </w:p>
  </w:footnote>
  <w:footnote w:type="continuationSeparator" w:id="0">
    <w:p w14:paraId="728CC35B" w14:textId="77777777" w:rsidR="008E175F" w:rsidRDefault="008E175F" w:rsidP="00BC03BA">
      <w:r>
        <w:continuationSeparator/>
      </w:r>
    </w:p>
  </w:footnote>
  <w:footnote w:id="1">
    <w:p w14:paraId="3B13735E" w14:textId="3AF414AF" w:rsidR="00835107" w:rsidRPr="00EF6198" w:rsidRDefault="00835107">
      <w:pPr>
        <w:pStyle w:val="FootnoteText"/>
        <w:rPr>
          <w:rFonts w:asciiTheme="majorHAnsi" w:hAnsiTheme="majorHAnsi"/>
          <w:sz w:val="20"/>
          <w:szCs w:val="20"/>
          <w:lang w:val="fr-FR"/>
        </w:rPr>
      </w:pPr>
      <w:r w:rsidRPr="00EF6198">
        <w:rPr>
          <w:rStyle w:val="FootnoteReference"/>
          <w:rFonts w:asciiTheme="majorHAnsi" w:hAnsiTheme="majorHAnsi"/>
          <w:sz w:val="20"/>
          <w:szCs w:val="20"/>
        </w:rPr>
        <w:footnoteRef/>
      </w:r>
      <w:r w:rsidRPr="00EF6198">
        <w:rPr>
          <w:rFonts w:asciiTheme="majorHAnsi" w:hAnsiTheme="majorHAnsi"/>
          <w:sz w:val="20"/>
          <w:szCs w:val="20"/>
          <w:lang w:val="fr-FR"/>
        </w:rPr>
        <w:t xml:space="preserve"> Le format de ce rapport est adapté d’un outil conçu par l’UNHCR Kinshasa</w:t>
      </w:r>
    </w:p>
  </w:footnote>
  <w:footnote w:id="2">
    <w:p w14:paraId="44747E28" w14:textId="3B9647D3" w:rsidR="00835107" w:rsidRPr="002E2DCD" w:rsidRDefault="00835107">
      <w:pPr>
        <w:pStyle w:val="FootnoteText"/>
        <w:rPr>
          <w:rFonts w:ascii="Calibri" w:hAnsi="Calibri"/>
          <w:sz w:val="18"/>
          <w:szCs w:val="20"/>
          <w:lang w:val="fr-FR"/>
        </w:rPr>
      </w:pPr>
      <w:r w:rsidRPr="002E2DCD">
        <w:rPr>
          <w:rStyle w:val="FootnoteReference"/>
          <w:rFonts w:ascii="Calibri" w:hAnsi="Calibri"/>
          <w:sz w:val="18"/>
          <w:szCs w:val="20"/>
        </w:rPr>
        <w:footnoteRef/>
      </w:r>
      <w:r w:rsidRPr="002E2DCD">
        <w:rPr>
          <w:rFonts w:ascii="Calibri" w:hAnsi="Calibri"/>
          <w:sz w:val="18"/>
          <w:szCs w:val="20"/>
          <w:lang w:val="fr-FR"/>
        </w:rPr>
        <w:t xml:space="preserve"> D’une manière générale, une IM par Transfert monétaire est souvent plus rapide et moins couteuse à mettre en œuvre, et surtout offre un plus grand choix d’utilisation pour les bénéficiaires. L’utilisation d’un autre type d’IM, restreignant de fait le choix des populations cibl</w:t>
      </w:r>
      <w:r>
        <w:rPr>
          <w:rFonts w:ascii="Calibri" w:hAnsi="Calibri"/>
          <w:sz w:val="18"/>
          <w:szCs w:val="20"/>
          <w:lang w:val="fr-FR"/>
        </w:rPr>
        <w:t>é</w:t>
      </w:r>
      <w:r w:rsidRPr="002E2DCD">
        <w:rPr>
          <w:rFonts w:ascii="Calibri" w:hAnsi="Calibri"/>
          <w:sz w:val="18"/>
          <w:szCs w:val="20"/>
          <w:lang w:val="fr-FR"/>
        </w:rPr>
        <w:t>e, doit être justifiée du point de vue des objectifs du programme et de l’analyse des risques contextualisés.</w:t>
      </w:r>
    </w:p>
  </w:footnote>
  <w:footnote w:id="3">
    <w:p w14:paraId="56DA746F" w14:textId="0F4E4BBD" w:rsidR="00835107" w:rsidRPr="002E2DCD" w:rsidRDefault="00835107" w:rsidP="0018126D">
      <w:pPr>
        <w:pStyle w:val="FootnoteText"/>
        <w:rPr>
          <w:rFonts w:ascii="Calibri" w:hAnsi="Calibri"/>
          <w:sz w:val="18"/>
          <w:szCs w:val="20"/>
          <w:lang w:val="fr-FR"/>
        </w:rPr>
      </w:pPr>
      <w:r w:rsidRPr="002E2DCD">
        <w:rPr>
          <w:rStyle w:val="FootnoteReference"/>
          <w:rFonts w:ascii="Calibri" w:hAnsi="Calibri"/>
          <w:sz w:val="18"/>
          <w:szCs w:val="20"/>
        </w:rPr>
        <w:footnoteRef/>
      </w:r>
      <w:r w:rsidRPr="002E2DCD">
        <w:rPr>
          <w:rFonts w:ascii="Calibri" w:hAnsi="Calibri"/>
          <w:sz w:val="18"/>
          <w:szCs w:val="20"/>
          <w:lang w:val="fr-FR"/>
        </w:rPr>
        <w:t xml:space="preserve"> D’une manière générale, la mise en place d’une conditionnalité est plus contraignante à la fois pour la population ciblé</w:t>
      </w:r>
      <w:r>
        <w:rPr>
          <w:rFonts w:ascii="Calibri" w:hAnsi="Calibri"/>
          <w:sz w:val="18"/>
          <w:szCs w:val="20"/>
          <w:lang w:val="fr-FR"/>
        </w:rPr>
        <w:t>e</w:t>
      </w:r>
      <w:r w:rsidRPr="002E2DCD">
        <w:rPr>
          <w:rFonts w:ascii="Calibri" w:hAnsi="Calibri"/>
          <w:sz w:val="18"/>
          <w:szCs w:val="20"/>
          <w:lang w:val="fr-FR"/>
        </w:rPr>
        <w:t xml:space="preserve"> et l’agence de mise en œuvre. L’utilisation d’une telle conditionnalité doit être justifiée du point de vue des objectifs du programme et de l’analyse des risques contextualisés.</w:t>
      </w:r>
    </w:p>
  </w:footnote>
  <w:footnote w:id="4">
    <w:p w14:paraId="1BBFF609" w14:textId="69101A5E" w:rsidR="00835107" w:rsidRPr="002E2DCD" w:rsidRDefault="00835107">
      <w:pPr>
        <w:pStyle w:val="FootnoteText"/>
        <w:rPr>
          <w:rFonts w:ascii="Calibri" w:hAnsi="Calibri"/>
          <w:sz w:val="22"/>
          <w:lang w:val="fr-FR"/>
        </w:rPr>
      </w:pPr>
      <w:r w:rsidRPr="002E2DCD">
        <w:rPr>
          <w:rStyle w:val="FootnoteReference"/>
          <w:rFonts w:ascii="Calibri" w:hAnsi="Calibri"/>
          <w:sz w:val="18"/>
        </w:rPr>
        <w:footnoteRef/>
      </w:r>
      <w:r w:rsidRPr="002E2DCD">
        <w:rPr>
          <w:rFonts w:ascii="Calibri" w:hAnsi="Calibri"/>
          <w:sz w:val="18"/>
          <w:lang w:val="fr-FR"/>
        </w:rPr>
        <w:t xml:space="preserve"> Le calcul du montant ou de la composition est effectué sur la base de la liste des articles auxquels on souhaite donner accès, les prix d’achat locaux et la part que le projet vise à couvrir par l’assistance fournie (</w:t>
      </w:r>
      <w:proofErr w:type="spellStart"/>
      <w:r w:rsidRPr="002E2DCD">
        <w:rPr>
          <w:rFonts w:ascii="Calibri" w:hAnsi="Calibri"/>
          <w:sz w:val="18"/>
          <w:lang w:val="fr-FR"/>
        </w:rPr>
        <w:t>eg</w:t>
      </w:r>
      <w:proofErr w:type="spellEnd"/>
      <w:r w:rsidRPr="002E2DCD">
        <w:rPr>
          <w:rFonts w:ascii="Calibri" w:hAnsi="Calibri"/>
          <w:sz w:val="18"/>
          <w:lang w:val="fr-FR"/>
        </w:rPr>
        <w:t xml:space="preserve"> : 100% ; 75 % ; 50%...)</w:t>
      </w:r>
    </w:p>
  </w:footnote>
  <w:footnote w:id="5">
    <w:p w14:paraId="09D602EC" w14:textId="49BC3C38" w:rsidR="00835107" w:rsidRPr="002E2DCD" w:rsidRDefault="00835107" w:rsidP="00002381">
      <w:pPr>
        <w:pStyle w:val="FootnoteText"/>
        <w:rPr>
          <w:rFonts w:ascii="Calibri" w:hAnsi="Calibri"/>
          <w:sz w:val="18"/>
          <w:szCs w:val="20"/>
          <w:lang w:val="fr-FR"/>
        </w:rPr>
      </w:pPr>
      <w:r w:rsidRPr="002E2DCD">
        <w:rPr>
          <w:rStyle w:val="FootnoteReference"/>
          <w:rFonts w:ascii="Calibri" w:hAnsi="Calibri"/>
          <w:sz w:val="18"/>
          <w:szCs w:val="20"/>
        </w:rPr>
        <w:footnoteRef/>
      </w:r>
      <w:r w:rsidRPr="002E2DCD">
        <w:rPr>
          <w:rFonts w:ascii="Calibri" w:hAnsi="Calibri"/>
          <w:sz w:val="18"/>
          <w:szCs w:val="20"/>
          <w:lang w:val="fr-FR"/>
        </w:rPr>
        <w:t xml:space="preserve"> D’une manière générale, une IM par Transfert monétaire est souvent plus rapide et moins couteuse à mettre en œuvre, et surtout offre un plus grand choix d’utilisation pour les bénéficiaires. L’utilisation d’un autre type d’IM, restreignant de fait le choix des populations ciblé</w:t>
      </w:r>
      <w:r>
        <w:rPr>
          <w:rFonts w:ascii="Calibri" w:hAnsi="Calibri"/>
          <w:sz w:val="18"/>
          <w:szCs w:val="20"/>
          <w:lang w:val="fr-FR"/>
        </w:rPr>
        <w:t>es</w:t>
      </w:r>
      <w:r w:rsidRPr="002E2DCD">
        <w:rPr>
          <w:rFonts w:ascii="Calibri" w:hAnsi="Calibri"/>
          <w:sz w:val="18"/>
          <w:szCs w:val="20"/>
          <w:lang w:val="fr-FR"/>
        </w:rPr>
        <w:t>, doit être justifiée du point de vue des objectifs du programme et de l’analyse des risques contextualisés.</w:t>
      </w:r>
    </w:p>
  </w:footnote>
  <w:footnote w:id="6">
    <w:p w14:paraId="723ACF2E" w14:textId="77777777" w:rsidR="00835107" w:rsidRPr="002E2DCD" w:rsidRDefault="00835107" w:rsidP="00002381">
      <w:pPr>
        <w:pStyle w:val="FootnoteText"/>
        <w:rPr>
          <w:rFonts w:ascii="Calibri" w:hAnsi="Calibri"/>
          <w:sz w:val="18"/>
          <w:szCs w:val="20"/>
          <w:lang w:val="fr-FR"/>
        </w:rPr>
      </w:pPr>
      <w:r w:rsidRPr="002E2DCD">
        <w:rPr>
          <w:rStyle w:val="FootnoteReference"/>
          <w:rFonts w:ascii="Calibri" w:hAnsi="Calibri"/>
          <w:sz w:val="18"/>
          <w:szCs w:val="20"/>
        </w:rPr>
        <w:footnoteRef/>
      </w:r>
      <w:r w:rsidRPr="002E2DCD">
        <w:rPr>
          <w:rFonts w:ascii="Calibri" w:hAnsi="Calibri"/>
          <w:sz w:val="18"/>
          <w:szCs w:val="20"/>
          <w:lang w:val="fr-FR"/>
        </w:rPr>
        <w:t xml:space="preserve"> D’une manière générale, la mise en place d’une conditionnalité est plus contraignante à la fois pour la population cible et l’agence de mise en œuvre. L’utilisation d’une telle conditionnalité doit être justifiée du point de vue des objectifs du programme et de l’analyse des risques contextualisés.</w:t>
      </w:r>
    </w:p>
  </w:footnote>
  <w:footnote w:id="7">
    <w:p w14:paraId="552B016F" w14:textId="77777777" w:rsidR="00835107" w:rsidRPr="002E2DCD" w:rsidRDefault="00835107" w:rsidP="00002381">
      <w:pPr>
        <w:pStyle w:val="FootnoteText"/>
        <w:rPr>
          <w:rFonts w:ascii="Calibri" w:hAnsi="Calibri"/>
          <w:sz w:val="22"/>
          <w:lang w:val="fr-FR"/>
        </w:rPr>
      </w:pPr>
      <w:r w:rsidRPr="002E2DCD">
        <w:rPr>
          <w:rStyle w:val="FootnoteReference"/>
          <w:rFonts w:ascii="Calibri" w:hAnsi="Calibri"/>
          <w:sz w:val="18"/>
        </w:rPr>
        <w:footnoteRef/>
      </w:r>
      <w:r w:rsidRPr="002E2DCD">
        <w:rPr>
          <w:rFonts w:ascii="Calibri" w:hAnsi="Calibri"/>
          <w:sz w:val="18"/>
          <w:lang w:val="fr-FR"/>
        </w:rPr>
        <w:t xml:space="preserve"> Le calcul du montant ou de la composition est effectué sur la base de la liste des articles auxquels on souhaite donner accès, les prix d’achat locaux et la part que le projet vise à couvrir par l’assistance fournie (</w:t>
      </w:r>
      <w:proofErr w:type="spellStart"/>
      <w:r w:rsidRPr="002E2DCD">
        <w:rPr>
          <w:rFonts w:ascii="Calibri" w:hAnsi="Calibri"/>
          <w:sz w:val="18"/>
          <w:lang w:val="fr-FR"/>
        </w:rPr>
        <w:t>eg</w:t>
      </w:r>
      <w:proofErr w:type="spellEnd"/>
      <w:r w:rsidRPr="002E2DCD">
        <w:rPr>
          <w:rFonts w:ascii="Calibri" w:hAnsi="Calibri"/>
          <w:sz w:val="18"/>
          <w:lang w:val="fr-FR"/>
        </w:rPr>
        <w:t xml:space="preserve"> : 100% ; 75 % ; 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D59EC" w14:textId="7409675C" w:rsidR="00835107" w:rsidRDefault="00835107">
    <w:pPr>
      <w:pStyle w:val="Header"/>
    </w:pPr>
    <w:r>
      <w:rPr>
        <w:noProof/>
        <w:lang w:eastAsia="en-GB"/>
      </w:rPr>
      <w:drawing>
        <wp:inline distT="0" distB="0" distL="0" distR="0" wp14:anchorId="7C01EBFA" wp14:editId="5AE79662">
          <wp:extent cx="1887949" cy="238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elter Working Group Logo.jpg"/>
                  <pic:cNvPicPr/>
                </pic:nvPicPr>
                <pic:blipFill>
                  <a:blip r:embed="rId1">
                    <a:extLst>
                      <a:ext uri="{28A0092B-C50C-407E-A947-70E740481C1C}">
                        <a14:useLocalDpi xmlns:a14="http://schemas.microsoft.com/office/drawing/2010/main" val="0"/>
                      </a:ext>
                    </a:extLst>
                  </a:blip>
                  <a:stretch>
                    <a:fillRect/>
                  </a:stretch>
                </pic:blipFill>
                <pic:spPr>
                  <a:xfrm>
                    <a:off x="0" y="0"/>
                    <a:ext cx="1906850" cy="240509"/>
                  </a:xfrm>
                  <a:prstGeom prst="rect">
                    <a:avLst/>
                  </a:prstGeom>
                </pic:spPr>
              </pic:pic>
            </a:graphicData>
          </a:graphic>
        </wp:inline>
      </w:drawing>
    </w:r>
  </w:p>
  <w:p w14:paraId="36C2E3B6" w14:textId="77777777" w:rsidR="00835107" w:rsidRDefault="008351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7508A"/>
    <w:multiLevelType w:val="hybridMultilevel"/>
    <w:tmpl w:val="E2FA3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BB11FE"/>
    <w:multiLevelType w:val="hybridMultilevel"/>
    <w:tmpl w:val="CEB81D0E"/>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08F2B1D"/>
    <w:multiLevelType w:val="hybridMultilevel"/>
    <w:tmpl w:val="400099CE"/>
    <w:lvl w:ilvl="0" w:tplc="59C44E46">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8E42F07"/>
    <w:multiLevelType w:val="hybridMultilevel"/>
    <w:tmpl w:val="C6A2C40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376C78"/>
    <w:multiLevelType w:val="hybridMultilevel"/>
    <w:tmpl w:val="B688329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7B60B5"/>
    <w:multiLevelType w:val="hybridMultilevel"/>
    <w:tmpl w:val="CA34DBE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F3C31"/>
    <w:multiLevelType w:val="hybridMultilevel"/>
    <w:tmpl w:val="8BB2A38E"/>
    <w:lvl w:ilvl="0" w:tplc="AE92B1C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755B46"/>
    <w:multiLevelType w:val="hybridMultilevel"/>
    <w:tmpl w:val="D6147DCC"/>
    <w:lvl w:ilvl="0" w:tplc="87428FD8">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9B2E28"/>
    <w:multiLevelType w:val="hybridMultilevel"/>
    <w:tmpl w:val="424E30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216E3D"/>
    <w:multiLevelType w:val="hybridMultilevel"/>
    <w:tmpl w:val="E2D478D8"/>
    <w:lvl w:ilvl="0" w:tplc="D35AC664">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79003B2"/>
    <w:multiLevelType w:val="hybridMultilevel"/>
    <w:tmpl w:val="C3728F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DC3C5C"/>
    <w:multiLevelType w:val="multilevel"/>
    <w:tmpl w:val="32901210"/>
    <w:lvl w:ilvl="0">
      <w:start w:val="1"/>
      <w:numFmt w:val="decimal"/>
      <w:pStyle w:val="Title"/>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44C71BF"/>
    <w:multiLevelType w:val="hybridMultilevel"/>
    <w:tmpl w:val="2A94B788"/>
    <w:lvl w:ilvl="0" w:tplc="3974826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6702B7"/>
    <w:multiLevelType w:val="hybridMultilevel"/>
    <w:tmpl w:val="BB4A7C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EE7762"/>
    <w:multiLevelType w:val="hybridMultilevel"/>
    <w:tmpl w:val="BD28628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752123"/>
    <w:multiLevelType w:val="hybridMultilevel"/>
    <w:tmpl w:val="0980D1D2"/>
    <w:lvl w:ilvl="0" w:tplc="FE70BE70">
      <w:start w:val="1"/>
      <w:numFmt w:val="bullet"/>
      <w:lvlText w:val=""/>
      <w:lvlJc w:val="left"/>
      <w:pPr>
        <w:tabs>
          <w:tab w:val="num" w:pos="720"/>
        </w:tabs>
        <w:ind w:left="720" w:hanging="360"/>
      </w:pPr>
      <w:rPr>
        <w:rFonts w:ascii="Wingdings" w:hAnsi="Wingdings" w:hint="default"/>
      </w:rPr>
    </w:lvl>
    <w:lvl w:ilvl="1" w:tplc="749C0770" w:tentative="1">
      <w:start w:val="1"/>
      <w:numFmt w:val="bullet"/>
      <w:lvlText w:val=""/>
      <w:lvlJc w:val="left"/>
      <w:pPr>
        <w:tabs>
          <w:tab w:val="num" w:pos="1440"/>
        </w:tabs>
        <w:ind w:left="1440" w:hanging="360"/>
      </w:pPr>
      <w:rPr>
        <w:rFonts w:ascii="Wingdings" w:hAnsi="Wingdings" w:hint="default"/>
      </w:rPr>
    </w:lvl>
    <w:lvl w:ilvl="2" w:tplc="9A74E410" w:tentative="1">
      <w:start w:val="1"/>
      <w:numFmt w:val="bullet"/>
      <w:lvlText w:val=""/>
      <w:lvlJc w:val="left"/>
      <w:pPr>
        <w:tabs>
          <w:tab w:val="num" w:pos="2160"/>
        </w:tabs>
        <w:ind w:left="2160" w:hanging="360"/>
      </w:pPr>
      <w:rPr>
        <w:rFonts w:ascii="Wingdings" w:hAnsi="Wingdings" w:hint="default"/>
      </w:rPr>
    </w:lvl>
    <w:lvl w:ilvl="3" w:tplc="D332CD48" w:tentative="1">
      <w:start w:val="1"/>
      <w:numFmt w:val="bullet"/>
      <w:lvlText w:val=""/>
      <w:lvlJc w:val="left"/>
      <w:pPr>
        <w:tabs>
          <w:tab w:val="num" w:pos="2880"/>
        </w:tabs>
        <w:ind w:left="2880" w:hanging="360"/>
      </w:pPr>
      <w:rPr>
        <w:rFonts w:ascii="Wingdings" w:hAnsi="Wingdings" w:hint="default"/>
      </w:rPr>
    </w:lvl>
    <w:lvl w:ilvl="4" w:tplc="CDA0F8F2" w:tentative="1">
      <w:start w:val="1"/>
      <w:numFmt w:val="bullet"/>
      <w:lvlText w:val=""/>
      <w:lvlJc w:val="left"/>
      <w:pPr>
        <w:tabs>
          <w:tab w:val="num" w:pos="3600"/>
        </w:tabs>
        <w:ind w:left="3600" w:hanging="360"/>
      </w:pPr>
      <w:rPr>
        <w:rFonts w:ascii="Wingdings" w:hAnsi="Wingdings" w:hint="default"/>
      </w:rPr>
    </w:lvl>
    <w:lvl w:ilvl="5" w:tplc="2564C91E" w:tentative="1">
      <w:start w:val="1"/>
      <w:numFmt w:val="bullet"/>
      <w:lvlText w:val=""/>
      <w:lvlJc w:val="left"/>
      <w:pPr>
        <w:tabs>
          <w:tab w:val="num" w:pos="4320"/>
        </w:tabs>
        <w:ind w:left="4320" w:hanging="360"/>
      </w:pPr>
      <w:rPr>
        <w:rFonts w:ascii="Wingdings" w:hAnsi="Wingdings" w:hint="default"/>
      </w:rPr>
    </w:lvl>
    <w:lvl w:ilvl="6" w:tplc="2A569F30" w:tentative="1">
      <w:start w:val="1"/>
      <w:numFmt w:val="bullet"/>
      <w:lvlText w:val=""/>
      <w:lvlJc w:val="left"/>
      <w:pPr>
        <w:tabs>
          <w:tab w:val="num" w:pos="5040"/>
        </w:tabs>
        <w:ind w:left="5040" w:hanging="360"/>
      </w:pPr>
      <w:rPr>
        <w:rFonts w:ascii="Wingdings" w:hAnsi="Wingdings" w:hint="default"/>
      </w:rPr>
    </w:lvl>
    <w:lvl w:ilvl="7" w:tplc="5A7CB5FC" w:tentative="1">
      <w:start w:val="1"/>
      <w:numFmt w:val="bullet"/>
      <w:lvlText w:val=""/>
      <w:lvlJc w:val="left"/>
      <w:pPr>
        <w:tabs>
          <w:tab w:val="num" w:pos="5760"/>
        </w:tabs>
        <w:ind w:left="5760" w:hanging="360"/>
      </w:pPr>
      <w:rPr>
        <w:rFonts w:ascii="Wingdings" w:hAnsi="Wingdings" w:hint="default"/>
      </w:rPr>
    </w:lvl>
    <w:lvl w:ilvl="8" w:tplc="1C8A26D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D13760"/>
    <w:multiLevelType w:val="hybridMultilevel"/>
    <w:tmpl w:val="79AC2F88"/>
    <w:lvl w:ilvl="0" w:tplc="23BE8F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CC44EA"/>
    <w:multiLevelType w:val="hybridMultilevel"/>
    <w:tmpl w:val="322C0E1A"/>
    <w:lvl w:ilvl="0" w:tplc="4D6204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12"/>
  </w:num>
  <w:num w:numId="4">
    <w:abstractNumId w:val="3"/>
  </w:num>
  <w:num w:numId="5">
    <w:abstractNumId w:val="2"/>
  </w:num>
  <w:num w:numId="6">
    <w:abstractNumId w:val="11"/>
  </w:num>
  <w:num w:numId="7">
    <w:abstractNumId w:val="13"/>
  </w:num>
  <w:num w:numId="8">
    <w:abstractNumId w:val="9"/>
  </w:num>
  <w:num w:numId="9">
    <w:abstractNumId w:val="16"/>
  </w:num>
  <w:num w:numId="10">
    <w:abstractNumId w:val="15"/>
  </w:num>
  <w:num w:numId="11">
    <w:abstractNumId w:val="10"/>
  </w:num>
  <w:num w:numId="12">
    <w:abstractNumId w:val="8"/>
  </w:num>
  <w:num w:numId="13">
    <w:abstractNumId w:val="6"/>
  </w:num>
  <w:num w:numId="14">
    <w:abstractNumId w:val="5"/>
  </w:num>
  <w:num w:numId="15">
    <w:abstractNumId w:val="7"/>
  </w:num>
  <w:num w:numId="16">
    <w:abstractNumId w:val="14"/>
  </w:num>
  <w:num w:numId="17">
    <w:abstractNumId w:val="4"/>
  </w:num>
  <w:num w:numId="18">
    <w:abstractNumId w:val="0"/>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a Mason Lewis">
    <w15:presenceInfo w15:providerId="AD" w15:userId="S-1-5-21-2676355427-447894320-4283101651-128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ED1"/>
    <w:rsid w:val="00002381"/>
    <w:rsid w:val="0002176D"/>
    <w:rsid w:val="00025211"/>
    <w:rsid w:val="000342D6"/>
    <w:rsid w:val="00034ED6"/>
    <w:rsid w:val="0006244F"/>
    <w:rsid w:val="0006316B"/>
    <w:rsid w:val="00064E5F"/>
    <w:rsid w:val="0007300B"/>
    <w:rsid w:val="000805B6"/>
    <w:rsid w:val="00083FE6"/>
    <w:rsid w:val="0009144C"/>
    <w:rsid w:val="00092C80"/>
    <w:rsid w:val="000C6C43"/>
    <w:rsid w:val="000D04B1"/>
    <w:rsid w:val="000E029E"/>
    <w:rsid w:val="000E0696"/>
    <w:rsid w:val="000E4907"/>
    <w:rsid w:val="00104EDD"/>
    <w:rsid w:val="00107C47"/>
    <w:rsid w:val="00107DEC"/>
    <w:rsid w:val="0011034F"/>
    <w:rsid w:val="00112001"/>
    <w:rsid w:val="00113177"/>
    <w:rsid w:val="0012301B"/>
    <w:rsid w:val="001305E7"/>
    <w:rsid w:val="001341F4"/>
    <w:rsid w:val="0013510B"/>
    <w:rsid w:val="001431FA"/>
    <w:rsid w:val="00155BEE"/>
    <w:rsid w:val="001578EA"/>
    <w:rsid w:val="00161BB3"/>
    <w:rsid w:val="00166068"/>
    <w:rsid w:val="00180DE7"/>
    <w:rsid w:val="00180FE7"/>
    <w:rsid w:val="0018126D"/>
    <w:rsid w:val="0019404C"/>
    <w:rsid w:val="001B6F4F"/>
    <w:rsid w:val="001C3265"/>
    <w:rsid w:val="001C3F7B"/>
    <w:rsid w:val="001C41EC"/>
    <w:rsid w:val="001C6E20"/>
    <w:rsid w:val="001C7517"/>
    <w:rsid w:val="001D0B15"/>
    <w:rsid w:val="001E076E"/>
    <w:rsid w:val="001E2ADA"/>
    <w:rsid w:val="001E378C"/>
    <w:rsid w:val="001E7E5E"/>
    <w:rsid w:val="00202878"/>
    <w:rsid w:val="002121C3"/>
    <w:rsid w:val="00212A2B"/>
    <w:rsid w:val="002357AB"/>
    <w:rsid w:val="00241A9F"/>
    <w:rsid w:val="00241E83"/>
    <w:rsid w:val="00242715"/>
    <w:rsid w:val="00254E4F"/>
    <w:rsid w:val="0025598C"/>
    <w:rsid w:val="00264330"/>
    <w:rsid w:val="00267E1A"/>
    <w:rsid w:val="00273D22"/>
    <w:rsid w:val="00275FF1"/>
    <w:rsid w:val="0028098C"/>
    <w:rsid w:val="00285BCB"/>
    <w:rsid w:val="0029110A"/>
    <w:rsid w:val="00292E30"/>
    <w:rsid w:val="00296A42"/>
    <w:rsid w:val="002A41F1"/>
    <w:rsid w:val="002B3E7A"/>
    <w:rsid w:val="002C3DDF"/>
    <w:rsid w:val="002C469B"/>
    <w:rsid w:val="002C6997"/>
    <w:rsid w:val="002D4258"/>
    <w:rsid w:val="002D754D"/>
    <w:rsid w:val="002E08F5"/>
    <w:rsid w:val="002E2DCD"/>
    <w:rsid w:val="002E4D2C"/>
    <w:rsid w:val="002F6D17"/>
    <w:rsid w:val="003029AF"/>
    <w:rsid w:val="003041CB"/>
    <w:rsid w:val="00312028"/>
    <w:rsid w:val="003240B9"/>
    <w:rsid w:val="00335A29"/>
    <w:rsid w:val="00337A7C"/>
    <w:rsid w:val="003440FD"/>
    <w:rsid w:val="003577F9"/>
    <w:rsid w:val="003611A4"/>
    <w:rsid w:val="00364536"/>
    <w:rsid w:val="00371C4C"/>
    <w:rsid w:val="0037343A"/>
    <w:rsid w:val="003744BF"/>
    <w:rsid w:val="003746B9"/>
    <w:rsid w:val="00380B6D"/>
    <w:rsid w:val="00390A9D"/>
    <w:rsid w:val="00391DDE"/>
    <w:rsid w:val="00396ED2"/>
    <w:rsid w:val="003A0198"/>
    <w:rsid w:val="003A1B06"/>
    <w:rsid w:val="003A5A09"/>
    <w:rsid w:val="003A7A8E"/>
    <w:rsid w:val="003C3F3B"/>
    <w:rsid w:val="003C467C"/>
    <w:rsid w:val="003C5B29"/>
    <w:rsid w:val="003D0536"/>
    <w:rsid w:val="003E26B0"/>
    <w:rsid w:val="003E2D47"/>
    <w:rsid w:val="003E671C"/>
    <w:rsid w:val="003F326C"/>
    <w:rsid w:val="00405670"/>
    <w:rsid w:val="00411254"/>
    <w:rsid w:val="00412EF8"/>
    <w:rsid w:val="00417D84"/>
    <w:rsid w:val="004263B6"/>
    <w:rsid w:val="00435BD1"/>
    <w:rsid w:val="00444FC8"/>
    <w:rsid w:val="00462CC4"/>
    <w:rsid w:val="00465A15"/>
    <w:rsid w:val="004751A1"/>
    <w:rsid w:val="00476106"/>
    <w:rsid w:val="00480C25"/>
    <w:rsid w:val="00494EB3"/>
    <w:rsid w:val="00496D55"/>
    <w:rsid w:val="004A4E65"/>
    <w:rsid w:val="004B1C38"/>
    <w:rsid w:val="004B4955"/>
    <w:rsid w:val="004B5EFD"/>
    <w:rsid w:val="004B5F4D"/>
    <w:rsid w:val="004D03D4"/>
    <w:rsid w:val="004D1333"/>
    <w:rsid w:val="004D316F"/>
    <w:rsid w:val="004E13B4"/>
    <w:rsid w:val="004E2ECE"/>
    <w:rsid w:val="004E3363"/>
    <w:rsid w:val="004E625C"/>
    <w:rsid w:val="004E6462"/>
    <w:rsid w:val="004F2FBD"/>
    <w:rsid w:val="004F4F69"/>
    <w:rsid w:val="00501669"/>
    <w:rsid w:val="00504AF5"/>
    <w:rsid w:val="00507F73"/>
    <w:rsid w:val="00510F84"/>
    <w:rsid w:val="00513A9A"/>
    <w:rsid w:val="005154E1"/>
    <w:rsid w:val="00527D6A"/>
    <w:rsid w:val="005353BF"/>
    <w:rsid w:val="00540EF5"/>
    <w:rsid w:val="00547C4D"/>
    <w:rsid w:val="00555B69"/>
    <w:rsid w:val="00563C65"/>
    <w:rsid w:val="005645D7"/>
    <w:rsid w:val="0057309E"/>
    <w:rsid w:val="00573726"/>
    <w:rsid w:val="00582B30"/>
    <w:rsid w:val="00596A86"/>
    <w:rsid w:val="005A3773"/>
    <w:rsid w:val="005A453B"/>
    <w:rsid w:val="005A6F19"/>
    <w:rsid w:val="005B205A"/>
    <w:rsid w:val="005B515A"/>
    <w:rsid w:val="005D0B9A"/>
    <w:rsid w:val="005D1CA4"/>
    <w:rsid w:val="005D48AB"/>
    <w:rsid w:val="005F3414"/>
    <w:rsid w:val="005F695B"/>
    <w:rsid w:val="00600AC1"/>
    <w:rsid w:val="006021E1"/>
    <w:rsid w:val="006041E2"/>
    <w:rsid w:val="00606CEE"/>
    <w:rsid w:val="00631322"/>
    <w:rsid w:val="00646AE0"/>
    <w:rsid w:val="00656C20"/>
    <w:rsid w:val="00661F07"/>
    <w:rsid w:val="006823E1"/>
    <w:rsid w:val="006848FD"/>
    <w:rsid w:val="00696885"/>
    <w:rsid w:val="006A6839"/>
    <w:rsid w:val="006B3842"/>
    <w:rsid w:val="006D2967"/>
    <w:rsid w:val="006E049A"/>
    <w:rsid w:val="006E0640"/>
    <w:rsid w:val="006E2C29"/>
    <w:rsid w:val="0070089C"/>
    <w:rsid w:val="00700EA3"/>
    <w:rsid w:val="007051EF"/>
    <w:rsid w:val="0070604A"/>
    <w:rsid w:val="007110A0"/>
    <w:rsid w:val="00714921"/>
    <w:rsid w:val="00730234"/>
    <w:rsid w:val="00736C80"/>
    <w:rsid w:val="00755CD8"/>
    <w:rsid w:val="0075753B"/>
    <w:rsid w:val="007669F5"/>
    <w:rsid w:val="00773078"/>
    <w:rsid w:val="0077321D"/>
    <w:rsid w:val="0078452D"/>
    <w:rsid w:val="00784B95"/>
    <w:rsid w:val="007902C4"/>
    <w:rsid w:val="00794337"/>
    <w:rsid w:val="00796396"/>
    <w:rsid w:val="007A42BB"/>
    <w:rsid w:val="007A7CDD"/>
    <w:rsid w:val="007B381D"/>
    <w:rsid w:val="007C3AE8"/>
    <w:rsid w:val="007C4FEB"/>
    <w:rsid w:val="007D22B0"/>
    <w:rsid w:val="007D56A9"/>
    <w:rsid w:val="007E2871"/>
    <w:rsid w:val="007E5EF7"/>
    <w:rsid w:val="007E6C14"/>
    <w:rsid w:val="007F157A"/>
    <w:rsid w:val="007F2E7C"/>
    <w:rsid w:val="007F54C7"/>
    <w:rsid w:val="00802887"/>
    <w:rsid w:val="00802D69"/>
    <w:rsid w:val="00810B91"/>
    <w:rsid w:val="008246E6"/>
    <w:rsid w:val="00830A6F"/>
    <w:rsid w:val="00835107"/>
    <w:rsid w:val="0084254B"/>
    <w:rsid w:val="00850F0E"/>
    <w:rsid w:val="0085308D"/>
    <w:rsid w:val="00860F30"/>
    <w:rsid w:val="00864FE5"/>
    <w:rsid w:val="00865980"/>
    <w:rsid w:val="00873753"/>
    <w:rsid w:val="00876680"/>
    <w:rsid w:val="00877E96"/>
    <w:rsid w:val="0088764C"/>
    <w:rsid w:val="008A3F54"/>
    <w:rsid w:val="008A5E0D"/>
    <w:rsid w:val="008B014C"/>
    <w:rsid w:val="008C6CDF"/>
    <w:rsid w:val="008D3DD6"/>
    <w:rsid w:val="008D7D4F"/>
    <w:rsid w:val="008E175F"/>
    <w:rsid w:val="008E4D82"/>
    <w:rsid w:val="008F11B1"/>
    <w:rsid w:val="008F6BDD"/>
    <w:rsid w:val="00900ED1"/>
    <w:rsid w:val="009049BC"/>
    <w:rsid w:val="00905D66"/>
    <w:rsid w:val="009204B2"/>
    <w:rsid w:val="00923132"/>
    <w:rsid w:val="009269B0"/>
    <w:rsid w:val="00931360"/>
    <w:rsid w:val="0094306F"/>
    <w:rsid w:val="00944CD2"/>
    <w:rsid w:val="00945B2F"/>
    <w:rsid w:val="00946C96"/>
    <w:rsid w:val="00952EA5"/>
    <w:rsid w:val="009706B4"/>
    <w:rsid w:val="00973EDD"/>
    <w:rsid w:val="0097495D"/>
    <w:rsid w:val="00977506"/>
    <w:rsid w:val="009820AA"/>
    <w:rsid w:val="009A1395"/>
    <w:rsid w:val="009B2C21"/>
    <w:rsid w:val="009B71A9"/>
    <w:rsid w:val="009C7B5A"/>
    <w:rsid w:val="009D1F2C"/>
    <w:rsid w:val="009D61BC"/>
    <w:rsid w:val="009F5C56"/>
    <w:rsid w:val="00A050B8"/>
    <w:rsid w:val="00A12929"/>
    <w:rsid w:val="00A14962"/>
    <w:rsid w:val="00A265E0"/>
    <w:rsid w:val="00A30415"/>
    <w:rsid w:val="00A31482"/>
    <w:rsid w:val="00A4571C"/>
    <w:rsid w:val="00A47CD8"/>
    <w:rsid w:val="00A7139B"/>
    <w:rsid w:val="00A73B3F"/>
    <w:rsid w:val="00A849C1"/>
    <w:rsid w:val="00A85A7A"/>
    <w:rsid w:val="00A860E0"/>
    <w:rsid w:val="00A9281E"/>
    <w:rsid w:val="00A94756"/>
    <w:rsid w:val="00AA258F"/>
    <w:rsid w:val="00AA7AEC"/>
    <w:rsid w:val="00AB7315"/>
    <w:rsid w:val="00AC6B75"/>
    <w:rsid w:val="00AE674E"/>
    <w:rsid w:val="00B0264F"/>
    <w:rsid w:val="00B0368B"/>
    <w:rsid w:val="00B07D25"/>
    <w:rsid w:val="00B10DFA"/>
    <w:rsid w:val="00B30FB2"/>
    <w:rsid w:val="00B3431D"/>
    <w:rsid w:val="00B34CFD"/>
    <w:rsid w:val="00B43D42"/>
    <w:rsid w:val="00B4652A"/>
    <w:rsid w:val="00B72630"/>
    <w:rsid w:val="00B82B2B"/>
    <w:rsid w:val="00B85873"/>
    <w:rsid w:val="00B93ACD"/>
    <w:rsid w:val="00B95295"/>
    <w:rsid w:val="00B963F0"/>
    <w:rsid w:val="00B96836"/>
    <w:rsid w:val="00BC03BA"/>
    <w:rsid w:val="00BD3FE7"/>
    <w:rsid w:val="00BE49C9"/>
    <w:rsid w:val="00BF4D89"/>
    <w:rsid w:val="00BF4F7E"/>
    <w:rsid w:val="00C07190"/>
    <w:rsid w:val="00C17BC6"/>
    <w:rsid w:val="00C24508"/>
    <w:rsid w:val="00C60AAF"/>
    <w:rsid w:val="00C6306B"/>
    <w:rsid w:val="00C7353E"/>
    <w:rsid w:val="00C92767"/>
    <w:rsid w:val="00C93575"/>
    <w:rsid w:val="00C9685C"/>
    <w:rsid w:val="00CA1768"/>
    <w:rsid w:val="00CB689E"/>
    <w:rsid w:val="00CC06FC"/>
    <w:rsid w:val="00CC2DCE"/>
    <w:rsid w:val="00CC5F4F"/>
    <w:rsid w:val="00CC68ED"/>
    <w:rsid w:val="00CD43F0"/>
    <w:rsid w:val="00CD526A"/>
    <w:rsid w:val="00CD79F5"/>
    <w:rsid w:val="00CE0A23"/>
    <w:rsid w:val="00CE1572"/>
    <w:rsid w:val="00CE27F2"/>
    <w:rsid w:val="00CF16B6"/>
    <w:rsid w:val="00CF391A"/>
    <w:rsid w:val="00D20293"/>
    <w:rsid w:val="00D206E5"/>
    <w:rsid w:val="00D31D21"/>
    <w:rsid w:val="00D330FC"/>
    <w:rsid w:val="00D33B08"/>
    <w:rsid w:val="00D37D18"/>
    <w:rsid w:val="00D66078"/>
    <w:rsid w:val="00D749A4"/>
    <w:rsid w:val="00D804F1"/>
    <w:rsid w:val="00D8395A"/>
    <w:rsid w:val="00D95406"/>
    <w:rsid w:val="00DA0579"/>
    <w:rsid w:val="00DA2759"/>
    <w:rsid w:val="00DA70A2"/>
    <w:rsid w:val="00DA7ADB"/>
    <w:rsid w:val="00DB60E0"/>
    <w:rsid w:val="00DC01D1"/>
    <w:rsid w:val="00DD24E2"/>
    <w:rsid w:val="00DE5429"/>
    <w:rsid w:val="00DF1097"/>
    <w:rsid w:val="00DF4E75"/>
    <w:rsid w:val="00E32621"/>
    <w:rsid w:val="00E33394"/>
    <w:rsid w:val="00E44756"/>
    <w:rsid w:val="00E46D2F"/>
    <w:rsid w:val="00E5027E"/>
    <w:rsid w:val="00E54E6C"/>
    <w:rsid w:val="00E63185"/>
    <w:rsid w:val="00E722AA"/>
    <w:rsid w:val="00E7274E"/>
    <w:rsid w:val="00E77121"/>
    <w:rsid w:val="00E818E1"/>
    <w:rsid w:val="00E82698"/>
    <w:rsid w:val="00E95659"/>
    <w:rsid w:val="00EA7981"/>
    <w:rsid w:val="00EC1D75"/>
    <w:rsid w:val="00EC562A"/>
    <w:rsid w:val="00ED4EEB"/>
    <w:rsid w:val="00EE01B3"/>
    <w:rsid w:val="00EE0476"/>
    <w:rsid w:val="00EE4ADE"/>
    <w:rsid w:val="00EF6198"/>
    <w:rsid w:val="00F04649"/>
    <w:rsid w:val="00F1066F"/>
    <w:rsid w:val="00F11C17"/>
    <w:rsid w:val="00F27B0B"/>
    <w:rsid w:val="00F31A9A"/>
    <w:rsid w:val="00F34C63"/>
    <w:rsid w:val="00F43214"/>
    <w:rsid w:val="00F451FB"/>
    <w:rsid w:val="00F45D8E"/>
    <w:rsid w:val="00F56958"/>
    <w:rsid w:val="00F63034"/>
    <w:rsid w:val="00F72751"/>
    <w:rsid w:val="00F741F4"/>
    <w:rsid w:val="00F9195E"/>
    <w:rsid w:val="00F957B5"/>
    <w:rsid w:val="00FA6544"/>
    <w:rsid w:val="00FA7A31"/>
    <w:rsid w:val="00FD0FB2"/>
    <w:rsid w:val="00FF24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1A1309"/>
  <w14:defaultImageDpi w14:val="300"/>
  <w15:docId w15:val="{A83CBCE2-BC04-450A-B863-ABEE283E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ED1"/>
  </w:style>
  <w:style w:type="paragraph" w:styleId="Heading1">
    <w:name w:val="heading 1"/>
    <w:basedOn w:val="Normal"/>
    <w:next w:val="Normal"/>
    <w:link w:val="Heading1Char"/>
    <w:uiPriority w:val="9"/>
    <w:qFormat/>
    <w:rsid w:val="002F6D1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A7C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A7CD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paragraph" w:styleId="Header">
    <w:name w:val="header"/>
    <w:basedOn w:val="Normal"/>
    <w:link w:val="HeaderChar"/>
    <w:uiPriority w:val="99"/>
    <w:unhideWhenUsed/>
    <w:rsid w:val="00BC03BA"/>
    <w:pPr>
      <w:tabs>
        <w:tab w:val="center" w:pos="4320"/>
        <w:tab w:val="right" w:pos="8640"/>
      </w:tabs>
    </w:pPr>
  </w:style>
  <w:style w:type="character" w:customStyle="1" w:styleId="HeaderChar">
    <w:name w:val="Header Char"/>
    <w:basedOn w:val="DefaultParagraphFont"/>
    <w:link w:val="Header"/>
    <w:uiPriority w:val="99"/>
    <w:rsid w:val="00BC03BA"/>
  </w:style>
  <w:style w:type="paragraph" w:styleId="Footer">
    <w:name w:val="footer"/>
    <w:basedOn w:val="Normal"/>
    <w:link w:val="FooterChar"/>
    <w:uiPriority w:val="99"/>
    <w:unhideWhenUsed/>
    <w:rsid w:val="00BC03BA"/>
    <w:pPr>
      <w:tabs>
        <w:tab w:val="center" w:pos="4320"/>
        <w:tab w:val="right" w:pos="8640"/>
      </w:tabs>
    </w:pPr>
  </w:style>
  <w:style w:type="character" w:customStyle="1" w:styleId="FooterChar">
    <w:name w:val="Footer Char"/>
    <w:basedOn w:val="DefaultParagraphFont"/>
    <w:link w:val="Footer"/>
    <w:uiPriority w:val="99"/>
    <w:rsid w:val="00BC03BA"/>
  </w:style>
  <w:style w:type="paragraph" w:styleId="ListParagraph">
    <w:name w:val="List Paragraph"/>
    <w:aliases w:val="LIST OF TABLES.,List Paragraph1"/>
    <w:basedOn w:val="Normal"/>
    <w:link w:val="ListParagraphChar"/>
    <w:uiPriority w:val="34"/>
    <w:qFormat/>
    <w:rsid w:val="00380B6D"/>
    <w:pPr>
      <w:ind w:left="720"/>
      <w:contextualSpacing/>
    </w:pPr>
  </w:style>
  <w:style w:type="table" w:styleId="TableGrid">
    <w:name w:val="Table Grid"/>
    <w:basedOn w:val="TableNormal"/>
    <w:uiPriority w:val="39"/>
    <w:rsid w:val="0092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9281E"/>
    <w:rPr>
      <w:sz w:val="18"/>
      <w:szCs w:val="18"/>
    </w:rPr>
  </w:style>
  <w:style w:type="paragraph" w:styleId="CommentText">
    <w:name w:val="annotation text"/>
    <w:basedOn w:val="Normal"/>
    <w:link w:val="CommentTextChar"/>
    <w:uiPriority w:val="99"/>
    <w:semiHidden/>
    <w:unhideWhenUsed/>
    <w:rsid w:val="00A9281E"/>
  </w:style>
  <w:style w:type="character" w:customStyle="1" w:styleId="CommentTextChar">
    <w:name w:val="Comment Text Char"/>
    <w:basedOn w:val="DefaultParagraphFont"/>
    <w:link w:val="CommentText"/>
    <w:uiPriority w:val="99"/>
    <w:semiHidden/>
    <w:rsid w:val="00A9281E"/>
  </w:style>
  <w:style w:type="paragraph" w:styleId="CommentSubject">
    <w:name w:val="annotation subject"/>
    <w:basedOn w:val="CommentText"/>
    <w:next w:val="CommentText"/>
    <w:link w:val="CommentSubjectChar"/>
    <w:uiPriority w:val="99"/>
    <w:semiHidden/>
    <w:unhideWhenUsed/>
    <w:rsid w:val="00A9281E"/>
    <w:rPr>
      <w:b/>
      <w:bCs/>
      <w:sz w:val="20"/>
      <w:szCs w:val="20"/>
    </w:rPr>
  </w:style>
  <w:style w:type="character" w:customStyle="1" w:styleId="CommentSubjectChar">
    <w:name w:val="Comment Subject Char"/>
    <w:basedOn w:val="CommentTextChar"/>
    <w:link w:val="CommentSubject"/>
    <w:uiPriority w:val="99"/>
    <w:semiHidden/>
    <w:rsid w:val="00A9281E"/>
    <w:rPr>
      <w:b/>
      <w:bCs/>
      <w:sz w:val="20"/>
      <w:szCs w:val="20"/>
    </w:rPr>
  </w:style>
  <w:style w:type="character" w:customStyle="1" w:styleId="Heading1Char">
    <w:name w:val="Heading 1 Char"/>
    <w:basedOn w:val="DefaultParagraphFont"/>
    <w:link w:val="Heading1"/>
    <w:uiPriority w:val="9"/>
    <w:rsid w:val="002F6D17"/>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unhideWhenUsed/>
    <w:rsid w:val="004A4E65"/>
    <w:pPr>
      <w:spacing w:before="100" w:beforeAutospacing="1" w:after="100" w:afterAutospacing="1"/>
    </w:pPr>
    <w:rPr>
      <w:rFonts w:ascii="Times" w:hAnsi="Times" w:cs="Times New Roman"/>
      <w:sz w:val="20"/>
      <w:szCs w:val="20"/>
    </w:r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1,Footnote"/>
    <w:basedOn w:val="Normal"/>
    <w:link w:val="FootnoteTextChar"/>
    <w:uiPriority w:val="99"/>
    <w:unhideWhenUsed/>
    <w:rsid w:val="00504AF5"/>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504AF5"/>
  </w:style>
  <w:style w:type="character" w:styleId="FootnoteReference">
    <w:name w:val="footnote reference"/>
    <w:aliases w:val="BVI fnr,BVI fnr Car Car,BVI fnr Car,BVI fnr Car Car Car Car,BVI fnr Car Car Car Car Char,ftref, BVI fnr,16 Point,Superscript 6 Point,Normal + Font:9 Point,Superscript 3 Point Times"/>
    <w:basedOn w:val="DefaultParagraphFont"/>
    <w:uiPriority w:val="99"/>
    <w:unhideWhenUsed/>
    <w:rsid w:val="00504AF5"/>
    <w:rPr>
      <w:vertAlign w:val="superscript"/>
    </w:rPr>
  </w:style>
  <w:style w:type="character" w:customStyle="1" w:styleId="ListParagraphChar">
    <w:name w:val="List Paragraph Char"/>
    <w:aliases w:val="LIST OF TABLES. Char,List Paragraph1 Char"/>
    <w:basedOn w:val="DefaultParagraphFont"/>
    <w:link w:val="ListParagraph"/>
    <w:uiPriority w:val="34"/>
    <w:locked/>
    <w:rsid w:val="001C3265"/>
  </w:style>
  <w:style w:type="table" w:styleId="LightList-Accent2">
    <w:name w:val="Light List Accent 2"/>
    <w:basedOn w:val="TableNormal"/>
    <w:uiPriority w:val="61"/>
    <w:rsid w:val="003A5A09"/>
    <w:rPr>
      <w:rFonts w:asciiTheme="majorHAnsi" w:hAnsiTheme="majorHAnsi"/>
      <w:sz w:val="22"/>
      <w:szCs w:val="22"/>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2Char">
    <w:name w:val="Heading 2 Char"/>
    <w:basedOn w:val="DefaultParagraphFont"/>
    <w:link w:val="Heading2"/>
    <w:uiPriority w:val="9"/>
    <w:rsid w:val="007A7CD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A7CDD"/>
    <w:rPr>
      <w:rFonts w:asciiTheme="majorHAnsi" w:eastAsiaTheme="majorEastAsia" w:hAnsiTheme="majorHAnsi" w:cstheme="majorBidi"/>
      <w:b/>
      <w:bCs/>
      <w:color w:val="4F81BD" w:themeColor="accent1"/>
    </w:rPr>
  </w:style>
  <w:style w:type="paragraph" w:styleId="Revision">
    <w:name w:val="Revision"/>
    <w:hidden/>
    <w:uiPriority w:val="99"/>
    <w:semiHidden/>
    <w:rsid w:val="00FA6544"/>
  </w:style>
  <w:style w:type="table" w:styleId="LightList-Accent1">
    <w:name w:val="Light List Accent 1"/>
    <w:basedOn w:val="TableNormal"/>
    <w:uiPriority w:val="61"/>
    <w:rsid w:val="001B6F4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ageNumber">
    <w:name w:val="page number"/>
    <w:basedOn w:val="DefaultParagraphFont"/>
    <w:uiPriority w:val="99"/>
    <w:semiHidden/>
    <w:unhideWhenUsed/>
    <w:rsid w:val="000342D6"/>
  </w:style>
  <w:style w:type="table" w:styleId="GridTable4-Accent5">
    <w:name w:val="Grid Table 4 Accent 5"/>
    <w:basedOn w:val="TableNormal"/>
    <w:uiPriority w:val="49"/>
    <w:rsid w:val="00273D2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itle">
    <w:name w:val="Title"/>
    <w:basedOn w:val="Normal"/>
    <w:next w:val="Normal"/>
    <w:link w:val="TitleChar"/>
    <w:uiPriority w:val="10"/>
    <w:qFormat/>
    <w:rsid w:val="00B72630"/>
    <w:pPr>
      <w:numPr>
        <w:numId w:val="6"/>
      </w:numPr>
      <w:contextualSpacing/>
    </w:pPr>
    <w:rPr>
      <w:rFonts w:ascii="Gill Sans MT" w:eastAsiaTheme="majorEastAsia" w:hAnsi="Gill Sans MT" w:cstheme="majorBidi"/>
      <w:spacing w:val="-10"/>
      <w:kern w:val="28"/>
      <w:sz w:val="56"/>
      <w:szCs w:val="56"/>
      <w:lang w:val="en-US"/>
    </w:rPr>
  </w:style>
  <w:style w:type="character" w:customStyle="1" w:styleId="TitleChar">
    <w:name w:val="Title Char"/>
    <w:basedOn w:val="DefaultParagraphFont"/>
    <w:link w:val="Title"/>
    <w:uiPriority w:val="10"/>
    <w:rsid w:val="00B72630"/>
    <w:rPr>
      <w:rFonts w:ascii="Gill Sans MT" w:eastAsiaTheme="majorEastAsia" w:hAnsi="Gill Sans MT" w:cstheme="majorBidi"/>
      <w:spacing w:val="-10"/>
      <w:kern w:val="28"/>
      <w:sz w:val="56"/>
      <w:szCs w:val="56"/>
      <w:lang w:val="en-US"/>
    </w:rPr>
  </w:style>
  <w:style w:type="table" w:styleId="GridTable3-Accent5">
    <w:name w:val="Grid Table 3 Accent 5"/>
    <w:basedOn w:val="TableNormal"/>
    <w:uiPriority w:val="48"/>
    <w:rsid w:val="00E818E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OCHeading">
    <w:name w:val="TOC Heading"/>
    <w:basedOn w:val="Heading1"/>
    <w:next w:val="Normal"/>
    <w:uiPriority w:val="39"/>
    <w:unhideWhenUsed/>
    <w:qFormat/>
    <w:rsid w:val="00D37D18"/>
    <w:pPr>
      <w:spacing w:before="240" w:line="259" w:lineRule="auto"/>
      <w:outlineLvl w:val="9"/>
    </w:pPr>
    <w:rPr>
      <w:b w:val="0"/>
      <w:bCs w:val="0"/>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39853">
      <w:bodyDiv w:val="1"/>
      <w:marLeft w:val="0"/>
      <w:marRight w:val="0"/>
      <w:marTop w:val="0"/>
      <w:marBottom w:val="0"/>
      <w:divBdr>
        <w:top w:val="none" w:sz="0" w:space="0" w:color="auto"/>
        <w:left w:val="none" w:sz="0" w:space="0" w:color="auto"/>
        <w:bottom w:val="none" w:sz="0" w:space="0" w:color="auto"/>
        <w:right w:val="none" w:sz="0" w:space="0" w:color="auto"/>
      </w:divBdr>
    </w:div>
    <w:div w:id="314839640">
      <w:bodyDiv w:val="1"/>
      <w:marLeft w:val="0"/>
      <w:marRight w:val="0"/>
      <w:marTop w:val="0"/>
      <w:marBottom w:val="0"/>
      <w:divBdr>
        <w:top w:val="none" w:sz="0" w:space="0" w:color="auto"/>
        <w:left w:val="none" w:sz="0" w:space="0" w:color="auto"/>
        <w:bottom w:val="none" w:sz="0" w:space="0" w:color="auto"/>
        <w:right w:val="none" w:sz="0" w:space="0" w:color="auto"/>
      </w:divBdr>
      <w:divsChild>
        <w:div w:id="5716369">
          <w:marLeft w:val="288"/>
          <w:marRight w:val="0"/>
          <w:marTop w:val="140"/>
          <w:marBottom w:val="0"/>
          <w:divBdr>
            <w:top w:val="none" w:sz="0" w:space="0" w:color="auto"/>
            <w:left w:val="none" w:sz="0" w:space="0" w:color="auto"/>
            <w:bottom w:val="none" w:sz="0" w:space="0" w:color="auto"/>
            <w:right w:val="none" w:sz="0" w:space="0" w:color="auto"/>
          </w:divBdr>
        </w:div>
        <w:div w:id="309867110">
          <w:marLeft w:val="288"/>
          <w:marRight w:val="0"/>
          <w:marTop w:val="140"/>
          <w:marBottom w:val="0"/>
          <w:divBdr>
            <w:top w:val="none" w:sz="0" w:space="0" w:color="auto"/>
            <w:left w:val="none" w:sz="0" w:space="0" w:color="auto"/>
            <w:bottom w:val="none" w:sz="0" w:space="0" w:color="auto"/>
            <w:right w:val="none" w:sz="0" w:space="0" w:color="auto"/>
          </w:divBdr>
        </w:div>
        <w:div w:id="1145204007">
          <w:marLeft w:val="288"/>
          <w:marRight w:val="0"/>
          <w:marTop w:val="140"/>
          <w:marBottom w:val="0"/>
          <w:divBdr>
            <w:top w:val="none" w:sz="0" w:space="0" w:color="auto"/>
            <w:left w:val="none" w:sz="0" w:space="0" w:color="auto"/>
            <w:bottom w:val="none" w:sz="0" w:space="0" w:color="auto"/>
            <w:right w:val="none" w:sz="0" w:space="0" w:color="auto"/>
          </w:divBdr>
        </w:div>
        <w:div w:id="1536579904">
          <w:marLeft w:val="288"/>
          <w:marRight w:val="0"/>
          <w:marTop w:val="140"/>
          <w:marBottom w:val="0"/>
          <w:divBdr>
            <w:top w:val="none" w:sz="0" w:space="0" w:color="auto"/>
            <w:left w:val="none" w:sz="0" w:space="0" w:color="auto"/>
            <w:bottom w:val="none" w:sz="0" w:space="0" w:color="auto"/>
            <w:right w:val="none" w:sz="0" w:space="0" w:color="auto"/>
          </w:divBdr>
        </w:div>
        <w:div w:id="1742754585">
          <w:marLeft w:val="288"/>
          <w:marRight w:val="0"/>
          <w:marTop w:val="140"/>
          <w:marBottom w:val="0"/>
          <w:divBdr>
            <w:top w:val="none" w:sz="0" w:space="0" w:color="auto"/>
            <w:left w:val="none" w:sz="0" w:space="0" w:color="auto"/>
            <w:bottom w:val="none" w:sz="0" w:space="0" w:color="auto"/>
            <w:right w:val="none" w:sz="0" w:space="0" w:color="auto"/>
          </w:divBdr>
        </w:div>
      </w:divsChild>
    </w:div>
    <w:div w:id="442964979">
      <w:bodyDiv w:val="1"/>
      <w:marLeft w:val="0"/>
      <w:marRight w:val="0"/>
      <w:marTop w:val="0"/>
      <w:marBottom w:val="0"/>
      <w:divBdr>
        <w:top w:val="none" w:sz="0" w:space="0" w:color="auto"/>
        <w:left w:val="none" w:sz="0" w:space="0" w:color="auto"/>
        <w:bottom w:val="none" w:sz="0" w:space="0" w:color="auto"/>
        <w:right w:val="none" w:sz="0" w:space="0" w:color="auto"/>
      </w:divBdr>
      <w:divsChild>
        <w:div w:id="282810611">
          <w:marLeft w:val="446"/>
          <w:marRight w:val="0"/>
          <w:marTop w:val="60"/>
          <w:marBottom w:val="0"/>
          <w:divBdr>
            <w:top w:val="none" w:sz="0" w:space="0" w:color="auto"/>
            <w:left w:val="none" w:sz="0" w:space="0" w:color="auto"/>
            <w:bottom w:val="none" w:sz="0" w:space="0" w:color="auto"/>
            <w:right w:val="none" w:sz="0" w:space="0" w:color="auto"/>
          </w:divBdr>
        </w:div>
        <w:div w:id="830294409">
          <w:marLeft w:val="446"/>
          <w:marRight w:val="0"/>
          <w:marTop w:val="60"/>
          <w:marBottom w:val="0"/>
          <w:divBdr>
            <w:top w:val="none" w:sz="0" w:space="0" w:color="auto"/>
            <w:left w:val="none" w:sz="0" w:space="0" w:color="auto"/>
            <w:bottom w:val="none" w:sz="0" w:space="0" w:color="auto"/>
            <w:right w:val="none" w:sz="0" w:space="0" w:color="auto"/>
          </w:divBdr>
        </w:div>
        <w:div w:id="1035233899">
          <w:marLeft w:val="446"/>
          <w:marRight w:val="0"/>
          <w:marTop w:val="60"/>
          <w:marBottom w:val="0"/>
          <w:divBdr>
            <w:top w:val="none" w:sz="0" w:space="0" w:color="auto"/>
            <w:left w:val="none" w:sz="0" w:space="0" w:color="auto"/>
            <w:bottom w:val="none" w:sz="0" w:space="0" w:color="auto"/>
            <w:right w:val="none" w:sz="0" w:space="0" w:color="auto"/>
          </w:divBdr>
        </w:div>
        <w:div w:id="1305546439">
          <w:marLeft w:val="446"/>
          <w:marRight w:val="0"/>
          <w:marTop w:val="60"/>
          <w:marBottom w:val="0"/>
          <w:divBdr>
            <w:top w:val="none" w:sz="0" w:space="0" w:color="auto"/>
            <w:left w:val="none" w:sz="0" w:space="0" w:color="auto"/>
            <w:bottom w:val="none" w:sz="0" w:space="0" w:color="auto"/>
            <w:right w:val="none" w:sz="0" w:space="0" w:color="auto"/>
          </w:divBdr>
        </w:div>
        <w:div w:id="1402370748">
          <w:marLeft w:val="446"/>
          <w:marRight w:val="0"/>
          <w:marTop w:val="60"/>
          <w:marBottom w:val="0"/>
          <w:divBdr>
            <w:top w:val="none" w:sz="0" w:space="0" w:color="auto"/>
            <w:left w:val="none" w:sz="0" w:space="0" w:color="auto"/>
            <w:bottom w:val="none" w:sz="0" w:space="0" w:color="auto"/>
            <w:right w:val="none" w:sz="0" w:space="0" w:color="auto"/>
          </w:divBdr>
        </w:div>
        <w:div w:id="1452280076">
          <w:marLeft w:val="446"/>
          <w:marRight w:val="0"/>
          <w:marTop w:val="60"/>
          <w:marBottom w:val="0"/>
          <w:divBdr>
            <w:top w:val="none" w:sz="0" w:space="0" w:color="auto"/>
            <w:left w:val="none" w:sz="0" w:space="0" w:color="auto"/>
            <w:bottom w:val="none" w:sz="0" w:space="0" w:color="auto"/>
            <w:right w:val="none" w:sz="0" w:space="0" w:color="auto"/>
          </w:divBdr>
        </w:div>
        <w:div w:id="2135905917">
          <w:marLeft w:val="446"/>
          <w:marRight w:val="0"/>
          <w:marTop w:val="60"/>
          <w:marBottom w:val="0"/>
          <w:divBdr>
            <w:top w:val="none" w:sz="0" w:space="0" w:color="auto"/>
            <w:left w:val="none" w:sz="0" w:space="0" w:color="auto"/>
            <w:bottom w:val="none" w:sz="0" w:space="0" w:color="auto"/>
            <w:right w:val="none" w:sz="0" w:space="0" w:color="auto"/>
          </w:divBdr>
        </w:div>
      </w:divsChild>
    </w:div>
    <w:div w:id="482434113">
      <w:bodyDiv w:val="1"/>
      <w:marLeft w:val="0"/>
      <w:marRight w:val="0"/>
      <w:marTop w:val="0"/>
      <w:marBottom w:val="0"/>
      <w:divBdr>
        <w:top w:val="none" w:sz="0" w:space="0" w:color="auto"/>
        <w:left w:val="none" w:sz="0" w:space="0" w:color="auto"/>
        <w:bottom w:val="none" w:sz="0" w:space="0" w:color="auto"/>
        <w:right w:val="none" w:sz="0" w:space="0" w:color="auto"/>
      </w:divBdr>
    </w:div>
    <w:div w:id="501429794">
      <w:bodyDiv w:val="1"/>
      <w:marLeft w:val="0"/>
      <w:marRight w:val="0"/>
      <w:marTop w:val="0"/>
      <w:marBottom w:val="0"/>
      <w:divBdr>
        <w:top w:val="none" w:sz="0" w:space="0" w:color="auto"/>
        <w:left w:val="none" w:sz="0" w:space="0" w:color="auto"/>
        <w:bottom w:val="none" w:sz="0" w:space="0" w:color="auto"/>
        <w:right w:val="none" w:sz="0" w:space="0" w:color="auto"/>
      </w:divBdr>
      <w:divsChild>
        <w:div w:id="37629181">
          <w:marLeft w:val="288"/>
          <w:marRight w:val="0"/>
          <w:marTop w:val="60"/>
          <w:marBottom w:val="0"/>
          <w:divBdr>
            <w:top w:val="none" w:sz="0" w:space="0" w:color="auto"/>
            <w:left w:val="none" w:sz="0" w:space="0" w:color="auto"/>
            <w:bottom w:val="none" w:sz="0" w:space="0" w:color="auto"/>
            <w:right w:val="none" w:sz="0" w:space="0" w:color="auto"/>
          </w:divBdr>
        </w:div>
        <w:div w:id="126944711">
          <w:marLeft w:val="288"/>
          <w:marRight w:val="0"/>
          <w:marTop w:val="60"/>
          <w:marBottom w:val="0"/>
          <w:divBdr>
            <w:top w:val="none" w:sz="0" w:space="0" w:color="auto"/>
            <w:left w:val="none" w:sz="0" w:space="0" w:color="auto"/>
            <w:bottom w:val="none" w:sz="0" w:space="0" w:color="auto"/>
            <w:right w:val="none" w:sz="0" w:space="0" w:color="auto"/>
          </w:divBdr>
        </w:div>
        <w:div w:id="262493637">
          <w:marLeft w:val="288"/>
          <w:marRight w:val="0"/>
          <w:marTop w:val="60"/>
          <w:marBottom w:val="0"/>
          <w:divBdr>
            <w:top w:val="none" w:sz="0" w:space="0" w:color="auto"/>
            <w:left w:val="none" w:sz="0" w:space="0" w:color="auto"/>
            <w:bottom w:val="none" w:sz="0" w:space="0" w:color="auto"/>
            <w:right w:val="none" w:sz="0" w:space="0" w:color="auto"/>
          </w:divBdr>
        </w:div>
        <w:div w:id="1121613808">
          <w:marLeft w:val="288"/>
          <w:marRight w:val="0"/>
          <w:marTop w:val="60"/>
          <w:marBottom w:val="0"/>
          <w:divBdr>
            <w:top w:val="none" w:sz="0" w:space="0" w:color="auto"/>
            <w:left w:val="none" w:sz="0" w:space="0" w:color="auto"/>
            <w:bottom w:val="none" w:sz="0" w:space="0" w:color="auto"/>
            <w:right w:val="none" w:sz="0" w:space="0" w:color="auto"/>
          </w:divBdr>
        </w:div>
        <w:div w:id="1522889107">
          <w:marLeft w:val="288"/>
          <w:marRight w:val="0"/>
          <w:marTop w:val="60"/>
          <w:marBottom w:val="0"/>
          <w:divBdr>
            <w:top w:val="none" w:sz="0" w:space="0" w:color="auto"/>
            <w:left w:val="none" w:sz="0" w:space="0" w:color="auto"/>
            <w:bottom w:val="none" w:sz="0" w:space="0" w:color="auto"/>
            <w:right w:val="none" w:sz="0" w:space="0" w:color="auto"/>
          </w:divBdr>
        </w:div>
        <w:div w:id="1556774681">
          <w:marLeft w:val="288"/>
          <w:marRight w:val="0"/>
          <w:marTop w:val="60"/>
          <w:marBottom w:val="0"/>
          <w:divBdr>
            <w:top w:val="none" w:sz="0" w:space="0" w:color="auto"/>
            <w:left w:val="none" w:sz="0" w:space="0" w:color="auto"/>
            <w:bottom w:val="none" w:sz="0" w:space="0" w:color="auto"/>
            <w:right w:val="none" w:sz="0" w:space="0" w:color="auto"/>
          </w:divBdr>
        </w:div>
        <w:div w:id="1698584499">
          <w:marLeft w:val="288"/>
          <w:marRight w:val="0"/>
          <w:marTop w:val="60"/>
          <w:marBottom w:val="0"/>
          <w:divBdr>
            <w:top w:val="none" w:sz="0" w:space="0" w:color="auto"/>
            <w:left w:val="none" w:sz="0" w:space="0" w:color="auto"/>
            <w:bottom w:val="none" w:sz="0" w:space="0" w:color="auto"/>
            <w:right w:val="none" w:sz="0" w:space="0" w:color="auto"/>
          </w:divBdr>
        </w:div>
        <w:div w:id="1727408325">
          <w:marLeft w:val="288"/>
          <w:marRight w:val="0"/>
          <w:marTop w:val="60"/>
          <w:marBottom w:val="0"/>
          <w:divBdr>
            <w:top w:val="none" w:sz="0" w:space="0" w:color="auto"/>
            <w:left w:val="none" w:sz="0" w:space="0" w:color="auto"/>
            <w:bottom w:val="none" w:sz="0" w:space="0" w:color="auto"/>
            <w:right w:val="none" w:sz="0" w:space="0" w:color="auto"/>
          </w:divBdr>
        </w:div>
      </w:divsChild>
    </w:div>
    <w:div w:id="566576381">
      <w:bodyDiv w:val="1"/>
      <w:marLeft w:val="0"/>
      <w:marRight w:val="0"/>
      <w:marTop w:val="0"/>
      <w:marBottom w:val="0"/>
      <w:divBdr>
        <w:top w:val="none" w:sz="0" w:space="0" w:color="auto"/>
        <w:left w:val="none" w:sz="0" w:space="0" w:color="auto"/>
        <w:bottom w:val="none" w:sz="0" w:space="0" w:color="auto"/>
        <w:right w:val="none" w:sz="0" w:space="0" w:color="auto"/>
      </w:divBdr>
      <w:divsChild>
        <w:div w:id="522981211">
          <w:marLeft w:val="504"/>
          <w:marRight w:val="0"/>
          <w:marTop w:val="0"/>
          <w:marBottom w:val="0"/>
          <w:divBdr>
            <w:top w:val="none" w:sz="0" w:space="0" w:color="auto"/>
            <w:left w:val="none" w:sz="0" w:space="0" w:color="auto"/>
            <w:bottom w:val="none" w:sz="0" w:space="0" w:color="auto"/>
            <w:right w:val="none" w:sz="0" w:space="0" w:color="auto"/>
          </w:divBdr>
        </w:div>
        <w:div w:id="988290850">
          <w:marLeft w:val="504"/>
          <w:marRight w:val="0"/>
          <w:marTop w:val="0"/>
          <w:marBottom w:val="0"/>
          <w:divBdr>
            <w:top w:val="none" w:sz="0" w:space="0" w:color="auto"/>
            <w:left w:val="none" w:sz="0" w:space="0" w:color="auto"/>
            <w:bottom w:val="none" w:sz="0" w:space="0" w:color="auto"/>
            <w:right w:val="none" w:sz="0" w:space="0" w:color="auto"/>
          </w:divBdr>
        </w:div>
      </w:divsChild>
    </w:div>
    <w:div w:id="772436565">
      <w:bodyDiv w:val="1"/>
      <w:marLeft w:val="0"/>
      <w:marRight w:val="0"/>
      <w:marTop w:val="0"/>
      <w:marBottom w:val="0"/>
      <w:divBdr>
        <w:top w:val="none" w:sz="0" w:space="0" w:color="auto"/>
        <w:left w:val="none" w:sz="0" w:space="0" w:color="auto"/>
        <w:bottom w:val="none" w:sz="0" w:space="0" w:color="auto"/>
        <w:right w:val="none" w:sz="0" w:space="0" w:color="auto"/>
      </w:divBdr>
    </w:div>
    <w:div w:id="1138767215">
      <w:bodyDiv w:val="1"/>
      <w:marLeft w:val="0"/>
      <w:marRight w:val="0"/>
      <w:marTop w:val="0"/>
      <w:marBottom w:val="0"/>
      <w:divBdr>
        <w:top w:val="none" w:sz="0" w:space="0" w:color="auto"/>
        <w:left w:val="none" w:sz="0" w:space="0" w:color="auto"/>
        <w:bottom w:val="none" w:sz="0" w:space="0" w:color="auto"/>
        <w:right w:val="none" w:sz="0" w:space="0" w:color="auto"/>
      </w:divBdr>
      <w:divsChild>
        <w:div w:id="392317666">
          <w:marLeft w:val="288"/>
          <w:marRight w:val="0"/>
          <w:marTop w:val="140"/>
          <w:marBottom w:val="0"/>
          <w:divBdr>
            <w:top w:val="none" w:sz="0" w:space="0" w:color="auto"/>
            <w:left w:val="none" w:sz="0" w:space="0" w:color="auto"/>
            <w:bottom w:val="none" w:sz="0" w:space="0" w:color="auto"/>
            <w:right w:val="none" w:sz="0" w:space="0" w:color="auto"/>
          </w:divBdr>
        </w:div>
        <w:div w:id="680935744">
          <w:marLeft w:val="288"/>
          <w:marRight w:val="0"/>
          <w:marTop w:val="140"/>
          <w:marBottom w:val="0"/>
          <w:divBdr>
            <w:top w:val="none" w:sz="0" w:space="0" w:color="auto"/>
            <w:left w:val="none" w:sz="0" w:space="0" w:color="auto"/>
            <w:bottom w:val="none" w:sz="0" w:space="0" w:color="auto"/>
            <w:right w:val="none" w:sz="0" w:space="0" w:color="auto"/>
          </w:divBdr>
        </w:div>
        <w:div w:id="1500342568">
          <w:marLeft w:val="288"/>
          <w:marRight w:val="0"/>
          <w:marTop w:val="140"/>
          <w:marBottom w:val="0"/>
          <w:divBdr>
            <w:top w:val="none" w:sz="0" w:space="0" w:color="auto"/>
            <w:left w:val="none" w:sz="0" w:space="0" w:color="auto"/>
            <w:bottom w:val="none" w:sz="0" w:space="0" w:color="auto"/>
            <w:right w:val="none" w:sz="0" w:space="0" w:color="auto"/>
          </w:divBdr>
        </w:div>
        <w:div w:id="2071614368">
          <w:marLeft w:val="288"/>
          <w:marRight w:val="0"/>
          <w:marTop w:val="140"/>
          <w:marBottom w:val="0"/>
          <w:divBdr>
            <w:top w:val="none" w:sz="0" w:space="0" w:color="auto"/>
            <w:left w:val="none" w:sz="0" w:space="0" w:color="auto"/>
            <w:bottom w:val="none" w:sz="0" w:space="0" w:color="auto"/>
            <w:right w:val="none" w:sz="0" w:space="0" w:color="auto"/>
          </w:divBdr>
        </w:div>
      </w:divsChild>
    </w:div>
    <w:div w:id="1142578968">
      <w:bodyDiv w:val="1"/>
      <w:marLeft w:val="0"/>
      <w:marRight w:val="0"/>
      <w:marTop w:val="0"/>
      <w:marBottom w:val="0"/>
      <w:divBdr>
        <w:top w:val="none" w:sz="0" w:space="0" w:color="auto"/>
        <w:left w:val="none" w:sz="0" w:space="0" w:color="auto"/>
        <w:bottom w:val="none" w:sz="0" w:space="0" w:color="auto"/>
        <w:right w:val="none" w:sz="0" w:space="0" w:color="auto"/>
      </w:divBdr>
      <w:divsChild>
        <w:div w:id="1362704184">
          <w:marLeft w:val="504"/>
          <w:marRight w:val="0"/>
          <w:marTop w:val="140"/>
          <w:marBottom w:val="0"/>
          <w:divBdr>
            <w:top w:val="none" w:sz="0" w:space="0" w:color="auto"/>
            <w:left w:val="none" w:sz="0" w:space="0" w:color="auto"/>
            <w:bottom w:val="none" w:sz="0" w:space="0" w:color="auto"/>
            <w:right w:val="none" w:sz="0" w:space="0" w:color="auto"/>
          </w:divBdr>
        </w:div>
        <w:div w:id="1878657196">
          <w:marLeft w:val="504"/>
          <w:marRight w:val="0"/>
          <w:marTop w:val="140"/>
          <w:marBottom w:val="0"/>
          <w:divBdr>
            <w:top w:val="none" w:sz="0" w:space="0" w:color="auto"/>
            <w:left w:val="none" w:sz="0" w:space="0" w:color="auto"/>
            <w:bottom w:val="none" w:sz="0" w:space="0" w:color="auto"/>
            <w:right w:val="none" w:sz="0" w:space="0" w:color="auto"/>
          </w:divBdr>
        </w:div>
        <w:div w:id="1915042965">
          <w:marLeft w:val="504"/>
          <w:marRight w:val="0"/>
          <w:marTop w:val="140"/>
          <w:marBottom w:val="0"/>
          <w:divBdr>
            <w:top w:val="none" w:sz="0" w:space="0" w:color="auto"/>
            <w:left w:val="none" w:sz="0" w:space="0" w:color="auto"/>
            <w:bottom w:val="none" w:sz="0" w:space="0" w:color="auto"/>
            <w:right w:val="none" w:sz="0" w:space="0" w:color="auto"/>
          </w:divBdr>
        </w:div>
      </w:divsChild>
    </w:div>
    <w:div w:id="1163859684">
      <w:bodyDiv w:val="1"/>
      <w:marLeft w:val="0"/>
      <w:marRight w:val="0"/>
      <w:marTop w:val="0"/>
      <w:marBottom w:val="0"/>
      <w:divBdr>
        <w:top w:val="none" w:sz="0" w:space="0" w:color="auto"/>
        <w:left w:val="none" w:sz="0" w:space="0" w:color="auto"/>
        <w:bottom w:val="none" w:sz="0" w:space="0" w:color="auto"/>
        <w:right w:val="none" w:sz="0" w:space="0" w:color="auto"/>
      </w:divBdr>
    </w:div>
    <w:div w:id="1166438792">
      <w:bodyDiv w:val="1"/>
      <w:marLeft w:val="0"/>
      <w:marRight w:val="0"/>
      <w:marTop w:val="0"/>
      <w:marBottom w:val="0"/>
      <w:divBdr>
        <w:top w:val="none" w:sz="0" w:space="0" w:color="auto"/>
        <w:left w:val="none" w:sz="0" w:space="0" w:color="auto"/>
        <w:bottom w:val="none" w:sz="0" w:space="0" w:color="auto"/>
        <w:right w:val="none" w:sz="0" w:space="0" w:color="auto"/>
      </w:divBdr>
      <w:divsChild>
        <w:div w:id="1270508153">
          <w:marLeft w:val="274"/>
          <w:marRight w:val="0"/>
          <w:marTop w:val="0"/>
          <w:marBottom w:val="0"/>
          <w:divBdr>
            <w:top w:val="none" w:sz="0" w:space="0" w:color="auto"/>
            <w:left w:val="none" w:sz="0" w:space="0" w:color="auto"/>
            <w:bottom w:val="none" w:sz="0" w:space="0" w:color="auto"/>
            <w:right w:val="none" w:sz="0" w:space="0" w:color="auto"/>
          </w:divBdr>
        </w:div>
      </w:divsChild>
    </w:div>
    <w:div w:id="1168786198">
      <w:bodyDiv w:val="1"/>
      <w:marLeft w:val="0"/>
      <w:marRight w:val="0"/>
      <w:marTop w:val="0"/>
      <w:marBottom w:val="0"/>
      <w:divBdr>
        <w:top w:val="none" w:sz="0" w:space="0" w:color="auto"/>
        <w:left w:val="none" w:sz="0" w:space="0" w:color="auto"/>
        <w:bottom w:val="none" w:sz="0" w:space="0" w:color="auto"/>
        <w:right w:val="none" w:sz="0" w:space="0" w:color="auto"/>
      </w:divBdr>
      <w:divsChild>
        <w:div w:id="970748874">
          <w:marLeft w:val="504"/>
          <w:marRight w:val="0"/>
          <w:marTop w:val="140"/>
          <w:marBottom w:val="0"/>
          <w:divBdr>
            <w:top w:val="none" w:sz="0" w:space="0" w:color="auto"/>
            <w:left w:val="none" w:sz="0" w:space="0" w:color="auto"/>
            <w:bottom w:val="none" w:sz="0" w:space="0" w:color="auto"/>
            <w:right w:val="none" w:sz="0" w:space="0" w:color="auto"/>
          </w:divBdr>
        </w:div>
      </w:divsChild>
    </w:div>
    <w:div w:id="1316490672">
      <w:bodyDiv w:val="1"/>
      <w:marLeft w:val="0"/>
      <w:marRight w:val="0"/>
      <w:marTop w:val="0"/>
      <w:marBottom w:val="0"/>
      <w:divBdr>
        <w:top w:val="none" w:sz="0" w:space="0" w:color="auto"/>
        <w:left w:val="none" w:sz="0" w:space="0" w:color="auto"/>
        <w:bottom w:val="none" w:sz="0" w:space="0" w:color="auto"/>
        <w:right w:val="none" w:sz="0" w:space="0" w:color="auto"/>
      </w:divBdr>
      <w:divsChild>
        <w:div w:id="96096369">
          <w:marLeft w:val="288"/>
          <w:marRight w:val="0"/>
          <w:marTop w:val="140"/>
          <w:marBottom w:val="0"/>
          <w:divBdr>
            <w:top w:val="none" w:sz="0" w:space="0" w:color="auto"/>
            <w:left w:val="none" w:sz="0" w:space="0" w:color="auto"/>
            <w:bottom w:val="none" w:sz="0" w:space="0" w:color="auto"/>
            <w:right w:val="none" w:sz="0" w:space="0" w:color="auto"/>
          </w:divBdr>
        </w:div>
        <w:div w:id="501089276">
          <w:marLeft w:val="288"/>
          <w:marRight w:val="0"/>
          <w:marTop w:val="140"/>
          <w:marBottom w:val="0"/>
          <w:divBdr>
            <w:top w:val="none" w:sz="0" w:space="0" w:color="auto"/>
            <w:left w:val="none" w:sz="0" w:space="0" w:color="auto"/>
            <w:bottom w:val="none" w:sz="0" w:space="0" w:color="auto"/>
            <w:right w:val="none" w:sz="0" w:space="0" w:color="auto"/>
          </w:divBdr>
        </w:div>
        <w:div w:id="521746046">
          <w:marLeft w:val="288"/>
          <w:marRight w:val="0"/>
          <w:marTop w:val="140"/>
          <w:marBottom w:val="0"/>
          <w:divBdr>
            <w:top w:val="none" w:sz="0" w:space="0" w:color="auto"/>
            <w:left w:val="none" w:sz="0" w:space="0" w:color="auto"/>
            <w:bottom w:val="none" w:sz="0" w:space="0" w:color="auto"/>
            <w:right w:val="none" w:sz="0" w:space="0" w:color="auto"/>
          </w:divBdr>
        </w:div>
        <w:div w:id="532035226">
          <w:marLeft w:val="288"/>
          <w:marRight w:val="0"/>
          <w:marTop w:val="140"/>
          <w:marBottom w:val="0"/>
          <w:divBdr>
            <w:top w:val="none" w:sz="0" w:space="0" w:color="auto"/>
            <w:left w:val="none" w:sz="0" w:space="0" w:color="auto"/>
            <w:bottom w:val="none" w:sz="0" w:space="0" w:color="auto"/>
            <w:right w:val="none" w:sz="0" w:space="0" w:color="auto"/>
          </w:divBdr>
        </w:div>
        <w:div w:id="750584424">
          <w:marLeft w:val="288"/>
          <w:marRight w:val="0"/>
          <w:marTop w:val="140"/>
          <w:marBottom w:val="0"/>
          <w:divBdr>
            <w:top w:val="none" w:sz="0" w:space="0" w:color="auto"/>
            <w:left w:val="none" w:sz="0" w:space="0" w:color="auto"/>
            <w:bottom w:val="none" w:sz="0" w:space="0" w:color="auto"/>
            <w:right w:val="none" w:sz="0" w:space="0" w:color="auto"/>
          </w:divBdr>
        </w:div>
        <w:div w:id="1120340772">
          <w:marLeft w:val="288"/>
          <w:marRight w:val="0"/>
          <w:marTop w:val="140"/>
          <w:marBottom w:val="0"/>
          <w:divBdr>
            <w:top w:val="none" w:sz="0" w:space="0" w:color="auto"/>
            <w:left w:val="none" w:sz="0" w:space="0" w:color="auto"/>
            <w:bottom w:val="none" w:sz="0" w:space="0" w:color="auto"/>
            <w:right w:val="none" w:sz="0" w:space="0" w:color="auto"/>
          </w:divBdr>
        </w:div>
        <w:div w:id="1737125140">
          <w:marLeft w:val="288"/>
          <w:marRight w:val="0"/>
          <w:marTop w:val="140"/>
          <w:marBottom w:val="0"/>
          <w:divBdr>
            <w:top w:val="none" w:sz="0" w:space="0" w:color="auto"/>
            <w:left w:val="none" w:sz="0" w:space="0" w:color="auto"/>
            <w:bottom w:val="none" w:sz="0" w:space="0" w:color="auto"/>
            <w:right w:val="none" w:sz="0" w:space="0" w:color="auto"/>
          </w:divBdr>
        </w:div>
      </w:divsChild>
    </w:div>
    <w:div w:id="1612471022">
      <w:bodyDiv w:val="1"/>
      <w:marLeft w:val="0"/>
      <w:marRight w:val="0"/>
      <w:marTop w:val="0"/>
      <w:marBottom w:val="0"/>
      <w:divBdr>
        <w:top w:val="none" w:sz="0" w:space="0" w:color="auto"/>
        <w:left w:val="none" w:sz="0" w:space="0" w:color="auto"/>
        <w:bottom w:val="none" w:sz="0" w:space="0" w:color="auto"/>
        <w:right w:val="none" w:sz="0" w:space="0" w:color="auto"/>
      </w:divBdr>
      <w:divsChild>
        <w:div w:id="264534227">
          <w:marLeft w:val="547"/>
          <w:marRight w:val="0"/>
          <w:marTop w:val="0"/>
          <w:marBottom w:val="0"/>
          <w:divBdr>
            <w:top w:val="none" w:sz="0" w:space="0" w:color="auto"/>
            <w:left w:val="none" w:sz="0" w:space="0" w:color="auto"/>
            <w:bottom w:val="none" w:sz="0" w:space="0" w:color="auto"/>
            <w:right w:val="none" w:sz="0" w:space="0" w:color="auto"/>
          </w:divBdr>
        </w:div>
      </w:divsChild>
    </w:div>
    <w:div w:id="1628899197">
      <w:bodyDiv w:val="1"/>
      <w:marLeft w:val="0"/>
      <w:marRight w:val="0"/>
      <w:marTop w:val="0"/>
      <w:marBottom w:val="0"/>
      <w:divBdr>
        <w:top w:val="none" w:sz="0" w:space="0" w:color="auto"/>
        <w:left w:val="none" w:sz="0" w:space="0" w:color="auto"/>
        <w:bottom w:val="none" w:sz="0" w:space="0" w:color="auto"/>
        <w:right w:val="none" w:sz="0" w:space="0" w:color="auto"/>
      </w:divBdr>
    </w:div>
    <w:div w:id="1890922462">
      <w:bodyDiv w:val="1"/>
      <w:marLeft w:val="0"/>
      <w:marRight w:val="0"/>
      <w:marTop w:val="0"/>
      <w:marBottom w:val="0"/>
      <w:divBdr>
        <w:top w:val="none" w:sz="0" w:space="0" w:color="auto"/>
        <w:left w:val="none" w:sz="0" w:space="0" w:color="auto"/>
        <w:bottom w:val="none" w:sz="0" w:space="0" w:color="auto"/>
        <w:right w:val="none" w:sz="0" w:space="0" w:color="auto"/>
      </w:divBdr>
      <w:divsChild>
        <w:div w:id="175309208">
          <w:marLeft w:val="288"/>
          <w:marRight w:val="0"/>
          <w:marTop w:val="60"/>
          <w:marBottom w:val="0"/>
          <w:divBdr>
            <w:top w:val="none" w:sz="0" w:space="0" w:color="auto"/>
            <w:left w:val="none" w:sz="0" w:space="0" w:color="auto"/>
            <w:bottom w:val="none" w:sz="0" w:space="0" w:color="auto"/>
            <w:right w:val="none" w:sz="0" w:space="0" w:color="auto"/>
          </w:divBdr>
        </w:div>
        <w:div w:id="318702462">
          <w:marLeft w:val="288"/>
          <w:marRight w:val="0"/>
          <w:marTop w:val="60"/>
          <w:marBottom w:val="0"/>
          <w:divBdr>
            <w:top w:val="none" w:sz="0" w:space="0" w:color="auto"/>
            <w:left w:val="none" w:sz="0" w:space="0" w:color="auto"/>
            <w:bottom w:val="none" w:sz="0" w:space="0" w:color="auto"/>
            <w:right w:val="none" w:sz="0" w:space="0" w:color="auto"/>
          </w:divBdr>
        </w:div>
        <w:div w:id="328993586">
          <w:marLeft w:val="288"/>
          <w:marRight w:val="0"/>
          <w:marTop w:val="60"/>
          <w:marBottom w:val="0"/>
          <w:divBdr>
            <w:top w:val="none" w:sz="0" w:space="0" w:color="auto"/>
            <w:left w:val="none" w:sz="0" w:space="0" w:color="auto"/>
            <w:bottom w:val="none" w:sz="0" w:space="0" w:color="auto"/>
            <w:right w:val="none" w:sz="0" w:space="0" w:color="auto"/>
          </w:divBdr>
        </w:div>
        <w:div w:id="339821273">
          <w:marLeft w:val="288"/>
          <w:marRight w:val="0"/>
          <w:marTop w:val="60"/>
          <w:marBottom w:val="0"/>
          <w:divBdr>
            <w:top w:val="none" w:sz="0" w:space="0" w:color="auto"/>
            <w:left w:val="none" w:sz="0" w:space="0" w:color="auto"/>
            <w:bottom w:val="none" w:sz="0" w:space="0" w:color="auto"/>
            <w:right w:val="none" w:sz="0" w:space="0" w:color="auto"/>
          </w:divBdr>
        </w:div>
        <w:div w:id="600456573">
          <w:marLeft w:val="288"/>
          <w:marRight w:val="0"/>
          <w:marTop w:val="60"/>
          <w:marBottom w:val="0"/>
          <w:divBdr>
            <w:top w:val="none" w:sz="0" w:space="0" w:color="auto"/>
            <w:left w:val="none" w:sz="0" w:space="0" w:color="auto"/>
            <w:bottom w:val="none" w:sz="0" w:space="0" w:color="auto"/>
            <w:right w:val="none" w:sz="0" w:space="0" w:color="auto"/>
          </w:divBdr>
        </w:div>
        <w:div w:id="1005783386">
          <w:marLeft w:val="288"/>
          <w:marRight w:val="0"/>
          <w:marTop w:val="60"/>
          <w:marBottom w:val="0"/>
          <w:divBdr>
            <w:top w:val="none" w:sz="0" w:space="0" w:color="auto"/>
            <w:left w:val="none" w:sz="0" w:space="0" w:color="auto"/>
            <w:bottom w:val="none" w:sz="0" w:space="0" w:color="auto"/>
            <w:right w:val="none" w:sz="0" w:space="0" w:color="auto"/>
          </w:divBdr>
        </w:div>
        <w:div w:id="1738474853">
          <w:marLeft w:val="288"/>
          <w:marRight w:val="0"/>
          <w:marTop w:val="60"/>
          <w:marBottom w:val="0"/>
          <w:divBdr>
            <w:top w:val="none" w:sz="0" w:space="0" w:color="auto"/>
            <w:left w:val="none" w:sz="0" w:space="0" w:color="auto"/>
            <w:bottom w:val="none" w:sz="0" w:space="0" w:color="auto"/>
            <w:right w:val="none" w:sz="0" w:space="0" w:color="auto"/>
          </w:divBdr>
        </w:div>
        <w:div w:id="1866749648">
          <w:marLeft w:val="288"/>
          <w:marRight w:val="0"/>
          <w:marTop w:val="60"/>
          <w:marBottom w:val="0"/>
          <w:divBdr>
            <w:top w:val="none" w:sz="0" w:space="0" w:color="auto"/>
            <w:left w:val="none" w:sz="0" w:space="0" w:color="auto"/>
            <w:bottom w:val="none" w:sz="0" w:space="0" w:color="auto"/>
            <w:right w:val="none" w:sz="0" w:space="0" w:color="auto"/>
          </w:divBdr>
        </w:div>
      </w:divsChild>
    </w:div>
    <w:div w:id="1925915432">
      <w:bodyDiv w:val="1"/>
      <w:marLeft w:val="0"/>
      <w:marRight w:val="0"/>
      <w:marTop w:val="0"/>
      <w:marBottom w:val="0"/>
      <w:divBdr>
        <w:top w:val="none" w:sz="0" w:space="0" w:color="auto"/>
        <w:left w:val="none" w:sz="0" w:space="0" w:color="auto"/>
        <w:bottom w:val="none" w:sz="0" w:space="0" w:color="auto"/>
        <w:right w:val="none" w:sz="0" w:space="0" w:color="auto"/>
      </w:divBdr>
    </w:div>
    <w:div w:id="1975059421">
      <w:bodyDiv w:val="1"/>
      <w:marLeft w:val="0"/>
      <w:marRight w:val="0"/>
      <w:marTop w:val="0"/>
      <w:marBottom w:val="0"/>
      <w:divBdr>
        <w:top w:val="none" w:sz="0" w:space="0" w:color="auto"/>
        <w:left w:val="none" w:sz="0" w:space="0" w:color="auto"/>
        <w:bottom w:val="none" w:sz="0" w:space="0" w:color="auto"/>
        <w:right w:val="none" w:sz="0" w:space="0" w:color="auto"/>
      </w:divBdr>
    </w:div>
    <w:div w:id="1983998036">
      <w:bodyDiv w:val="1"/>
      <w:marLeft w:val="0"/>
      <w:marRight w:val="0"/>
      <w:marTop w:val="0"/>
      <w:marBottom w:val="0"/>
      <w:divBdr>
        <w:top w:val="none" w:sz="0" w:space="0" w:color="auto"/>
        <w:left w:val="none" w:sz="0" w:space="0" w:color="auto"/>
        <w:bottom w:val="none" w:sz="0" w:space="0" w:color="auto"/>
        <w:right w:val="none" w:sz="0" w:space="0" w:color="auto"/>
      </w:divBdr>
    </w:div>
    <w:div w:id="2071420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25156-6874-481A-80EC-6C057A86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17</Pages>
  <Words>4487</Words>
  <Characters>25578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Julia Mason Lewis</cp:lastModifiedBy>
  <cp:revision>17</cp:revision>
  <cp:lastPrinted>2016-11-14T09:21:00Z</cp:lastPrinted>
  <dcterms:created xsi:type="dcterms:W3CDTF">2018-12-06T07:56:00Z</dcterms:created>
  <dcterms:modified xsi:type="dcterms:W3CDTF">2019-02-20T18:09:00Z</dcterms:modified>
</cp:coreProperties>
</file>